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6945F748" w:rsidR="006305D7" w:rsidRPr="006D1987" w:rsidRDefault="006305D7" w:rsidP="009574C0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6D1987">
        <w:rPr>
          <w:rFonts w:asciiTheme="minorHAnsi" w:hAnsiTheme="minorHAnsi" w:cs="Times New Roman"/>
          <w:b/>
          <w:bCs/>
        </w:rPr>
        <w:t>TITLE:</w:t>
      </w:r>
      <w:r w:rsidRPr="006D1987">
        <w:rPr>
          <w:rFonts w:asciiTheme="minorHAnsi" w:hAnsiTheme="minorHAnsi" w:cs="Times New Roman"/>
        </w:rPr>
        <w:t xml:space="preserve"> </w:t>
      </w:r>
    </w:p>
    <w:p w14:paraId="11A376CB" w14:textId="3FF26C88" w:rsidR="004371DC" w:rsidRPr="006C4F71" w:rsidRDefault="004371DC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6C4F71">
        <w:rPr>
          <w:rFonts w:asciiTheme="minorHAnsi" w:hAnsiTheme="minorHAnsi" w:cs="Times New Roman"/>
          <w:bCs/>
          <w:shd w:val="clear" w:color="auto" w:fill="FFFFFF"/>
        </w:rPr>
        <w:t>Preparation of Fungal and Plant</w:t>
      </w:r>
      <w:r w:rsidR="00440EB2" w:rsidRPr="006C4F71">
        <w:rPr>
          <w:rFonts w:asciiTheme="minorHAnsi" w:hAnsiTheme="minorHAnsi" w:cs="Times New Roman"/>
          <w:bCs/>
          <w:shd w:val="clear" w:color="auto" w:fill="FFFFFF"/>
        </w:rPr>
        <w:t xml:space="preserve"> Materials</w:t>
      </w:r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 for Structural Elucidation</w:t>
      </w:r>
      <w:r w:rsidR="000873AA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="009C6F79" w:rsidRPr="006C4F71">
        <w:rPr>
          <w:rFonts w:asciiTheme="minorHAnsi" w:hAnsiTheme="minorHAnsi" w:cs="Times New Roman"/>
          <w:bCs/>
          <w:shd w:val="clear" w:color="auto" w:fill="FFFFFF"/>
        </w:rPr>
        <w:t>Using</w:t>
      </w:r>
      <w:r w:rsidR="000873AA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="00860DC4" w:rsidRPr="006C4F71">
        <w:rPr>
          <w:rFonts w:asciiTheme="minorHAnsi" w:hAnsiTheme="minorHAnsi" w:cs="Times New Roman"/>
          <w:bCs/>
          <w:shd w:val="clear" w:color="auto" w:fill="FFFFFF"/>
        </w:rPr>
        <w:t>Dynamic</w:t>
      </w:r>
      <w:r w:rsidR="00183070" w:rsidRPr="006C4F71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="00860DC4" w:rsidRPr="006C4F71">
        <w:rPr>
          <w:rFonts w:asciiTheme="minorHAnsi" w:hAnsiTheme="minorHAnsi" w:cs="Times New Roman"/>
          <w:bCs/>
          <w:shd w:val="clear" w:color="auto" w:fill="FFFFFF"/>
        </w:rPr>
        <w:t>Nuclear Polarization Solid-State NMR</w:t>
      </w:r>
    </w:p>
    <w:p w14:paraId="2E300B21" w14:textId="77777777" w:rsidR="007A4DD6" w:rsidRPr="00C16192" w:rsidRDefault="007A4DD6" w:rsidP="009574C0">
      <w:pPr>
        <w:rPr>
          <w:rFonts w:asciiTheme="minorHAnsi" w:hAnsiTheme="minorHAnsi" w:cs="Times New Roman"/>
          <w:b/>
          <w:bCs/>
        </w:rPr>
      </w:pPr>
    </w:p>
    <w:p w14:paraId="3D080DA3" w14:textId="322FA7D2" w:rsidR="006305D7" w:rsidRPr="00C16192" w:rsidRDefault="006305D7" w:rsidP="009574C0">
      <w:pPr>
        <w:rPr>
          <w:rFonts w:asciiTheme="minorHAnsi" w:hAnsiTheme="minorHAnsi" w:cs="Times New Roman"/>
          <w:color w:val="808080" w:themeColor="background1" w:themeShade="80"/>
        </w:rPr>
      </w:pPr>
      <w:r w:rsidRPr="00C16192">
        <w:rPr>
          <w:rFonts w:asciiTheme="minorHAnsi" w:hAnsiTheme="minorHAnsi" w:cs="Times New Roman"/>
          <w:b/>
          <w:bCs/>
        </w:rPr>
        <w:t>AUTHORS</w:t>
      </w:r>
      <w:r w:rsidR="000B662E" w:rsidRPr="00C16192">
        <w:rPr>
          <w:rFonts w:asciiTheme="minorHAnsi" w:hAnsiTheme="minorHAnsi" w:cs="Times New Roman"/>
          <w:b/>
          <w:bCs/>
        </w:rPr>
        <w:t xml:space="preserve"> &amp; AFFILIATIONS</w:t>
      </w:r>
      <w:r w:rsidRPr="00C16192">
        <w:rPr>
          <w:rFonts w:asciiTheme="minorHAnsi" w:hAnsiTheme="minorHAnsi" w:cs="Times New Roman"/>
          <w:b/>
          <w:bCs/>
        </w:rPr>
        <w:t xml:space="preserve">: </w:t>
      </w:r>
    </w:p>
    <w:p w14:paraId="08FB6815" w14:textId="3FEB3A39" w:rsidR="004371DC" w:rsidRPr="006C4F71" w:rsidRDefault="004371DC" w:rsidP="009574C0">
      <w:pPr>
        <w:rPr>
          <w:rFonts w:asciiTheme="minorHAnsi" w:hAnsiTheme="minorHAnsi" w:cs="Times New Roman"/>
          <w:bCs/>
          <w:shd w:val="clear" w:color="auto" w:fill="FFFFFF"/>
          <w:vertAlign w:val="superscript"/>
        </w:rPr>
      </w:pPr>
      <w:r w:rsidRPr="006C4F71">
        <w:rPr>
          <w:rFonts w:asciiTheme="minorHAnsi" w:hAnsiTheme="minorHAnsi" w:cs="Times New Roman"/>
          <w:bCs/>
          <w:shd w:val="clear" w:color="auto" w:fill="FFFFFF"/>
        </w:rPr>
        <w:t>Alex Kirui</w:t>
      </w: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  <w:r w:rsidR="00F70DC6"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*</w:t>
      </w:r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, </w:t>
      </w:r>
      <w:proofErr w:type="spellStart"/>
      <w:r w:rsidRPr="006C4F71">
        <w:rPr>
          <w:rFonts w:asciiTheme="minorHAnsi" w:hAnsiTheme="minorHAnsi" w:cs="Times New Roman"/>
          <w:bCs/>
          <w:shd w:val="clear" w:color="auto" w:fill="FFFFFF"/>
        </w:rPr>
        <w:t>Malitha</w:t>
      </w:r>
      <w:proofErr w:type="spellEnd"/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 C. </w:t>
      </w:r>
      <w:proofErr w:type="spellStart"/>
      <w:r w:rsidRPr="006C4F71">
        <w:rPr>
          <w:rFonts w:asciiTheme="minorHAnsi" w:hAnsiTheme="minorHAnsi" w:cs="Times New Roman"/>
          <w:bCs/>
          <w:shd w:val="clear" w:color="auto" w:fill="FFFFFF"/>
        </w:rPr>
        <w:t>Dickwella</w:t>
      </w:r>
      <w:proofErr w:type="spellEnd"/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 Widanage</w:t>
      </w: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  <w:r w:rsidR="00F70DC6"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*</w:t>
      </w:r>
      <w:r w:rsidRPr="006C4F71">
        <w:rPr>
          <w:rFonts w:asciiTheme="minorHAnsi" w:hAnsiTheme="minorHAnsi" w:cs="Times New Roman"/>
          <w:bCs/>
          <w:shd w:val="clear" w:color="auto" w:fill="FFFFFF"/>
        </w:rPr>
        <w:t>,</w:t>
      </w:r>
      <w:r w:rsidR="00CD096F" w:rsidRPr="006C4F71">
        <w:rPr>
          <w:rFonts w:asciiTheme="minorHAnsi" w:hAnsiTheme="minorHAnsi" w:cs="Times New Roman"/>
          <w:bCs/>
          <w:shd w:val="clear" w:color="auto" w:fill="FFFFFF"/>
        </w:rPr>
        <w:t xml:space="preserve"> </w:t>
      </w:r>
      <w:r w:rsidR="002E2BD3" w:rsidRPr="00C16192">
        <w:rPr>
          <w:rFonts w:asciiTheme="minorHAnsi" w:hAnsiTheme="minorHAnsi" w:cs="Times New Roman"/>
          <w:bCs/>
        </w:rPr>
        <w:t>Frederic Mentink-Vigier</w:t>
      </w:r>
      <w:r w:rsidR="002E2BD3" w:rsidRPr="00C16192">
        <w:rPr>
          <w:rFonts w:asciiTheme="minorHAnsi" w:hAnsiTheme="minorHAnsi" w:cs="Times New Roman"/>
          <w:bCs/>
          <w:vertAlign w:val="superscript"/>
        </w:rPr>
        <w:t>2</w:t>
      </w:r>
      <w:r w:rsidR="002E2BD3" w:rsidRPr="00C16192">
        <w:rPr>
          <w:rFonts w:asciiTheme="minorHAnsi" w:hAnsiTheme="minorHAnsi" w:cs="Times New Roman"/>
          <w:bCs/>
        </w:rPr>
        <w:t xml:space="preserve">, </w:t>
      </w:r>
      <w:r w:rsidR="00D70119">
        <w:rPr>
          <w:rFonts w:asciiTheme="minorHAnsi" w:hAnsiTheme="minorHAnsi" w:cs="Times New Roman"/>
          <w:bCs/>
        </w:rPr>
        <w:t>Ping Wang</w:t>
      </w:r>
      <w:r w:rsidR="00D70119" w:rsidRPr="00D70119">
        <w:rPr>
          <w:rFonts w:asciiTheme="minorHAnsi" w:hAnsiTheme="minorHAnsi" w:cs="Times New Roman"/>
          <w:bCs/>
          <w:vertAlign w:val="superscript"/>
        </w:rPr>
        <w:t>3</w:t>
      </w:r>
      <w:r w:rsidR="00D70119">
        <w:rPr>
          <w:rFonts w:asciiTheme="minorHAnsi" w:hAnsiTheme="minorHAnsi" w:cs="Times New Roman"/>
          <w:bCs/>
        </w:rPr>
        <w:t xml:space="preserve">, </w:t>
      </w:r>
      <w:proofErr w:type="spellStart"/>
      <w:r w:rsidR="00CD096F" w:rsidRPr="006C4F71">
        <w:rPr>
          <w:rFonts w:asciiTheme="minorHAnsi" w:hAnsiTheme="minorHAnsi" w:cs="Times New Roman"/>
          <w:bCs/>
          <w:shd w:val="clear" w:color="auto" w:fill="FFFFFF"/>
        </w:rPr>
        <w:t>Xue</w:t>
      </w:r>
      <w:proofErr w:type="spellEnd"/>
      <w:r w:rsidR="00CD096F" w:rsidRPr="006C4F71">
        <w:rPr>
          <w:rFonts w:asciiTheme="minorHAnsi" w:hAnsiTheme="minorHAnsi" w:cs="Times New Roman"/>
          <w:bCs/>
          <w:shd w:val="clear" w:color="auto" w:fill="FFFFFF"/>
        </w:rPr>
        <w:t xml:space="preserve"> Kang</w:t>
      </w:r>
      <w:r w:rsidR="00CD096F"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  <w:r w:rsidR="000A3539" w:rsidRPr="006C4F71">
        <w:rPr>
          <w:rFonts w:asciiTheme="minorHAnsi" w:hAnsiTheme="minorHAnsi" w:cs="Times New Roman"/>
          <w:bCs/>
          <w:shd w:val="clear" w:color="auto" w:fill="FFFFFF"/>
        </w:rPr>
        <w:t>,</w:t>
      </w:r>
      <w:r w:rsidRPr="006C4F71">
        <w:rPr>
          <w:rFonts w:asciiTheme="minorHAnsi" w:hAnsiTheme="minorHAnsi" w:cs="Times New Roman"/>
          <w:bCs/>
          <w:shd w:val="clear" w:color="auto" w:fill="FFFFFF"/>
        </w:rPr>
        <w:t xml:space="preserve"> Tuo Wang</w:t>
      </w: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</w:p>
    <w:p w14:paraId="5CCFFD27" w14:textId="52B521F4" w:rsidR="00504B0E" w:rsidRPr="006C4F71" w:rsidRDefault="00F70DC6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6C4F71">
        <w:rPr>
          <w:rFonts w:asciiTheme="minorHAnsi" w:hAnsiTheme="minorHAnsi" w:cs="Times New Roman"/>
          <w:bCs/>
          <w:shd w:val="clear" w:color="auto" w:fill="FFFFFF"/>
        </w:rPr>
        <w:t>*equal contributions</w:t>
      </w:r>
    </w:p>
    <w:p w14:paraId="09E4701A" w14:textId="77777777" w:rsidR="009B177D" w:rsidRPr="006C4F71" w:rsidRDefault="009B177D" w:rsidP="009574C0">
      <w:pPr>
        <w:rPr>
          <w:rFonts w:asciiTheme="minorHAnsi" w:hAnsiTheme="minorHAnsi" w:cs="Times New Roman"/>
          <w:bCs/>
          <w:shd w:val="clear" w:color="auto" w:fill="FFFFFF"/>
        </w:rPr>
      </w:pPr>
    </w:p>
    <w:p w14:paraId="44A2D140" w14:textId="77777777" w:rsidR="0063136C" w:rsidRPr="006C4F71" w:rsidRDefault="004371DC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1</w:t>
      </w:r>
      <w:r w:rsidRPr="006C4F71">
        <w:rPr>
          <w:rFonts w:asciiTheme="minorHAnsi" w:hAnsiTheme="minorHAnsi" w:cs="Times New Roman"/>
          <w:bCs/>
          <w:shd w:val="clear" w:color="auto" w:fill="FFFFFF"/>
        </w:rPr>
        <w:t>Department of Chemistry, Louisiana State University, Baton Rouge, LA 70803, USA</w:t>
      </w:r>
    </w:p>
    <w:p w14:paraId="2C3AFBA7" w14:textId="23859CCF" w:rsidR="0063136C" w:rsidRPr="006C4F71" w:rsidRDefault="0063136C" w:rsidP="009574C0">
      <w:pPr>
        <w:rPr>
          <w:rFonts w:asciiTheme="minorHAnsi" w:hAnsiTheme="minorHAnsi" w:cs="Times New Roman"/>
          <w:bCs/>
          <w:shd w:val="clear" w:color="auto" w:fill="FFFFFF"/>
        </w:rPr>
      </w:pPr>
      <w:r w:rsidRPr="006C4F71">
        <w:rPr>
          <w:rFonts w:asciiTheme="minorHAnsi" w:hAnsiTheme="minorHAnsi" w:cs="Times New Roman"/>
          <w:bCs/>
          <w:shd w:val="clear" w:color="auto" w:fill="FFFFFF"/>
          <w:vertAlign w:val="superscript"/>
        </w:rPr>
        <w:t>2</w:t>
      </w:r>
      <w:r w:rsidRPr="006C4F71">
        <w:rPr>
          <w:rFonts w:asciiTheme="minorHAnsi" w:hAnsiTheme="minorHAnsi" w:cs="Times New Roman"/>
          <w:bCs/>
          <w:shd w:val="clear" w:color="auto" w:fill="FFFFFF"/>
        </w:rPr>
        <w:t>National High Magnetic Field Laboratory, Tallahassee, FL, 32310, USA</w:t>
      </w:r>
    </w:p>
    <w:p w14:paraId="6092DDCF" w14:textId="4FC3BF10" w:rsidR="00D66480" w:rsidRPr="006C4F71" w:rsidRDefault="00D66480" w:rsidP="00D66480">
      <w:pPr>
        <w:rPr>
          <w:rFonts w:asciiTheme="minorHAnsi" w:hAnsiTheme="minorHAnsi" w:cs="Times New Roman"/>
          <w:bCs/>
          <w:shd w:val="clear" w:color="auto" w:fill="FFFFFF"/>
        </w:rPr>
      </w:pPr>
      <w:r>
        <w:rPr>
          <w:rFonts w:asciiTheme="minorHAnsi" w:hAnsiTheme="minorHAnsi" w:cs="Times New Roman"/>
          <w:bCs/>
          <w:shd w:val="clear" w:color="auto" w:fill="FFFFFF"/>
          <w:vertAlign w:val="superscript"/>
        </w:rPr>
        <w:t>3</w:t>
      </w:r>
      <w:r w:rsidR="00D82FB5" w:rsidRPr="00D82FB5">
        <w:rPr>
          <w:rFonts w:asciiTheme="minorHAnsi" w:hAnsiTheme="minorHAnsi" w:cs="Times New Roman"/>
          <w:bCs/>
          <w:shd w:val="clear" w:color="auto" w:fill="FFFFFF"/>
        </w:rPr>
        <w:t>Departments of Pediatrics, and Microbiology, Immunology and Parasitology, Louisiana State University Health Sciences Center, New Orleans, LA 70112, USA</w:t>
      </w:r>
    </w:p>
    <w:p w14:paraId="12390328" w14:textId="77777777" w:rsidR="00236533" w:rsidRPr="006C4F71" w:rsidRDefault="00236533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</w:p>
    <w:p w14:paraId="4D863AFA" w14:textId="34D74040" w:rsidR="000147A6" w:rsidRPr="006C4F71" w:rsidRDefault="000147A6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  <w:r w:rsidRPr="006C4F71">
        <w:rPr>
          <w:rFonts w:asciiTheme="minorHAnsi" w:hAnsiTheme="minorHAnsi" w:cs="Times New Roman"/>
          <w:bCs/>
          <w:i/>
          <w:shd w:val="clear" w:color="auto" w:fill="FFFFFF"/>
        </w:rPr>
        <w:t>Corresponding Authors:</w:t>
      </w:r>
    </w:p>
    <w:p w14:paraId="31915732" w14:textId="77777777" w:rsidR="000147A6" w:rsidRPr="006C4F71" w:rsidRDefault="000147A6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  <w:r w:rsidRPr="006C4F71">
        <w:rPr>
          <w:rFonts w:asciiTheme="minorHAnsi" w:hAnsiTheme="minorHAnsi" w:cs="Times New Roman"/>
          <w:bCs/>
          <w:i/>
          <w:shd w:val="clear" w:color="auto" w:fill="FFFFFF"/>
        </w:rPr>
        <w:t>Tuo Wang</w:t>
      </w:r>
    </w:p>
    <w:p w14:paraId="2FCAF2DB" w14:textId="7A04D665" w:rsidR="000147A6" w:rsidRPr="006C4F71" w:rsidRDefault="000147A6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  <w:r w:rsidRPr="006C4F71">
        <w:rPr>
          <w:rFonts w:asciiTheme="minorHAnsi" w:hAnsiTheme="minorHAnsi" w:cs="Times New Roman"/>
          <w:bCs/>
          <w:i/>
          <w:shd w:val="clear" w:color="auto" w:fill="FFFFFF"/>
        </w:rPr>
        <w:t xml:space="preserve">Email address: </w:t>
      </w:r>
      <w:r w:rsidRPr="006C4F71">
        <w:rPr>
          <w:rStyle w:val="Hyperlink"/>
          <w:rFonts w:asciiTheme="minorHAnsi" w:hAnsiTheme="minorHAnsi" w:cs="Times New Roman"/>
          <w:bCs/>
          <w:i/>
          <w:color w:val="000000" w:themeColor="text1"/>
          <w:u w:val="none"/>
          <w:shd w:val="clear" w:color="auto" w:fill="FFFFFF"/>
        </w:rPr>
        <w:t>tuowang@lsu.edu</w:t>
      </w:r>
    </w:p>
    <w:p w14:paraId="17D37F4C" w14:textId="77777777" w:rsidR="000147A6" w:rsidRPr="006C4F71" w:rsidRDefault="000147A6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  <w:r w:rsidRPr="006C4F71">
        <w:rPr>
          <w:rFonts w:asciiTheme="minorHAnsi" w:hAnsiTheme="minorHAnsi" w:cs="Times New Roman"/>
          <w:bCs/>
          <w:i/>
          <w:shd w:val="clear" w:color="auto" w:fill="FFFFFF"/>
        </w:rPr>
        <w:t>Tel: (225)-578-3922</w:t>
      </w:r>
    </w:p>
    <w:p w14:paraId="27C741E1" w14:textId="77777777" w:rsidR="000147A6" w:rsidRPr="006C4F71" w:rsidRDefault="000147A6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</w:p>
    <w:p w14:paraId="22372237" w14:textId="77777777" w:rsidR="000147A6" w:rsidRPr="006C4F71" w:rsidRDefault="000147A6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  <w:proofErr w:type="spellStart"/>
      <w:r w:rsidRPr="006C4F71">
        <w:rPr>
          <w:rFonts w:asciiTheme="minorHAnsi" w:hAnsiTheme="minorHAnsi" w:cs="Times New Roman"/>
          <w:bCs/>
          <w:i/>
          <w:shd w:val="clear" w:color="auto" w:fill="FFFFFF"/>
        </w:rPr>
        <w:t>Xue</w:t>
      </w:r>
      <w:proofErr w:type="spellEnd"/>
      <w:r w:rsidRPr="006C4F71">
        <w:rPr>
          <w:rFonts w:asciiTheme="minorHAnsi" w:hAnsiTheme="minorHAnsi" w:cs="Times New Roman"/>
          <w:bCs/>
          <w:i/>
          <w:shd w:val="clear" w:color="auto" w:fill="FFFFFF"/>
        </w:rPr>
        <w:t xml:space="preserve"> Kang</w:t>
      </w:r>
    </w:p>
    <w:p w14:paraId="38286AC7" w14:textId="77777777" w:rsidR="000147A6" w:rsidRPr="006C4F71" w:rsidRDefault="000147A6" w:rsidP="009574C0">
      <w:pPr>
        <w:rPr>
          <w:rFonts w:asciiTheme="minorHAnsi" w:hAnsiTheme="minorHAnsi" w:cs="Times New Roman"/>
          <w:bCs/>
          <w:i/>
          <w:color w:val="auto"/>
          <w:shd w:val="clear" w:color="auto" w:fill="FFFFFF"/>
        </w:rPr>
      </w:pPr>
      <w:r w:rsidRPr="006C4F71">
        <w:rPr>
          <w:rFonts w:asciiTheme="minorHAnsi" w:hAnsiTheme="minorHAnsi" w:cs="Times New Roman"/>
          <w:bCs/>
          <w:i/>
          <w:color w:val="auto"/>
          <w:shd w:val="clear" w:color="auto" w:fill="FFFFFF"/>
        </w:rPr>
        <w:t>xkang@lsu.edu</w:t>
      </w:r>
    </w:p>
    <w:p w14:paraId="0195231F" w14:textId="77777777" w:rsidR="000147A6" w:rsidRPr="006C4F71" w:rsidRDefault="000147A6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</w:p>
    <w:p w14:paraId="79F411A4" w14:textId="77777777" w:rsidR="000147A6" w:rsidRPr="006C4F71" w:rsidRDefault="000147A6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  <w:r w:rsidRPr="006C4F71">
        <w:rPr>
          <w:rFonts w:asciiTheme="minorHAnsi" w:hAnsiTheme="minorHAnsi" w:cs="Times New Roman"/>
          <w:bCs/>
          <w:i/>
          <w:shd w:val="clear" w:color="auto" w:fill="FFFFFF"/>
        </w:rPr>
        <w:t>Email Addresses of Co-authors</w:t>
      </w:r>
    </w:p>
    <w:p w14:paraId="2355AFEC" w14:textId="2815C75B" w:rsidR="000147A6" w:rsidRPr="006C4F71" w:rsidRDefault="000147A6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  <w:r w:rsidRPr="006C4F71">
        <w:rPr>
          <w:rFonts w:asciiTheme="minorHAnsi" w:hAnsiTheme="minorHAnsi" w:cs="Times New Roman"/>
          <w:bCs/>
          <w:i/>
          <w:shd w:val="clear" w:color="auto" w:fill="FFFFFF"/>
        </w:rPr>
        <w:t xml:space="preserve">Alex </w:t>
      </w:r>
      <w:proofErr w:type="spellStart"/>
      <w:r w:rsidRPr="006C4F71">
        <w:rPr>
          <w:rFonts w:asciiTheme="minorHAnsi" w:hAnsiTheme="minorHAnsi" w:cs="Times New Roman"/>
          <w:bCs/>
          <w:i/>
          <w:shd w:val="clear" w:color="auto" w:fill="FFFFFF"/>
        </w:rPr>
        <w:t>Kirui</w:t>
      </w:r>
      <w:proofErr w:type="spellEnd"/>
      <w:r w:rsidRPr="006C4F71">
        <w:rPr>
          <w:rFonts w:asciiTheme="minorHAnsi" w:hAnsiTheme="minorHAnsi" w:cs="Times New Roman"/>
          <w:bCs/>
          <w:i/>
          <w:shd w:val="clear" w:color="auto" w:fill="FFFFFF"/>
        </w:rPr>
        <w:t xml:space="preserve"> </w:t>
      </w:r>
      <w:r w:rsidRPr="006C4F71">
        <w:rPr>
          <w:rFonts w:asciiTheme="minorHAnsi" w:hAnsiTheme="minorHAnsi" w:cs="Times New Roman"/>
          <w:bCs/>
          <w:i/>
          <w:color w:val="000000" w:themeColor="text1"/>
          <w:shd w:val="clear" w:color="auto" w:fill="FFFFFF"/>
        </w:rPr>
        <w:t>(</w:t>
      </w:r>
      <w:r w:rsidRPr="006C4F71">
        <w:rPr>
          <w:rStyle w:val="Hyperlink"/>
          <w:rFonts w:asciiTheme="minorHAnsi" w:hAnsiTheme="minorHAnsi" w:cs="Times New Roman"/>
          <w:bCs/>
          <w:i/>
          <w:color w:val="000000" w:themeColor="text1"/>
          <w:u w:val="none"/>
          <w:shd w:val="clear" w:color="auto" w:fill="FFFFFF"/>
        </w:rPr>
        <w:t>akirui1@lsu.edu</w:t>
      </w:r>
      <w:r w:rsidRPr="006C4F71">
        <w:rPr>
          <w:rFonts w:asciiTheme="minorHAnsi" w:hAnsiTheme="minorHAnsi" w:cs="Times New Roman"/>
          <w:bCs/>
          <w:i/>
          <w:color w:val="000000" w:themeColor="text1"/>
          <w:shd w:val="clear" w:color="auto" w:fill="FFFFFF"/>
        </w:rPr>
        <w:t>)</w:t>
      </w:r>
    </w:p>
    <w:p w14:paraId="294AC794" w14:textId="659152E0" w:rsidR="000147A6" w:rsidRPr="006C4F71" w:rsidRDefault="000147A6" w:rsidP="009574C0">
      <w:pPr>
        <w:rPr>
          <w:rFonts w:asciiTheme="minorHAnsi" w:hAnsiTheme="minorHAnsi" w:cs="Times New Roman"/>
          <w:i/>
        </w:rPr>
      </w:pPr>
      <w:proofErr w:type="spellStart"/>
      <w:r w:rsidRPr="006C4F71">
        <w:rPr>
          <w:rFonts w:asciiTheme="minorHAnsi" w:hAnsiTheme="minorHAnsi" w:cs="Times New Roman"/>
          <w:bCs/>
          <w:i/>
          <w:shd w:val="clear" w:color="auto" w:fill="FFFFFF"/>
        </w:rPr>
        <w:t>Malitha</w:t>
      </w:r>
      <w:proofErr w:type="spellEnd"/>
      <w:r w:rsidRPr="006C4F71">
        <w:rPr>
          <w:rFonts w:asciiTheme="minorHAnsi" w:hAnsiTheme="minorHAnsi" w:cs="Times New Roman"/>
          <w:bCs/>
          <w:i/>
          <w:shd w:val="clear" w:color="auto" w:fill="FFFFFF"/>
        </w:rPr>
        <w:t xml:space="preserve"> C. </w:t>
      </w:r>
      <w:proofErr w:type="spellStart"/>
      <w:r w:rsidRPr="006C4F71">
        <w:rPr>
          <w:rFonts w:asciiTheme="minorHAnsi" w:hAnsiTheme="minorHAnsi" w:cs="Times New Roman"/>
          <w:bCs/>
          <w:i/>
          <w:shd w:val="clear" w:color="auto" w:fill="FFFFFF"/>
        </w:rPr>
        <w:t>Dickwella</w:t>
      </w:r>
      <w:proofErr w:type="spellEnd"/>
      <w:r w:rsidRPr="006C4F71">
        <w:rPr>
          <w:rFonts w:asciiTheme="minorHAnsi" w:hAnsiTheme="minorHAnsi" w:cs="Times New Roman"/>
          <w:bCs/>
          <w:i/>
          <w:shd w:val="clear" w:color="auto" w:fill="FFFFFF"/>
        </w:rPr>
        <w:t xml:space="preserve"> </w:t>
      </w:r>
      <w:proofErr w:type="spellStart"/>
      <w:r w:rsidRPr="006C4F71">
        <w:rPr>
          <w:rFonts w:asciiTheme="minorHAnsi" w:hAnsiTheme="minorHAnsi" w:cs="Times New Roman"/>
          <w:bCs/>
          <w:i/>
          <w:shd w:val="clear" w:color="auto" w:fill="FFFFFF"/>
        </w:rPr>
        <w:t>Widanage</w:t>
      </w:r>
      <w:proofErr w:type="spellEnd"/>
      <w:r w:rsidRPr="006C4F71">
        <w:rPr>
          <w:rFonts w:asciiTheme="minorHAnsi" w:hAnsiTheme="minorHAnsi" w:cs="Times New Roman"/>
          <w:bCs/>
          <w:i/>
          <w:shd w:val="clear" w:color="auto" w:fill="FFFFFF"/>
        </w:rPr>
        <w:t xml:space="preserve"> </w:t>
      </w:r>
      <w:r w:rsidRPr="006C4F71">
        <w:rPr>
          <w:rFonts w:asciiTheme="minorHAnsi" w:hAnsiTheme="minorHAnsi" w:cs="Times New Roman"/>
          <w:bCs/>
          <w:i/>
          <w:color w:val="000000" w:themeColor="text1"/>
          <w:shd w:val="clear" w:color="auto" w:fill="FFFFFF"/>
        </w:rPr>
        <w:t>(</w:t>
      </w:r>
      <w:r w:rsidRPr="006C4F71">
        <w:rPr>
          <w:rStyle w:val="Hyperlink"/>
          <w:rFonts w:asciiTheme="minorHAnsi" w:hAnsiTheme="minorHAnsi" w:cs="Times New Roman"/>
          <w:i/>
          <w:color w:val="000000" w:themeColor="text1"/>
          <w:u w:val="none"/>
        </w:rPr>
        <w:t>dcath1@lsu.edu</w:t>
      </w:r>
      <w:r w:rsidRPr="006C4F71">
        <w:rPr>
          <w:rFonts w:asciiTheme="minorHAnsi" w:hAnsiTheme="minorHAnsi" w:cs="Times New Roman"/>
          <w:i/>
        </w:rPr>
        <w:t>)</w:t>
      </w:r>
    </w:p>
    <w:p w14:paraId="1334BB52" w14:textId="3C12D7D1" w:rsidR="00CD096F" w:rsidRDefault="007B40C7" w:rsidP="009574C0">
      <w:pPr>
        <w:rPr>
          <w:rFonts w:asciiTheme="minorHAnsi" w:hAnsiTheme="minorHAnsi" w:cs="Times New Roman"/>
          <w:bCs/>
          <w:i/>
        </w:rPr>
      </w:pPr>
      <w:r w:rsidRPr="00C16192">
        <w:rPr>
          <w:rFonts w:asciiTheme="minorHAnsi" w:hAnsiTheme="minorHAnsi" w:cs="Times New Roman"/>
          <w:bCs/>
          <w:i/>
        </w:rPr>
        <w:t xml:space="preserve">Frederic </w:t>
      </w:r>
      <w:proofErr w:type="spellStart"/>
      <w:r w:rsidRPr="00C16192">
        <w:rPr>
          <w:rFonts w:asciiTheme="minorHAnsi" w:hAnsiTheme="minorHAnsi" w:cs="Times New Roman"/>
          <w:bCs/>
          <w:i/>
        </w:rPr>
        <w:t>Mentink-Vigier</w:t>
      </w:r>
      <w:proofErr w:type="spellEnd"/>
      <w:r w:rsidRPr="00C16192">
        <w:rPr>
          <w:rFonts w:asciiTheme="minorHAnsi" w:hAnsiTheme="minorHAnsi" w:cs="Times New Roman"/>
          <w:bCs/>
        </w:rPr>
        <w:t xml:space="preserve"> </w:t>
      </w:r>
      <w:r w:rsidRPr="00C16192">
        <w:rPr>
          <w:rFonts w:asciiTheme="minorHAnsi" w:hAnsiTheme="minorHAnsi" w:cs="Times New Roman"/>
          <w:bCs/>
          <w:i/>
        </w:rPr>
        <w:t>(</w:t>
      </w:r>
      <w:r w:rsidR="00CD3636" w:rsidRPr="00CD3636">
        <w:rPr>
          <w:rFonts w:asciiTheme="minorHAnsi" w:hAnsiTheme="minorHAnsi" w:cs="Times New Roman"/>
          <w:bCs/>
          <w:i/>
        </w:rPr>
        <w:t>fmentink@magnet.fsu.edu</w:t>
      </w:r>
      <w:r w:rsidRPr="00C16192">
        <w:rPr>
          <w:rFonts w:asciiTheme="minorHAnsi" w:hAnsiTheme="minorHAnsi" w:cs="Times New Roman"/>
          <w:bCs/>
          <w:i/>
        </w:rPr>
        <w:t>)</w:t>
      </w:r>
    </w:p>
    <w:p w14:paraId="38573394" w14:textId="5950496D" w:rsidR="00CD3636" w:rsidRPr="00C16192" w:rsidRDefault="00CD3636" w:rsidP="009574C0">
      <w:pPr>
        <w:rPr>
          <w:rFonts w:asciiTheme="minorHAnsi" w:hAnsiTheme="minorHAnsi" w:cs="Times New Roman"/>
          <w:bCs/>
        </w:rPr>
      </w:pPr>
      <w:r w:rsidRPr="00F50936">
        <w:rPr>
          <w:rFonts w:asciiTheme="minorHAnsi" w:hAnsiTheme="minorHAnsi" w:cs="Times New Roman"/>
          <w:bCs/>
          <w:i/>
          <w:rPrChange w:id="0" w:author="Tuo Wang" w:date="2018-10-23T20:04:00Z">
            <w:rPr>
              <w:rFonts w:asciiTheme="minorHAnsi" w:hAnsiTheme="minorHAnsi" w:cs="Times New Roman"/>
              <w:bCs/>
            </w:rPr>
          </w:rPrChange>
        </w:rPr>
        <w:t>Ping Wang</w:t>
      </w:r>
      <w:r>
        <w:rPr>
          <w:rFonts w:asciiTheme="minorHAnsi" w:hAnsiTheme="minorHAnsi" w:cs="Times New Roman"/>
          <w:bCs/>
        </w:rPr>
        <w:t xml:space="preserve"> </w:t>
      </w:r>
      <w:r w:rsidR="001E31CE" w:rsidRPr="001E31CE">
        <w:rPr>
          <w:rFonts w:asciiTheme="minorHAnsi" w:hAnsiTheme="minorHAnsi" w:cs="Times New Roman"/>
          <w:bCs/>
          <w:i/>
        </w:rPr>
        <w:t>(pwang@lsuhsc.edu)</w:t>
      </w:r>
    </w:p>
    <w:p w14:paraId="07F86394" w14:textId="77777777" w:rsidR="007B40C7" w:rsidRPr="006C4F71" w:rsidRDefault="007B40C7" w:rsidP="009574C0">
      <w:pPr>
        <w:rPr>
          <w:rFonts w:asciiTheme="minorHAnsi" w:hAnsiTheme="minorHAnsi" w:cs="Times New Roman"/>
          <w:bCs/>
          <w:i/>
          <w:shd w:val="clear" w:color="auto" w:fill="FFFFFF"/>
        </w:rPr>
      </w:pPr>
    </w:p>
    <w:p w14:paraId="6C0B0781" w14:textId="073A3525" w:rsidR="007A4DD6" w:rsidRPr="00C16192" w:rsidRDefault="006305D7" w:rsidP="009574C0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  <w:r w:rsidRPr="00C16192">
        <w:rPr>
          <w:rFonts w:asciiTheme="minorHAnsi" w:hAnsiTheme="minorHAnsi" w:cs="Times New Roman"/>
          <w:b/>
          <w:bCs/>
        </w:rPr>
        <w:t>KEYWORDS:</w:t>
      </w:r>
      <w:r w:rsidRPr="00C16192">
        <w:rPr>
          <w:rFonts w:asciiTheme="minorHAnsi" w:hAnsiTheme="minorHAnsi" w:cs="Times New Roman"/>
        </w:rPr>
        <w:t xml:space="preserve"> </w:t>
      </w:r>
    </w:p>
    <w:p w14:paraId="7A1E43CC" w14:textId="3E686A83" w:rsidR="00504B0E" w:rsidRPr="006C4F71" w:rsidRDefault="007F0601" w:rsidP="009574C0">
      <w:pPr>
        <w:rPr>
          <w:rFonts w:asciiTheme="minorHAnsi" w:hAnsiTheme="minorHAnsi" w:cs="Times New Roman"/>
        </w:rPr>
      </w:pPr>
      <w:r w:rsidRPr="006C4F71">
        <w:rPr>
          <w:rFonts w:asciiTheme="minorHAnsi" w:hAnsiTheme="minorHAnsi" w:cs="Times New Roman"/>
        </w:rPr>
        <w:t xml:space="preserve">Solid-state </w:t>
      </w:r>
      <w:r w:rsidR="00500646" w:rsidRPr="006C4F71">
        <w:rPr>
          <w:rFonts w:asciiTheme="minorHAnsi" w:hAnsiTheme="minorHAnsi" w:cs="Times New Roman"/>
        </w:rPr>
        <w:t>NMR</w:t>
      </w:r>
      <w:r w:rsidR="00504B0E" w:rsidRPr="006C4F71">
        <w:rPr>
          <w:rFonts w:asciiTheme="minorHAnsi" w:hAnsiTheme="minorHAnsi" w:cs="Times New Roman"/>
        </w:rPr>
        <w:t>, dynamic nuclear polarization</w:t>
      </w:r>
      <w:r w:rsidR="00500646" w:rsidRPr="006C4F71">
        <w:rPr>
          <w:rFonts w:asciiTheme="minorHAnsi" w:hAnsiTheme="minorHAnsi" w:cs="Times New Roman"/>
        </w:rPr>
        <w:t xml:space="preserve"> (DNP)</w:t>
      </w:r>
      <w:r w:rsidR="00504B0E" w:rsidRPr="006C4F71">
        <w:rPr>
          <w:rFonts w:asciiTheme="minorHAnsi" w:hAnsiTheme="minorHAnsi" w:cs="Times New Roman"/>
        </w:rPr>
        <w:t xml:space="preserve">, </w:t>
      </w:r>
      <w:r w:rsidR="007749C5" w:rsidRPr="006C4F71">
        <w:rPr>
          <w:rFonts w:asciiTheme="minorHAnsi" w:hAnsiTheme="minorHAnsi" w:cs="Times New Roman"/>
        </w:rPr>
        <w:t>carbohydrates</w:t>
      </w:r>
      <w:r w:rsidR="00B852A3" w:rsidRPr="006C4F71">
        <w:rPr>
          <w:rFonts w:asciiTheme="minorHAnsi" w:hAnsiTheme="minorHAnsi" w:cs="Times New Roman"/>
        </w:rPr>
        <w:t xml:space="preserve">, </w:t>
      </w:r>
      <w:r w:rsidR="00445198" w:rsidRPr="006C4F71">
        <w:rPr>
          <w:rFonts w:asciiTheme="minorHAnsi" w:hAnsiTheme="minorHAnsi" w:cs="Times New Roman"/>
        </w:rPr>
        <w:t>cell wall</w:t>
      </w:r>
      <w:r w:rsidR="00045645" w:rsidRPr="006C4F71">
        <w:rPr>
          <w:rFonts w:asciiTheme="minorHAnsi" w:hAnsiTheme="minorHAnsi" w:cs="Times New Roman"/>
        </w:rPr>
        <w:t xml:space="preserve">s, </w:t>
      </w:r>
      <w:r w:rsidR="00E11405" w:rsidRPr="006C4F71">
        <w:rPr>
          <w:rFonts w:asciiTheme="minorHAnsi" w:hAnsiTheme="minorHAnsi" w:cs="Times New Roman"/>
        </w:rPr>
        <w:t xml:space="preserve">biomaterials, </w:t>
      </w:r>
      <w:r w:rsidR="00045645" w:rsidRPr="006C4F71">
        <w:rPr>
          <w:rFonts w:asciiTheme="minorHAnsi" w:hAnsiTheme="minorHAnsi" w:cs="Times New Roman"/>
        </w:rPr>
        <w:t>plant, fungi</w:t>
      </w:r>
    </w:p>
    <w:p w14:paraId="1CB4E390" w14:textId="77777777" w:rsidR="006305D7" w:rsidRPr="00C16192" w:rsidRDefault="006305D7" w:rsidP="009574C0">
      <w:pPr>
        <w:pStyle w:val="NormalWeb"/>
        <w:spacing w:before="0" w:beforeAutospacing="0" w:after="0" w:afterAutospacing="0"/>
        <w:rPr>
          <w:rFonts w:asciiTheme="minorHAnsi" w:hAnsiTheme="minorHAnsi" w:cs="Times New Roman"/>
        </w:rPr>
      </w:pPr>
    </w:p>
    <w:p w14:paraId="32798D51" w14:textId="1736767A" w:rsidR="007A4DD6" w:rsidRPr="00C16192" w:rsidRDefault="006305D7" w:rsidP="009574C0">
      <w:pPr>
        <w:rPr>
          <w:rFonts w:asciiTheme="minorHAnsi" w:hAnsiTheme="minorHAnsi" w:cs="Times New Roman"/>
          <w:color w:val="000000" w:themeColor="text1"/>
        </w:rPr>
      </w:pPr>
      <w:r w:rsidRPr="00C16192">
        <w:rPr>
          <w:rFonts w:asciiTheme="minorHAnsi" w:hAnsiTheme="minorHAnsi" w:cs="Times New Roman"/>
          <w:b/>
          <w:bCs/>
          <w:color w:val="000000" w:themeColor="text1"/>
        </w:rPr>
        <w:t>SHORT ABSTRACT:</w:t>
      </w:r>
      <w:r w:rsidRPr="00C16192">
        <w:rPr>
          <w:rFonts w:asciiTheme="minorHAnsi" w:hAnsiTheme="minorHAnsi" w:cs="Times New Roman"/>
          <w:color w:val="000000" w:themeColor="text1"/>
        </w:rPr>
        <w:t xml:space="preserve"> </w:t>
      </w:r>
    </w:p>
    <w:p w14:paraId="42703B6C" w14:textId="0FFDCBC7" w:rsidR="00504B0E" w:rsidRPr="006C4F71" w:rsidRDefault="00504B0E" w:rsidP="009574C0">
      <w:pPr>
        <w:rPr>
          <w:rFonts w:asciiTheme="minorHAnsi" w:hAnsiTheme="minorHAnsi" w:cs="Times New Roman"/>
          <w:color w:val="000000" w:themeColor="text1"/>
        </w:rPr>
      </w:pPr>
      <w:r w:rsidRPr="006C4F71">
        <w:rPr>
          <w:rFonts w:asciiTheme="minorHAnsi" w:hAnsiTheme="minorHAnsi" w:cs="Times New Roman"/>
          <w:color w:val="000000" w:themeColor="text1"/>
        </w:rPr>
        <w:t xml:space="preserve">A protocol for </w:t>
      </w:r>
      <w:r w:rsidR="00B3447A" w:rsidRPr="006C4F71">
        <w:rPr>
          <w:rFonts w:asciiTheme="minorHAnsi" w:hAnsiTheme="minorHAnsi" w:cs="Times New Roman"/>
          <w:color w:val="000000" w:themeColor="text1"/>
        </w:rPr>
        <w:t xml:space="preserve">preparing </w:t>
      </w:r>
      <w:r w:rsidR="00031CF9" w:rsidRPr="006C4F71">
        <w:rPr>
          <w:rFonts w:asciiTheme="minorHAnsi" w:hAnsiTheme="minorHAnsi" w:cs="Times New Roman"/>
          <w:color w:val="000000" w:themeColor="text1"/>
          <w:vertAlign w:val="superscript"/>
        </w:rPr>
        <w:t>13</w:t>
      </w:r>
      <w:r w:rsidR="00031CF9" w:rsidRPr="006C4F71">
        <w:rPr>
          <w:rFonts w:asciiTheme="minorHAnsi" w:hAnsiTheme="minorHAnsi" w:cs="Times New Roman"/>
          <w:color w:val="000000" w:themeColor="text1"/>
        </w:rPr>
        <w:t>C,</w:t>
      </w:r>
      <w:r w:rsidR="00031CF9" w:rsidRPr="006C4F71">
        <w:rPr>
          <w:rFonts w:asciiTheme="minorHAnsi" w:hAnsiTheme="minorHAnsi" w:cs="Times New Roman"/>
          <w:color w:val="000000" w:themeColor="text1"/>
          <w:vertAlign w:val="superscript"/>
        </w:rPr>
        <w:t>15</w:t>
      </w:r>
      <w:r w:rsidR="00031CF9" w:rsidRPr="006C4F71">
        <w:rPr>
          <w:rFonts w:asciiTheme="minorHAnsi" w:hAnsiTheme="minorHAnsi" w:cs="Times New Roman"/>
          <w:color w:val="000000" w:themeColor="text1"/>
        </w:rPr>
        <w:t>N</w:t>
      </w:r>
      <w:r w:rsidR="00E63508" w:rsidRPr="006C4F71">
        <w:rPr>
          <w:rFonts w:asciiTheme="minorHAnsi" w:hAnsiTheme="minorHAnsi" w:cs="Times New Roman"/>
          <w:color w:val="000000" w:themeColor="text1"/>
        </w:rPr>
        <w:t xml:space="preserve">-labeled </w:t>
      </w:r>
      <w:r w:rsidR="00B3447A" w:rsidRPr="006C4F71">
        <w:rPr>
          <w:rFonts w:asciiTheme="minorHAnsi" w:hAnsiTheme="minorHAnsi" w:cs="Times New Roman"/>
          <w:color w:val="000000" w:themeColor="text1"/>
        </w:rPr>
        <w:t xml:space="preserve">fungal and plant samples for </w:t>
      </w:r>
      <w:r w:rsidR="006D2A01" w:rsidRPr="006C4F71">
        <w:rPr>
          <w:rFonts w:asciiTheme="minorHAnsi" w:hAnsiTheme="minorHAnsi" w:cs="Times New Roman"/>
          <w:color w:val="000000" w:themeColor="text1"/>
        </w:rPr>
        <w:t xml:space="preserve">multidimensional </w:t>
      </w:r>
      <w:r w:rsidRPr="006C4F71">
        <w:rPr>
          <w:rFonts w:asciiTheme="minorHAnsi" w:hAnsiTheme="minorHAnsi" w:cs="Times New Roman"/>
          <w:color w:val="000000" w:themeColor="text1"/>
        </w:rPr>
        <w:t>solid</w:t>
      </w:r>
      <w:r w:rsidR="00FD50F9" w:rsidRPr="006C4F71">
        <w:rPr>
          <w:rFonts w:asciiTheme="minorHAnsi" w:hAnsiTheme="minorHAnsi" w:cs="Times New Roman"/>
          <w:color w:val="000000" w:themeColor="text1"/>
        </w:rPr>
        <w:t>-</w:t>
      </w:r>
      <w:r w:rsidRPr="006C4F71">
        <w:rPr>
          <w:rFonts w:asciiTheme="minorHAnsi" w:hAnsiTheme="minorHAnsi" w:cs="Times New Roman"/>
          <w:color w:val="000000" w:themeColor="text1"/>
        </w:rPr>
        <w:t xml:space="preserve">state </w:t>
      </w:r>
      <w:r w:rsidR="006B5FE5" w:rsidRPr="006C4F71">
        <w:rPr>
          <w:rFonts w:asciiTheme="minorHAnsi" w:hAnsiTheme="minorHAnsi" w:cs="Times New Roman"/>
          <w:color w:val="000000" w:themeColor="text1"/>
        </w:rPr>
        <w:t>NMR</w:t>
      </w:r>
      <w:r w:rsidRPr="006C4F71">
        <w:rPr>
          <w:rFonts w:asciiTheme="minorHAnsi" w:hAnsiTheme="minorHAnsi" w:cs="Times New Roman"/>
          <w:color w:val="000000" w:themeColor="text1"/>
        </w:rPr>
        <w:t xml:space="preserve"> spectroscopy and dynamic nuclear polarization (DNP) </w:t>
      </w:r>
      <w:r w:rsidR="00A948C5" w:rsidRPr="006C4F71">
        <w:rPr>
          <w:rFonts w:asciiTheme="minorHAnsi" w:hAnsiTheme="minorHAnsi" w:cs="Times New Roman"/>
          <w:color w:val="000000" w:themeColor="text1"/>
        </w:rPr>
        <w:t>investigations</w:t>
      </w:r>
      <w:r w:rsidRPr="006C4F71">
        <w:rPr>
          <w:rFonts w:asciiTheme="minorHAnsi" w:hAnsiTheme="minorHAnsi" w:cs="Times New Roman"/>
          <w:color w:val="000000" w:themeColor="text1"/>
        </w:rPr>
        <w:t xml:space="preserve"> is presented.</w:t>
      </w:r>
    </w:p>
    <w:p w14:paraId="1F6BEB1B" w14:textId="77777777" w:rsidR="00504B0E" w:rsidRPr="00C16192" w:rsidRDefault="00504B0E" w:rsidP="009574C0">
      <w:pPr>
        <w:rPr>
          <w:rFonts w:asciiTheme="minorHAnsi" w:hAnsiTheme="minorHAnsi" w:cs="Times New Roman"/>
          <w:color w:val="0000FF"/>
        </w:rPr>
      </w:pPr>
    </w:p>
    <w:p w14:paraId="761028D6" w14:textId="77777777" w:rsidR="006305D7" w:rsidRPr="00C16192" w:rsidRDefault="006305D7" w:rsidP="009574C0">
      <w:pPr>
        <w:rPr>
          <w:rFonts w:asciiTheme="minorHAnsi" w:hAnsiTheme="minorHAnsi" w:cs="Times New Roman"/>
          <w:color w:val="0000FF"/>
        </w:rPr>
      </w:pPr>
    </w:p>
    <w:p w14:paraId="69D456B9" w14:textId="5114C640" w:rsidR="007A4DD6" w:rsidRPr="002E4368" w:rsidRDefault="006305D7" w:rsidP="009574C0">
      <w:pPr>
        <w:rPr>
          <w:rFonts w:asciiTheme="minorHAnsi" w:hAnsiTheme="minorHAnsi" w:cs="Times New Roman"/>
          <w:b/>
          <w:bCs/>
          <w:color w:val="000000" w:themeColor="text1"/>
        </w:rPr>
      </w:pPr>
      <w:r w:rsidRPr="002E4368">
        <w:rPr>
          <w:rFonts w:asciiTheme="minorHAnsi" w:hAnsiTheme="minorHAnsi" w:cs="Times New Roman"/>
          <w:b/>
          <w:bCs/>
          <w:color w:val="000000" w:themeColor="text1"/>
        </w:rPr>
        <w:t>LONG ABSTRACT</w:t>
      </w:r>
    </w:p>
    <w:p w14:paraId="008DBA9D" w14:textId="4F1DD0B7" w:rsidR="00751CA6" w:rsidRPr="006C4F71" w:rsidRDefault="00751CA6" w:rsidP="00751CA6">
      <w:pPr>
        <w:rPr>
          <w:rFonts w:asciiTheme="minorHAnsi" w:hAnsiTheme="minorHAnsi" w:cs="Times New Roman"/>
          <w:color w:val="000000" w:themeColor="text1"/>
        </w:rPr>
      </w:pPr>
      <w:del w:id="1" w:author="Tuo Wang [2]" w:date="2018-10-23T08:53:00Z">
        <w:r w:rsidRPr="006C4F71" w:rsidDel="00C86619">
          <w:rPr>
            <w:rFonts w:asciiTheme="minorHAnsi" w:hAnsiTheme="minorHAnsi" w:cs="Times New Roman"/>
            <w:color w:val="000000" w:themeColor="text1"/>
          </w:rPr>
          <w:delText>Here, we will show</w:delText>
        </w:r>
      </w:del>
      <w:ins w:id="2" w:author="Tuo Wang [2]" w:date="2018-10-23T08:53:00Z">
        <w:r w:rsidR="00C86619">
          <w:rPr>
            <w:rFonts w:asciiTheme="minorHAnsi" w:hAnsiTheme="minorHAnsi" w:cs="Times New Roman"/>
            <w:color w:val="000000" w:themeColor="text1"/>
          </w:rPr>
          <w:t>This protocol shows</w:t>
        </w:r>
      </w:ins>
      <w:r w:rsidRPr="006C4F71">
        <w:rPr>
          <w:rFonts w:asciiTheme="minorHAnsi" w:hAnsiTheme="minorHAnsi" w:cs="Times New Roman"/>
          <w:color w:val="000000" w:themeColor="text1"/>
        </w:rPr>
        <w:t xml:space="preserve"> how uniformly </w:t>
      </w:r>
      <w:r w:rsidRPr="006C4F71">
        <w:rPr>
          <w:rFonts w:asciiTheme="minorHAnsi" w:hAnsiTheme="minorHAnsi" w:cs="Times New Roman"/>
          <w:color w:val="000000" w:themeColor="text1"/>
          <w:vertAlign w:val="superscript"/>
        </w:rPr>
        <w:t>13</w:t>
      </w:r>
      <w:r w:rsidRPr="006C4F71">
        <w:rPr>
          <w:rFonts w:asciiTheme="minorHAnsi" w:hAnsiTheme="minorHAnsi" w:cs="Times New Roman"/>
          <w:color w:val="000000" w:themeColor="text1"/>
        </w:rPr>
        <w:t xml:space="preserve">C, </w:t>
      </w:r>
      <w:r w:rsidRPr="006C4F71">
        <w:rPr>
          <w:rFonts w:asciiTheme="minorHAnsi" w:hAnsiTheme="minorHAnsi" w:cs="Times New Roman"/>
          <w:color w:val="000000" w:themeColor="text1"/>
          <w:vertAlign w:val="superscript"/>
        </w:rPr>
        <w:t>15</w:t>
      </w:r>
      <w:r w:rsidRPr="006C4F71">
        <w:rPr>
          <w:rFonts w:asciiTheme="minorHAnsi" w:hAnsiTheme="minorHAnsi" w:cs="Times New Roman"/>
          <w:color w:val="000000" w:themeColor="text1"/>
        </w:rPr>
        <w:t xml:space="preserve">N-labeled fungal materials </w:t>
      </w:r>
      <w:del w:id="3" w:author="Tuo Wang [2]" w:date="2018-10-23T09:05:00Z">
        <w:r w:rsidRPr="006C4F71" w:rsidDel="00162221">
          <w:rPr>
            <w:rFonts w:asciiTheme="minorHAnsi" w:hAnsiTheme="minorHAnsi" w:cs="Times New Roman"/>
            <w:color w:val="000000" w:themeColor="text1"/>
          </w:rPr>
          <w:delText xml:space="preserve">could </w:delText>
        </w:r>
      </w:del>
      <w:ins w:id="4" w:author="Tuo Wang [2]" w:date="2018-10-23T09:05:00Z">
        <w:r w:rsidR="00162221">
          <w:rPr>
            <w:rFonts w:asciiTheme="minorHAnsi" w:hAnsiTheme="minorHAnsi" w:cs="Times New Roman"/>
            <w:color w:val="000000" w:themeColor="text1"/>
          </w:rPr>
          <w:t>can</w:t>
        </w:r>
        <w:r w:rsidR="00162221" w:rsidRPr="006C4F71">
          <w:rPr>
            <w:rFonts w:asciiTheme="minorHAnsi" w:hAnsiTheme="minorHAnsi" w:cs="Times New Roman"/>
            <w:color w:val="000000" w:themeColor="text1"/>
          </w:rPr>
          <w:t xml:space="preserve"> </w:t>
        </w:r>
      </w:ins>
      <w:r w:rsidRPr="006C4F71">
        <w:rPr>
          <w:rFonts w:asciiTheme="minorHAnsi" w:hAnsiTheme="minorHAnsi" w:cs="Times New Roman"/>
          <w:color w:val="000000" w:themeColor="text1"/>
        </w:rPr>
        <w:t xml:space="preserve">be produced and how these soft materials </w:t>
      </w:r>
      <w:r w:rsidR="000D221B" w:rsidRPr="006C4F71">
        <w:rPr>
          <w:rFonts w:asciiTheme="minorHAnsi" w:hAnsiTheme="minorHAnsi" w:cs="Times New Roman"/>
          <w:color w:val="000000" w:themeColor="text1"/>
        </w:rPr>
        <w:t>should</w:t>
      </w:r>
      <w:r w:rsidRPr="006C4F71">
        <w:rPr>
          <w:rFonts w:asciiTheme="minorHAnsi" w:hAnsiTheme="minorHAnsi" w:cs="Times New Roman"/>
          <w:color w:val="000000" w:themeColor="text1"/>
        </w:rPr>
        <w:t xml:space="preserve"> be proceeded for solid-state NMR and </w:t>
      </w:r>
      <w:r w:rsidR="00C779E7" w:rsidRPr="006C4F71">
        <w:rPr>
          <w:rFonts w:asciiTheme="minorHAnsi" w:hAnsiTheme="minorHAnsi" w:cs="Times New Roman"/>
          <w:color w:val="000000" w:themeColor="text1"/>
        </w:rPr>
        <w:t xml:space="preserve">sensitivity-enhanced </w:t>
      </w:r>
      <w:r w:rsidRPr="006C4F71">
        <w:rPr>
          <w:rFonts w:asciiTheme="minorHAnsi" w:hAnsiTheme="minorHAnsi" w:cs="Times New Roman"/>
          <w:color w:val="000000" w:themeColor="text1"/>
        </w:rPr>
        <w:t xml:space="preserve">DNP experiments. The sample processing </w:t>
      </w:r>
      <w:r w:rsidR="00150439" w:rsidRPr="006C4F71">
        <w:rPr>
          <w:rFonts w:asciiTheme="minorHAnsi" w:hAnsiTheme="minorHAnsi" w:cs="Times New Roman"/>
          <w:color w:val="000000" w:themeColor="text1"/>
        </w:rPr>
        <w:t xml:space="preserve">procedure </w:t>
      </w:r>
      <w:r w:rsidRPr="006C4F71">
        <w:rPr>
          <w:rFonts w:asciiTheme="minorHAnsi" w:hAnsiTheme="minorHAnsi" w:cs="Times New Roman"/>
          <w:color w:val="000000" w:themeColor="text1"/>
        </w:rPr>
        <w:t xml:space="preserve">of plant </w:t>
      </w:r>
      <w:r w:rsidR="00150439" w:rsidRPr="006C4F71">
        <w:rPr>
          <w:rFonts w:asciiTheme="minorHAnsi" w:hAnsiTheme="minorHAnsi" w:cs="Times New Roman"/>
          <w:color w:val="000000" w:themeColor="text1"/>
        </w:rPr>
        <w:t xml:space="preserve">biomass </w:t>
      </w:r>
      <w:r w:rsidR="00FF2550" w:rsidRPr="006C4F71">
        <w:rPr>
          <w:rFonts w:asciiTheme="minorHAnsi" w:hAnsiTheme="minorHAnsi" w:cs="Times New Roman"/>
          <w:color w:val="000000" w:themeColor="text1"/>
        </w:rPr>
        <w:t>is</w:t>
      </w:r>
      <w:r w:rsidRPr="006C4F71">
        <w:rPr>
          <w:rFonts w:asciiTheme="minorHAnsi" w:hAnsiTheme="minorHAnsi" w:cs="Times New Roman"/>
          <w:color w:val="000000" w:themeColor="text1"/>
        </w:rPr>
        <w:t xml:space="preserve"> also detailed.</w:t>
      </w:r>
      <w:r w:rsidR="002429BA" w:rsidRPr="006C4F71">
        <w:rPr>
          <w:rFonts w:asciiTheme="minorHAnsi" w:hAnsiTheme="minorHAnsi" w:cs="Times New Roman"/>
          <w:color w:val="000000" w:themeColor="text1"/>
        </w:rPr>
        <w:t xml:space="preserve"> This method allows</w:t>
      </w:r>
      <w:r w:rsidR="000350A7" w:rsidRPr="006C4F71">
        <w:rPr>
          <w:rFonts w:asciiTheme="minorHAnsi" w:hAnsiTheme="minorHAnsi" w:cs="Times New Roman"/>
          <w:color w:val="000000" w:themeColor="text1"/>
        </w:rPr>
        <w:t xml:space="preserve"> the measurement of a series of 1D and 2D </w:t>
      </w:r>
      <w:r w:rsidR="000350A7" w:rsidRPr="006C4F71">
        <w:rPr>
          <w:rFonts w:asciiTheme="minorHAnsi" w:hAnsiTheme="minorHAnsi" w:cs="Times New Roman"/>
          <w:color w:val="000000" w:themeColor="text1"/>
          <w:vertAlign w:val="superscript"/>
        </w:rPr>
        <w:t>13</w:t>
      </w:r>
      <w:r w:rsidR="000350A7" w:rsidRPr="006C4F71">
        <w:rPr>
          <w:rFonts w:asciiTheme="minorHAnsi" w:hAnsiTheme="minorHAnsi" w:cs="Times New Roman"/>
          <w:color w:val="000000" w:themeColor="text1"/>
        </w:rPr>
        <w:t>C-</w:t>
      </w:r>
      <w:r w:rsidR="000350A7" w:rsidRPr="006C4F71">
        <w:rPr>
          <w:rFonts w:asciiTheme="minorHAnsi" w:hAnsiTheme="minorHAnsi" w:cs="Times New Roman"/>
          <w:color w:val="000000" w:themeColor="text1"/>
          <w:vertAlign w:val="superscript"/>
        </w:rPr>
        <w:t>13</w:t>
      </w:r>
      <w:r w:rsidR="000350A7" w:rsidRPr="006C4F71">
        <w:rPr>
          <w:rFonts w:asciiTheme="minorHAnsi" w:hAnsiTheme="minorHAnsi" w:cs="Times New Roman"/>
          <w:color w:val="000000" w:themeColor="text1"/>
        </w:rPr>
        <w:t>C/</w:t>
      </w:r>
      <w:r w:rsidR="000350A7" w:rsidRPr="006C4F71">
        <w:rPr>
          <w:rFonts w:asciiTheme="minorHAnsi" w:hAnsiTheme="minorHAnsi" w:cs="Times New Roman"/>
          <w:color w:val="000000" w:themeColor="text1"/>
          <w:vertAlign w:val="superscript"/>
        </w:rPr>
        <w:t>15</w:t>
      </w:r>
      <w:r w:rsidR="000350A7" w:rsidRPr="006C4F71">
        <w:rPr>
          <w:rFonts w:asciiTheme="minorHAnsi" w:hAnsiTheme="minorHAnsi" w:cs="Times New Roman"/>
          <w:color w:val="000000" w:themeColor="text1"/>
        </w:rPr>
        <w:t>N correlations spectra, which enable</w:t>
      </w:r>
      <w:r w:rsidR="00A37276">
        <w:rPr>
          <w:rFonts w:asciiTheme="minorHAnsi" w:hAnsiTheme="minorHAnsi" w:cs="Times New Roman" w:hint="eastAsia"/>
          <w:color w:val="000000" w:themeColor="text1"/>
          <w:lang w:eastAsia="zh-CN"/>
        </w:rPr>
        <w:t>s</w:t>
      </w:r>
      <w:r w:rsidR="002429B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385AB7" w:rsidRPr="006C4F71">
        <w:rPr>
          <w:rFonts w:asciiTheme="minorHAnsi" w:hAnsiTheme="minorHAnsi" w:cs="Times New Roman"/>
          <w:color w:val="000000" w:themeColor="text1"/>
        </w:rPr>
        <w:t xml:space="preserve">high-resolution </w:t>
      </w:r>
      <w:r w:rsidR="002429BA" w:rsidRPr="006C4F71">
        <w:rPr>
          <w:rFonts w:asciiTheme="minorHAnsi" w:hAnsiTheme="minorHAnsi" w:cs="Times New Roman"/>
          <w:color w:val="000000" w:themeColor="text1"/>
        </w:rPr>
        <w:t xml:space="preserve">structural elucidation of complex biomaterials in </w:t>
      </w:r>
      <w:r w:rsidR="00AC5BDC" w:rsidRPr="006C4F71">
        <w:rPr>
          <w:rFonts w:asciiTheme="minorHAnsi" w:hAnsiTheme="minorHAnsi" w:cs="Times New Roman"/>
          <w:color w:val="000000" w:themeColor="text1"/>
        </w:rPr>
        <w:t xml:space="preserve">their native </w:t>
      </w:r>
      <w:r w:rsidR="002F0495" w:rsidRPr="006C4F71">
        <w:rPr>
          <w:rFonts w:asciiTheme="minorHAnsi" w:hAnsiTheme="minorHAnsi" w:cs="Times New Roman"/>
          <w:color w:val="000000" w:themeColor="text1"/>
        </w:rPr>
        <w:t>state, with</w:t>
      </w:r>
      <w:r w:rsidR="00AC5BDC" w:rsidRPr="006C4F71">
        <w:rPr>
          <w:rFonts w:asciiTheme="minorHAnsi" w:hAnsiTheme="minorHAnsi" w:cs="Times New Roman"/>
          <w:color w:val="000000" w:themeColor="text1"/>
        </w:rPr>
        <w:t xml:space="preserve"> minimal perturbation. </w:t>
      </w:r>
      <w:r w:rsidR="00897AA4" w:rsidRPr="006C4F71">
        <w:rPr>
          <w:rFonts w:asciiTheme="minorHAnsi" w:hAnsiTheme="minorHAnsi" w:cs="Times New Roman"/>
          <w:color w:val="000000" w:themeColor="text1"/>
        </w:rPr>
        <w:t xml:space="preserve">The isotope-labeling can be examined by quantifying the intensity in 1D spectra </w:t>
      </w:r>
      <w:r w:rsidR="00897AA4" w:rsidRPr="006C4F71">
        <w:rPr>
          <w:rFonts w:asciiTheme="minorHAnsi" w:hAnsiTheme="minorHAnsi" w:cs="Times New Roman"/>
          <w:color w:val="000000" w:themeColor="text1"/>
        </w:rPr>
        <w:lastRenderedPageBreak/>
        <w:t>and the polarization transfer efficiency in 2D correlation spectr</w:t>
      </w:r>
      <w:r w:rsidR="00504865">
        <w:rPr>
          <w:rFonts w:asciiTheme="minorHAnsi" w:hAnsiTheme="minorHAnsi" w:cs="Times New Roman"/>
          <w:color w:val="000000" w:themeColor="text1"/>
        </w:rPr>
        <w:t xml:space="preserve">a. The </w:t>
      </w:r>
      <w:r w:rsidR="001F052E" w:rsidRPr="006C4F71">
        <w:rPr>
          <w:rFonts w:asciiTheme="minorHAnsi" w:hAnsiTheme="minorHAnsi" w:cs="Times New Roman"/>
          <w:color w:val="000000" w:themeColor="text1"/>
        </w:rPr>
        <w:t xml:space="preserve">success of </w:t>
      </w:r>
      <w:r w:rsidR="00AF2593">
        <w:rPr>
          <w:rFonts w:asciiTheme="minorHAnsi" w:hAnsiTheme="minorHAnsi" w:cs="Times New Roman"/>
          <w:color w:val="000000" w:themeColor="text1"/>
        </w:rPr>
        <w:t>Dynamic Nuclear Polarization (</w:t>
      </w:r>
      <w:r w:rsidR="001F052E" w:rsidRPr="006C4F71">
        <w:rPr>
          <w:rFonts w:asciiTheme="minorHAnsi" w:hAnsiTheme="minorHAnsi" w:cs="Times New Roman"/>
          <w:color w:val="000000" w:themeColor="text1"/>
        </w:rPr>
        <w:t>DN</w:t>
      </w:r>
      <w:r w:rsidR="001F052E" w:rsidRPr="006C4F71">
        <w:rPr>
          <w:rFonts w:asciiTheme="minorHAnsi" w:hAnsiTheme="minorHAnsi" w:cs="Times New Roman"/>
          <w:color w:val="000000" w:themeColor="text1"/>
          <w:lang w:eastAsia="zh-CN"/>
        </w:rPr>
        <w:t>P</w:t>
      </w:r>
      <w:r w:rsidR="00AF2593">
        <w:rPr>
          <w:rFonts w:asciiTheme="minorHAnsi" w:hAnsiTheme="minorHAnsi" w:cs="Times New Roman"/>
          <w:color w:val="000000" w:themeColor="text1"/>
          <w:lang w:eastAsia="zh-CN"/>
        </w:rPr>
        <w:t>) sample</w:t>
      </w:r>
      <w:r w:rsidR="001F052E" w:rsidRPr="006C4F71">
        <w:rPr>
          <w:rFonts w:asciiTheme="minorHAnsi" w:hAnsiTheme="minorHAnsi" w:cs="Times New Roman"/>
          <w:color w:val="000000" w:themeColor="text1"/>
        </w:rPr>
        <w:t xml:space="preserve"> preparation can be evaluated by the sensitivity enhancement factor.</w:t>
      </w:r>
      <w:r w:rsidR="00897AA4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F63FBA" w:rsidRPr="006C4F71">
        <w:rPr>
          <w:rFonts w:asciiTheme="minorHAnsi" w:hAnsiTheme="minorHAnsi" w:cs="Times New Roman"/>
          <w:color w:val="000000" w:themeColor="text1"/>
        </w:rPr>
        <w:t xml:space="preserve">Further experiments examining the structural aspects of the polysaccharides and proteins </w:t>
      </w:r>
      <w:del w:id="5" w:author="Tuo Wang" w:date="2018-10-23T20:05:00Z">
        <w:r w:rsidR="00F63FBA" w:rsidRPr="006C4F71" w:rsidDel="00B210DB">
          <w:rPr>
            <w:rFonts w:asciiTheme="minorHAnsi" w:hAnsiTheme="minorHAnsi" w:cs="Times New Roman"/>
            <w:color w:val="000000" w:themeColor="text1"/>
          </w:rPr>
          <w:delText xml:space="preserve">can </w:delText>
        </w:r>
      </w:del>
      <w:ins w:id="6" w:author="Tuo Wang" w:date="2018-10-23T20:05:00Z">
        <w:r w:rsidR="00B210DB">
          <w:rPr>
            <w:rFonts w:asciiTheme="minorHAnsi" w:hAnsiTheme="minorHAnsi" w:cs="Times New Roman"/>
            <w:color w:val="000000" w:themeColor="text1"/>
          </w:rPr>
          <w:t xml:space="preserve">will </w:t>
        </w:r>
      </w:ins>
      <w:r w:rsidR="00F63FBA" w:rsidRPr="006C4F71">
        <w:rPr>
          <w:rFonts w:asciiTheme="minorHAnsi" w:hAnsiTheme="minorHAnsi" w:cs="Times New Roman"/>
          <w:color w:val="000000" w:themeColor="text1"/>
        </w:rPr>
        <w:t xml:space="preserve">lead to a model of the three-dimensional architecture. </w:t>
      </w:r>
      <w:r w:rsidR="002F0495" w:rsidRPr="006C4F71">
        <w:rPr>
          <w:rFonts w:asciiTheme="minorHAnsi" w:hAnsiTheme="minorHAnsi" w:cs="Times New Roman"/>
          <w:color w:val="000000" w:themeColor="text1"/>
        </w:rPr>
        <w:t>Th</w:t>
      </w:r>
      <w:r w:rsidR="001F052E" w:rsidRPr="006C4F71">
        <w:rPr>
          <w:rFonts w:asciiTheme="minorHAnsi" w:hAnsiTheme="minorHAnsi" w:cs="Times New Roman"/>
          <w:color w:val="000000" w:themeColor="text1"/>
        </w:rPr>
        <w:t xml:space="preserve">ese </w:t>
      </w:r>
      <w:r w:rsidR="002F0495" w:rsidRPr="006C4F71">
        <w:rPr>
          <w:rFonts w:asciiTheme="minorHAnsi" w:hAnsiTheme="minorHAnsi" w:cs="Times New Roman"/>
          <w:color w:val="000000" w:themeColor="text1"/>
        </w:rPr>
        <w:t>method</w:t>
      </w:r>
      <w:r w:rsidR="001F052E" w:rsidRPr="006C4F71">
        <w:rPr>
          <w:rFonts w:asciiTheme="minorHAnsi" w:hAnsiTheme="minorHAnsi" w:cs="Times New Roman"/>
          <w:color w:val="000000" w:themeColor="text1"/>
        </w:rPr>
        <w:t>s</w:t>
      </w:r>
      <w:r w:rsidR="002F0495" w:rsidRPr="006C4F71">
        <w:rPr>
          <w:rFonts w:asciiTheme="minorHAnsi" w:hAnsiTheme="minorHAnsi" w:cs="Times New Roman"/>
          <w:color w:val="000000" w:themeColor="text1"/>
        </w:rPr>
        <w:t xml:space="preserve"> can be modified and adapted to investigate a wide range of carbohydrate-rich materials, including the natural cell walls of plant</w:t>
      </w:r>
      <w:r w:rsidR="007B1A4F">
        <w:rPr>
          <w:rFonts w:asciiTheme="minorHAnsi" w:hAnsiTheme="minorHAnsi" w:cs="Times New Roman" w:hint="eastAsia"/>
          <w:color w:val="000000" w:themeColor="text1"/>
          <w:lang w:eastAsia="zh-CN"/>
        </w:rPr>
        <w:t>s</w:t>
      </w:r>
      <w:r w:rsidR="002F0495" w:rsidRPr="006C4F71">
        <w:rPr>
          <w:rFonts w:asciiTheme="minorHAnsi" w:hAnsiTheme="minorHAnsi" w:cs="Times New Roman"/>
          <w:color w:val="000000" w:themeColor="text1"/>
        </w:rPr>
        <w:t>, fungi, algae and bacteria, as well as synthesized or designed carbohydrate polymers</w:t>
      </w:r>
      <w:r w:rsidR="00B33B48" w:rsidRPr="006C4F71">
        <w:rPr>
          <w:rFonts w:asciiTheme="minorHAnsi" w:hAnsiTheme="minorHAnsi" w:cs="Times New Roman"/>
          <w:color w:val="000000" w:themeColor="text1"/>
        </w:rPr>
        <w:t xml:space="preserve"> and their complex</w:t>
      </w:r>
      <w:ins w:id="7" w:author="Tuo Wang" w:date="2018-10-23T20:05:00Z">
        <w:r w:rsidR="00B210DB">
          <w:rPr>
            <w:rFonts w:asciiTheme="minorHAnsi" w:hAnsiTheme="minorHAnsi" w:cs="Times New Roman"/>
            <w:color w:val="000000" w:themeColor="text1"/>
          </w:rPr>
          <w:t xml:space="preserve"> with other molecules</w:t>
        </w:r>
      </w:ins>
      <w:r w:rsidR="00B33B48" w:rsidRPr="006C4F71">
        <w:rPr>
          <w:rFonts w:asciiTheme="minorHAnsi" w:hAnsiTheme="minorHAnsi" w:cs="Times New Roman"/>
          <w:color w:val="000000" w:themeColor="text1"/>
        </w:rPr>
        <w:t xml:space="preserve">. </w:t>
      </w:r>
    </w:p>
    <w:p w14:paraId="4F791EEC" w14:textId="77777777" w:rsidR="00D82A83" w:rsidRPr="00C16192" w:rsidRDefault="00D82A83" w:rsidP="009574C0">
      <w:pPr>
        <w:rPr>
          <w:rFonts w:asciiTheme="minorHAnsi" w:hAnsiTheme="minorHAnsi" w:cs="Times New Roman"/>
        </w:rPr>
      </w:pPr>
    </w:p>
    <w:p w14:paraId="45FFBA19" w14:textId="611ECA23" w:rsidR="007A4DD6" w:rsidRPr="002E4368" w:rsidRDefault="006305D7" w:rsidP="009574C0">
      <w:pPr>
        <w:rPr>
          <w:rFonts w:asciiTheme="minorHAnsi" w:hAnsiTheme="minorHAnsi" w:cs="Times New Roman"/>
        </w:rPr>
      </w:pPr>
      <w:r w:rsidRPr="002E4368">
        <w:rPr>
          <w:rFonts w:asciiTheme="minorHAnsi" w:hAnsiTheme="minorHAnsi" w:cs="Times New Roman"/>
          <w:b/>
        </w:rPr>
        <w:t>INTRODUCTION</w:t>
      </w:r>
      <w:r w:rsidRPr="002E4368">
        <w:rPr>
          <w:rFonts w:asciiTheme="minorHAnsi" w:hAnsiTheme="minorHAnsi" w:cs="Times New Roman"/>
          <w:b/>
          <w:bCs/>
        </w:rPr>
        <w:t>:</w:t>
      </w:r>
      <w:r w:rsidRPr="002E4368">
        <w:rPr>
          <w:rFonts w:asciiTheme="minorHAnsi" w:hAnsiTheme="minorHAnsi" w:cs="Times New Roman"/>
        </w:rPr>
        <w:t xml:space="preserve"> </w:t>
      </w:r>
    </w:p>
    <w:p w14:paraId="0B6FDBC8" w14:textId="7AAD3341" w:rsidR="00AE6C29" w:rsidRPr="006C4F71" w:rsidRDefault="00396FED" w:rsidP="00AE6C29">
      <w:pPr>
        <w:rPr>
          <w:rFonts w:asciiTheme="minorHAnsi" w:hAnsiTheme="minorHAnsi" w:cs="Times New Roman"/>
          <w:color w:val="000000" w:themeColor="text1"/>
        </w:rPr>
      </w:pPr>
      <w:r>
        <w:rPr>
          <w:rFonts w:asciiTheme="minorHAnsi" w:hAnsiTheme="minorHAnsi" w:cs="Times New Roman"/>
          <w:color w:val="000000" w:themeColor="text1"/>
          <w:lang w:eastAsia="zh-CN"/>
        </w:rPr>
        <w:t>C</w:t>
      </w:r>
      <w:r w:rsidR="00AC461B" w:rsidRPr="006C4F71">
        <w:rPr>
          <w:rFonts w:asciiTheme="minorHAnsi" w:hAnsiTheme="minorHAnsi" w:cs="Times New Roman"/>
          <w:color w:val="000000" w:themeColor="text1"/>
        </w:rPr>
        <w:t>arbohydrat</w:t>
      </w:r>
      <w:r w:rsidR="00186220" w:rsidRPr="006C4F71">
        <w:rPr>
          <w:rFonts w:asciiTheme="minorHAnsi" w:hAnsiTheme="minorHAnsi" w:cs="Times New Roman"/>
          <w:color w:val="000000" w:themeColor="text1"/>
        </w:rPr>
        <w:t>e</w:t>
      </w:r>
      <w:r w:rsidR="004C6195" w:rsidRPr="006C4F71">
        <w:rPr>
          <w:rFonts w:asciiTheme="minorHAnsi" w:hAnsiTheme="minorHAnsi" w:cs="Times New Roman"/>
          <w:color w:val="000000" w:themeColor="text1"/>
        </w:rPr>
        <w:t>s</w:t>
      </w:r>
      <w:r w:rsidR="00E41F74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E41F74" w:rsidRPr="006C4F71">
        <w:rPr>
          <w:rFonts w:asciiTheme="minorHAnsi" w:hAnsiTheme="minorHAnsi" w:cs="Times New Roman"/>
          <w:color w:val="000000" w:themeColor="text1"/>
          <w:lang w:eastAsia="zh-CN"/>
        </w:rPr>
        <w:t>play</w:t>
      </w:r>
      <w:r w:rsidR="00E41F74" w:rsidRPr="006C4F71">
        <w:rPr>
          <w:rFonts w:asciiTheme="minorHAnsi" w:hAnsiTheme="minorHAnsi" w:cs="Times New Roman"/>
          <w:color w:val="000000" w:themeColor="text1"/>
        </w:rPr>
        <w:t xml:space="preserve"> a central role in</w:t>
      </w:r>
      <w:r w:rsidR="005F24D7" w:rsidRPr="006C4F71">
        <w:rPr>
          <w:rFonts w:asciiTheme="minorHAnsi" w:hAnsiTheme="minorHAnsi" w:cs="Times New Roman"/>
          <w:color w:val="000000" w:themeColor="text1"/>
        </w:rPr>
        <w:t xml:space="preserve"> various</w:t>
      </w:r>
      <w:r w:rsidR="00852052" w:rsidRPr="006C4F71">
        <w:rPr>
          <w:rFonts w:asciiTheme="minorHAnsi" w:hAnsiTheme="minorHAnsi" w:cs="Times New Roman"/>
          <w:color w:val="000000" w:themeColor="text1"/>
        </w:rPr>
        <w:t xml:space="preserve"> biological</w:t>
      </w:r>
      <w:r w:rsidR="005F24D7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9022B3" w:rsidRPr="006C4F71">
        <w:rPr>
          <w:rFonts w:asciiTheme="minorHAnsi" w:hAnsiTheme="minorHAnsi" w:cs="Times New Roman"/>
          <w:color w:val="000000" w:themeColor="text1"/>
        </w:rPr>
        <w:t>processes such as</w:t>
      </w:r>
      <w:r w:rsidR="005F24D7" w:rsidRPr="006C4F71">
        <w:rPr>
          <w:rFonts w:asciiTheme="minorHAnsi" w:hAnsiTheme="minorHAnsi" w:cs="Times New Roman"/>
          <w:color w:val="000000" w:themeColor="text1"/>
        </w:rPr>
        <w:t xml:space="preserve"> energy storage, structural building, and cellular recognition and adhesion.</w:t>
      </w:r>
      <w:r w:rsidR="006E3E13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8421C0">
        <w:rPr>
          <w:rFonts w:asciiTheme="minorHAnsi" w:hAnsiTheme="minorHAnsi" w:cs="Times New Roman"/>
          <w:color w:val="000000" w:themeColor="text1"/>
        </w:rPr>
        <w:t>They are enriched in t</w:t>
      </w:r>
      <w:r w:rsidR="003D3B2B" w:rsidRPr="006C4F71">
        <w:rPr>
          <w:rFonts w:asciiTheme="minorHAnsi" w:hAnsiTheme="minorHAnsi" w:cs="Times New Roman"/>
          <w:color w:val="000000" w:themeColor="text1"/>
        </w:rPr>
        <w:t>he cell wall</w:t>
      </w:r>
      <w:r w:rsidR="008421C0">
        <w:rPr>
          <w:rFonts w:asciiTheme="minorHAnsi" w:hAnsiTheme="minorHAnsi" w:cs="Times New Roman"/>
          <w:color w:val="000000" w:themeColor="text1"/>
        </w:rPr>
        <w:t>, which is</w:t>
      </w:r>
      <w:r w:rsidR="008421C0" w:rsidRPr="006C4F71">
        <w:rPr>
          <w:rFonts w:asciiTheme="minorHAnsi" w:hAnsiTheme="minorHAnsi" w:cs="Times New Roman"/>
          <w:color w:val="000000" w:themeColor="text1"/>
        </w:rPr>
        <w:t xml:space="preserve"> a fundamental component in plants, fungi, algae and bacteria</w:t>
      </w:r>
      <w:del w:id="8" w:author="Tuo Wang" w:date="2018-10-23T20:06:00Z">
        <w:r w:rsidR="008421C0" w:rsidRPr="006C4F71" w:rsidDel="00B210DB">
          <w:rPr>
            <w:rFonts w:asciiTheme="minorHAnsi" w:hAnsiTheme="minorHAnsi" w:cs="Times New Roman"/>
            <w:color w:val="000000" w:themeColor="text1"/>
          </w:rPr>
          <w:delText xml:space="preserve"> </w:delText>
        </w:r>
      </w:del>
      <w:r w:rsidR="00BE07F2" w:rsidRPr="006C4F71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PEVuZE5vdGU+PENpdGU+PEF1dGhvcj5NdXJyZXk8L0F1dGhvcj48WWVhcj4yMDA4PC9ZZWFyPjxS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==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PEVuZE5vdGU+PENpdGU+PEF1dGhvcj5NdXJyZXk8L0F1dGhvcj48WWVhcj4yMDA4PC9ZZWFyPjxS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==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color w:val="000000" w:themeColor="text1"/>
        </w:rPr>
      </w:r>
      <w:r w:rsidR="00796D2C">
        <w:rPr>
          <w:rFonts w:asciiTheme="minorHAnsi" w:hAnsiTheme="minorHAnsi" w:cs="Times New Roman"/>
          <w:color w:val="000000" w:themeColor="text1"/>
        </w:rPr>
        <w:fldChar w:fldCharType="end"/>
      </w:r>
      <w:r w:rsidR="00BE07F2" w:rsidRPr="006C4F71">
        <w:rPr>
          <w:rFonts w:asciiTheme="minorHAnsi" w:hAnsiTheme="minorHAnsi" w:cs="Times New Roman"/>
          <w:color w:val="000000" w:themeColor="text1"/>
        </w:rPr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8E1EE2" w:rsidRPr="008E1EE2">
        <w:rPr>
          <w:rFonts w:asciiTheme="minorHAnsi" w:hAnsiTheme="minorHAnsi" w:cs="Times New Roman"/>
          <w:noProof/>
          <w:color w:val="000000" w:themeColor="text1"/>
          <w:vertAlign w:val="superscript"/>
        </w:rPr>
        <w:t>1-3</w:t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287205" w:rsidRPr="006C4F71">
        <w:rPr>
          <w:rFonts w:asciiTheme="minorHAnsi" w:hAnsiTheme="minorHAnsi" w:cs="Times New Roman"/>
          <w:color w:val="000000" w:themeColor="text1"/>
        </w:rPr>
        <w:t>.</w:t>
      </w:r>
      <w:r w:rsidR="001E01DD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8421C0">
        <w:rPr>
          <w:rFonts w:asciiTheme="minorHAnsi" w:hAnsiTheme="minorHAnsi" w:cs="Times New Roman"/>
          <w:color w:val="000000" w:themeColor="text1"/>
        </w:rPr>
        <w:t xml:space="preserve">The cell wall </w:t>
      </w:r>
      <w:r w:rsidR="00287205" w:rsidRPr="006C4F71">
        <w:rPr>
          <w:rFonts w:asciiTheme="minorHAnsi" w:hAnsiTheme="minorHAnsi" w:cs="Times New Roman"/>
          <w:color w:val="000000" w:themeColor="text1"/>
        </w:rPr>
        <w:t>serves as</w:t>
      </w:r>
      <w:r w:rsidR="00070FA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EC685E" w:rsidRPr="006C4F71">
        <w:rPr>
          <w:rFonts w:asciiTheme="minorHAnsi" w:hAnsiTheme="minorHAnsi" w:cs="Times New Roman"/>
          <w:color w:val="000000" w:themeColor="text1"/>
        </w:rPr>
        <w:t xml:space="preserve">a central source for </w:t>
      </w:r>
      <w:r w:rsidR="00DA7955" w:rsidRPr="006C4F71">
        <w:rPr>
          <w:rFonts w:asciiTheme="minorHAnsi" w:hAnsiTheme="minorHAnsi" w:cs="Times New Roman"/>
          <w:color w:val="000000" w:themeColor="text1"/>
        </w:rPr>
        <w:t xml:space="preserve">the </w:t>
      </w:r>
      <w:r w:rsidR="00EC685E" w:rsidRPr="006C4F71">
        <w:rPr>
          <w:rFonts w:asciiTheme="minorHAnsi" w:hAnsiTheme="minorHAnsi" w:cs="Times New Roman"/>
          <w:color w:val="000000" w:themeColor="text1"/>
        </w:rPr>
        <w:t xml:space="preserve">production </w:t>
      </w:r>
      <w:r w:rsidR="00DA7955" w:rsidRPr="006C4F71">
        <w:rPr>
          <w:rFonts w:asciiTheme="minorHAnsi" w:hAnsiTheme="minorHAnsi" w:cs="Times New Roman"/>
          <w:color w:val="000000" w:themeColor="text1"/>
        </w:rPr>
        <w:t xml:space="preserve">of biofuel and biomaterials, as well as </w:t>
      </w:r>
      <w:r w:rsidR="00EC685E" w:rsidRPr="006C4F71">
        <w:rPr>
          <w:rFonts w:asciiTheme="minorHAnsi" w:hAnsiTheme="minorHAnsi" w:cs="Times New Roman"/>
          <w:color w:val="000000" w:themeColor="text1"/>
        </w:rPr>
        <w:t xml:space="preserve">a promising target for </w:t>
      </w:r>
      <w:r w:rsidR="00B17AAF" w:rsidRPr="006C4F71">
        <w:rPr>
          <w:rFonts w:asciiTheme="minorHAnsi" w:hAnsiTheme="minorHAnsi" w:cs="Times New Roman"/>
          <w:color w:val="000000" w:themeColor="text1"/>
        </w:rPr>
        <w:t>antimicrobial</w:t>
      </w:r>
      <w:r w:rsidR="00EC685E" w:rsidRPr="006C4F71">
        <w:rPr>
          <w:rFonts w:asciiTheme="minorHAnsi" w:hAnsiTheme="minorHAnsi" w:cs="Times New Roman"/>
          <w:color w:val="000000" w:themeColor="text1"/>
        </w:rPr>
        <w:t xml:space="preserve"> therapies</w:t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PEVuZE5vdGU+PENpdGU+PEF1dGhvcj5GdXJ0YWRvPC9BdXRob3I+PFllYXI+MjAxNDwvWWVhcj48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PEVuZE5vdGU+PENpdGU+PEF1dGhvcj5GdXJ0YWRvPC9BdXRob3I+PFllYXI+MjAxNDwvWWVhcj48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color w:val="000000" w:themeColor="text1"/>
        </w:rPr>
      </w:r>
      <w:r w:rsidR="00796D2C">
        <w:rPr>
          <w:rFonts w:asciiTheme="minorHAnsi" w:hAnsiTheme="minorHAnsi" w:cs="Times New Roman"/>
          <w:color w:val="000000" w:themeColor="text1"/>
        </w:rPr>
        <w:fldChar w:fldCharType="end"/>
      </w:r>
      <w:r w:rsidR="00BE07F2" w:rsidRPr="006C4F71">
        <w:rPr>
          <w:rFonts w:asciiTheme="minorHAnsi" w:hAnsiTheme="minorHAnsi" w:cs="Times New Roman"/>
          <w:color w:val="000000" w:themeColor="text1"/>
        </w:rPr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372711" w:rsidRPr="00372711">
        <w:rPr>
          <w:rFonts w:asciiTheme="minorHAnsi" w:hAnsiTheme="minorHAnsi" w:cs="Times New Roman"/>
          <w:noProof/>
          <w:color w:val="000000" w:themeColor="text1"/>
          <w:vertAlign w:val="superscript"/>
        </w:rPr>
        <w:t>4-9</w:t>
      </w:r>
      <w:r w:rsidR="00BE07F2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35744A" w:rsidRPr="006C4F71">
        <w:rPr>
          <w:rFonts w:asciiTheme="minorHAnsi" w:hAnsiTheme="minorHAnsi" w:cs="Times New Roman"/>
          <w:color w:val="000000" w:themeColor="text1"/>
        </w:rPr>
        <w:fldChar w:fldCharType="begin"/>
      </w:r>
      <w:r w:rsidR="0035744A" w:rsidRPr="006C4F71">
        <w:rPr>
          <w:rFonts w:asciiTheme="minorHAnsi" w:hAnsiTheme="minorHAnsi" w:cs="Times New Roman"/>
          <w:color w:val="000000" w:themeColor="text1"/>
        </w:rPr>
        <w:instrText xml:space="preserve"> QUOTE "{Redgwell, 1988 #23}" </w:instrText>
      </w:r>
      <w:r w:rsidR="0035744A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EC685E" w:rsidRPr="006C4F71">
        <w:rPr>
          <w:rFonts w:asciiTheme="minorHAnsi" w:hAnsiTheme="minorHAnsi" w:cs="Times New Roman"/>
          <w:color w:val="000000" w:themeColor="text1"/>
        </w:rPr>
        <w:t>.</w:t>
      </w:r>
      <w:r w:rsidR="00FE53B5" w:rsidRPr="006C4F71">
        <w:rPr>
          <w:rFonts w:asciiTheme="minorHAnsi" w:hAnsiTheme="minorHAnsi" w:cs="Times New Roman"/>
          <w:color w:val="000000" w:themeColor="text1"/>
        </w:rPr>
        <w:t xml:space="preserve"> </w:t>
      </w:r>
    </w:p>
    <w:p w14:paraId="4EBA9392" w14:textId="77777777" w:rsidR="00313E11" w:rsidRPr="006C4F71" w:rsidRDefault="00313E11" w:rsidP="000B1122">
      <w:pPr>
        <w:rPr>
          <w:rFonts w:asciiTheme="minorHAnsi" w:hAnsiTheme="minorHAnsi" w:cs="Times New Roman"/>
          <w:color w:val="000000" w:themeColor="text1"/>
        </w:rPr>
      </w:pPr>
    </w:p>
    <w:p w14:paraId="0830B202" w14:textId="6A7A1C65" w:rsidR="00833A12" w:rsidRPr="006C4F71" w:rsidRDefault="00313E11" w:rsidP="000B1122">
      <w:pPr>
        <w:rPr>
          <w:rFonts w:asciiTheme="minorHAnsi" w:hAnsiTheme="minorHAnsi" w:cs="Times New Roman"/>
          <w:color w:val="000000" w:themeColor="text1"/>
        </w:rPr>
      </w:pPr>
      <w:del w:id="9" w:author="Tuo Wang [2]" w:date="2018-10-23T08:55:00Z">
        <w:r w:rsidRPr="006C4F71" w:rsidDel="00963D70">
          <w:rPr>
            <w:rFonts w:asciiTheme="minorHAnsi" w:hAnsiTheme="minorHAnsi" w:cs="Times New Roman"/>
            <w:color w:val="000000" w:themeColor="text1"/>
          </w:rPr>
          <w:delText xml:space="preserve">Our </w:delText>
        </w:r>
      </w:del>
      <w:ins w:id="10" w:author="Tuo Wang [2]" w:date="2018-10-23T08:55:00Z">
        <w:r w:rsidR="00963D70">
          <w:rPr>
            <w:rFonts w:asciiTheme="minorHAnsi" w:hAnsiTheme="minorHAnsi" w:cs="Times New Roman"/>
            <w:color w:val="000000" w:themeColor="text1"/>
          </w:rPr>
          <w:t xml:space="preserve">The </w:t>
        </w:r>
      </w:ins>
      <w:ins w:id="11" w:author="Tuo Wang [2]" w:date="2018-10-23T08:56:00Z">
        <w:r w:rsidR="00963D70">
          <w:rPr>
            <w:rFonts w:asciiTheme="minorHAnsi" w:hAnsiTheme="minorHAnsi" w:cs="Times New Roman"/>
            <w:color w:val="000000" w:themeColor="text1"/>
          </w:rPr>
          <w:t>contemporary</w:t>
        </w:r>
      </w:ins>
      <w:ins w:id="12" w:author="Tuo Wang [2]" w:date="2018-10-23T08:55:00Z">
        <w:r w:rsidR="00963D70" w:rsidRPr="006C4F71">
          <w:rPr>
            <w:rFonts w:asciiTheme="minorHAnsi" w:hAnsiTheme="minorHAnsi" w:cs="Times New Roman"/>
            <w:color w:val="000000" w:themeColor="text1"/>
          </w:rPr>
          <w:t xml:space="preserve"> </w:t>
        </w:r>
      </w:ins>
      <w:r w:rsidRPr="006C4F71">
        <w:rPr>
          <w:rFonts w:asciiTheme="minorHAnsi" w:hAnsiTheme="minorHAnsi" w:cs="Times New Roman"/>
          <w:color w:val="000000" w:themeColor="text1"/>
        </w:rPr>
        <w:t>understanding of these complex materials ha</w:t>
      </w:r>
      <w:r w:rsidR="00AD25B1" w:rsidRPr="006C4F71">
        <w:rPr>
          <w:rFonts w:asciiTheme="minorHAnsi" w:hAnsiTheme="minorHAnsi" w:cs="Times New Roman"/>
          <w:color w:val="000000" w:themeColor="text1"/>
        </w:rPr>
        <w:t>s</w:t>
      </w:r>
      <w:r w:rsidRPr="006C4F71">
        <w:rPr>
          <w:rFonts w:asciiTheme="minorHAnsi" w:hAnsiTheme="minorHAnsi" w:cs="Times New Roman"/>
          <w:color w:val="000000" w:themeColor="text1"/>
        </w:rPr>
        <w:t xml:space="preserve"> been substantially advanced by d</w:t>
      </w:r>
      <w:r w:rsidR="00FE53B5" w:rsidRPr="006C4F71">
        <w:rPr>
          <w:rFonts w:asciiTheme="minorHAnsi" w:hAnsiTheme="minorHAnsi" w:cs="Times New Roman"/>
          <w:color w:val="000000" w:themeColor="text1"/>
        </w:rPr>
        <w:t xml:space="preserve">ecades of efforts </w:t>
      </w:r>
      <w:r w:rsidR="00581896" w:rsidRPr="006C4F71">
        <w:rPr>
          <w:rFonts w:asciiTheme="minorHAnsi" w:hAnsiTheme="minorHAnsi" w:cs="Times New Roman"/>
          <w:color w:val="000000" w:themeColor="text1"/>
        </w:rPr>
        <w:t>that were</w:t>
      </w:r>
      <w:r w:rsidR="00FE53B5" w:rsidRPr="006C4F71">
        <w:rPr>
          <w:rFonts w:asciiTheme="minorHAnsi" w:hAnsiTheme="minorHAnsi" w:cs="Times New Roman"/>
          <w:color w:val="000000" w:themeColor="text1"/>
        </w:rPr>
        <w:t xml:space="preserve"> devoted to the structural characterization </w:t>
      </w:r>
      <w:r w:rsidR="00581896" w:rsidRPr="006C4F71">
        <w:rPr>
          <w:rFonts w:asciiTheme="minorHAnsi" w:hAnsiTheme="minorHAnsi" w:cs="Times New Roman"/>
          <w:color w:val="000000" w:themeColor="text1"/>
        </w:rPr>
        <w:t xml:space="preserve">using </w:t>
      </w:r>
      <w:r w:rsidR="005B0599" w:rsidRPr="006C4F71">
        <w:rPr>
          <w:rFonts w:asciiTheme="minorHAnsi" w:hAnsiTheme="minorHAnsi" w:cs="Times New Roman"/>
          <w:color w:val="000000" w:themeColor="text1"/>
        </w:rPr>
        <w:t>four</w:t>
      </w:r>
      <w:r w:rsidR="00B93982" w:rsidRPr="006C4F71">
        <w:rPr>
          <w:rFonts w:asciiTheme="minorHAnsi" w:hAnsiTheme="minorHAnsi" w:cs="Times New Roman"/>
          <w:color w:val="000000" w:themeColor="text1"/>
        </w:rPr>
        <w:t xml:space="preserve"> major </w:t>
      </w:r>
      <w:r w:rsidR="00581896" w:rsidRPr="006C4F71">
        <w:rPr>
          <w:rFonts w:asciiTheme="minorHAnsi" w:hAnsiTheme="minorHAnsi" w:cs="Times New Roman"/>
          <w:color w:val="000000" w:themeColor="text1"/>
        </w:rPr>
        <w:t>biochemical</w:t>
      </w:r>
      <w:r w:rsidR="001701D8" w:rsidRPr="006C4F71">
        <w:rPr>
          <w:rFonts w:asciiTheme="minorHAnsi" w:hAnsiTheme="minorHAnsi" w:cs="Times New Roman"/>
          <w:color w:val="000000" w:themeColor="text1"/>
        </w:rPr>
        <w:t xml:space="preserve"> or genetic</w:t>
      </w:r>
      <w:r w:rsidR="00581896" w:rsidRPr="006C4F71">
        <w:rPr>
          <w:rFonts w:asciiTheme="minorHAnsi" w:hAnsiTheme="minorHAnsi" w:cs="Times New Roman"/>
          <w:color w:val="000000" w:themeColor="text1"/>
        </w:rPr>
        <w:t xml:space="preserve"> methods</w:t>
      </w:r>
      <w:r w:rsidR="001E1DED" w:rsidRPr="006C4F71">
        <w:rPr>
          <w:rFonts w:asciiTheme="minorHAnsi" w:hAnsiTheme="minorHAnsi" w:cs="Times New Roman"/>
          <w:color w:val="000000" w:themeColor="text1"/>
        </w:rPr>
        <w:t xml:space="preserve">. </w:t>
      </w:r>
      <w:r w:rsidR="00F7193E" w:rsidRPr="006C4F71">
        <w:rPr>
          <w:rFonts w:asciiTheme="minorHAnsi" w:hAnsiTheme="minorHAnsi" w:cs="Times New Roman"/>
          <w:color w:val="000000" w:themeColor="text1"/>
        </w:rPr>
        <w:t>The first major</w:t>
      </w:r>
      <w:r w:rsidR="001E1DED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91610E">
        <w:rPr>
          <w:rFonts w:asciiTheme="minorHAnsi" w:hAnsiTheme="minorHAnsi" w:cs="Times New Roman"/>
          <w:color w:val="000000" w:themeColor="text1"/>
        </w:rPr>
        <w:t>method</w:t>
      </w:r>
      <w:r w:rsidR="001E1DED" w:rsidRPr="006C4F71">
        <w:rPr>
          <w:rFonts w:asciiTheme="minorHAnsi" w:hAnsiTheme="minorHAnsi" w:cs="Times New Roman"/>
          <w:color w:val="000000" w:themeColor="text1"/>
        </w:rPr>
        <w:t xml:space="preserve"> re</w:t>
      </w:r>
      <w:r w:rsidR="002F7201" w:rsidRPr="006C4F71">
        <w:rPr>
          <w:rFonts w:asciiTheme="minorHAnsi" w:hAnsiTheme="minorHAnsi" w:cs="Times New Roman"/>
          <w:color w:val="000000" w:themeColor="text1"/>
        </w:rPr>
        <w:t>lies on sequential</w:t>
      </w:r>
      <w:r w:rsidR="00EF7B08" w:rsidRPr="006C4F71">
        <w:rPr>
          <w:rFonts w:asciiTheme="minorHAnsi" w:hAnsiTheme="minorHAnsi" w:cs="Times New Roman"/>
          <w:color w:val="000000" w:themeColor="text1"/>
        </w:rPr>
        <w:t xml:space="preserve"> treatments using harsh </w:t>
      </w:r>
      <w:r w:rsidR="002F7201" w:rsidRPr="006C4F71">
        <w:rPr>
          <w:rFonts w:asciiTheme="minorHAnsi" w:hAnsiTheme="minorHAnsi" w:cs="Times New Roman"/>
          <w:color w:val="000000" w:themeColor="text1"/>
        </w:rPr>
        <w:t>chemical</w:t>
      </w:r>
      <w:r w:rsidR="00EF7B08" w:rsidRPr="006C4F71">
        <w:rPr>
          <w:rFonts w:asciiTheme="minorHAnsi" w:hAnsiTheme="minorHAnsi" w:cs="Times New Roman"/>
          <w:color w:val="000000" w:themeColor="text1"/>
        </w:rPr>
        <w:t>s</w:t>
      </w:r>
      <w:r w:rsidR="002F7201" w:rsidRPr="006C4F71">
        <w:rPr>
          <w:rFonts w:asciiTheme="minorHAnsi" w:hAnsiTheme="minorHAnsi" w:cs="Times New Roman"/>
          <w:color w:val="000000" w:themeColor="text1"/>
        </w:rPr>
        <w:t xml:space="preserve"> or enzym</w:t>
      </w:r>
      <w:r w:rsidR="00EF7B08" w:rsidRPr="006C4F71">
        <w:rPr>
          <w:rFonts w:asciiTheme="minorHAnsi" w:hAnsiTheme="minorHAnsi" w:cs="Times New Roman"/>
          <w:color w:val="000000" w:themeColor="text1"/>
        </w:rPr>
        <w:t xml:space="preserve">es </w:t>
      </w:r>
      <w:r w:rsidR="002F7201" w:rsidRPr="006C4F71">
        <w:rPr>
          <w:rFonts w:asciiTheme="minorHAnsi" w:hAnsiTheme="minorHAnsi" w:cs="Times New Roman"/>
          <w:color w:val="000000" w:themeColor="text1"/>
        </w:rPr>
        <w:t>to break down the cell wall</w:t>
      </w:r>
      <w:r w:rsidR="00D16318" w:rsidRPr="006C4F71">
        <w:rPr>
          <w:rFonts w:asciiTheme="minorHAnsi" w:hAnsiTheme="minorHAnsi" w:cs="Times New Roman"/>
          <w:color w:val="000000" w:themeColor="text1"/>
        </w:rPr>
        <w:t xml:space="preserve">s </w:t>
      </w:r>
      <w:r w:rsidR="009416BD" w:rsidRPr="006C4F71">
        <w:rPr>
          <w:rFonts w:asciiTheme="minorHAnsi" w:hAnsiTheme="minorHAnsi" w:cs="Times New Roman"/>
          <w:color w:val="000000" w:themeColor="text1"/>
        </w:rPr>
        <w:t xml:space="preserve">into different portions, which is </w:t>
      </w:r>
      <w:r w:rsidR="00D16318" w:rsidRPr="006C4F71">
        <w:rPr>
          <w:rFonts w:asciiTheme="minorHAnsi" w:hAnsiTheme="minorHAnsi" w:cs="Times New Roman"/>
          <w:color w:val="000000" w:themeColor="text1"/>
        </w:rPr>
        <w:t xml:space="preserve">followed by </w:t>
      </w:r>
      <w:r w:rsidR="00FE53B5" w:rsidRPr="006C4F71">
        <w:rPr>
          <w:rFonts w:asciiTheme="minorHAnsi" w:hAnsiTheme="minorHAnsi" w:cs="Times New Roman"/>
          <w:color w:val="000000" w:themeColor="text1"/>
        </w:rPr>
        <w:t xml:space="preserve">compositional and linkage analysis of </w:t>
      </w:r>
      <w:r w:rsidR="00D16318" w:rsidRPr="006C4F71">
        <w:rPr>
          <w:rFonts w:asciiTheme="minorHAnsi" w:hAnsiTheme="minorHAnsi" w:cs="Times New Roman"/>
          <w:color w:val="000000" w:themeColor="text1"/>
        </w:rPr>
        <w:t xml:space="preserve">sugars in each </w:t>
      </w:r>
      <w:r w:rsidR="009416BD" w:rsidRPr="006C4F71">
        <w:rPr>
          <w:rFonts w:asciiTheme="minorHAnsi" w:hAnsiTheme="minorHAnsi" w:cs="Times New Roman"/>
          <w:color w:val="000000" w:themeColor="text1"/>
        </w:rPr>
        <w:t>fraction</w:t>
      </w:r>
      <w:r w:rsidR="008D4AE5" w:rsidRPr="006C4F71">
        <w:rPr>
          <w:rFonts w:asciiTheme="minorHAnsi" w:hAnsiTheme="minorHAnsi" w:cs="Times New Roman"/>
          <w:color w:val="000000" w:themeColor="text1"/>
        </w:rPr>
        <w:fldChar w:fldCharType="begin"/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&lt;EndNote&gt;&lt;Cite&gt;&lt;Author&gt;Schiavone&lt;/Author&gt;&lt;Year&gt;2014&lt;/Year&gt;&lt;RecNum&gt;28&lt;/RecNum&gt;&lt;DisplayText&gt;&lt;style face="superscript"&gt;10&lt;/style&gt;&lt;/DisplayText&gt;&lt;record&gt;&lt;rec-number&gt;28&lt;/rec-number&gt;&lt;foreign-keys&gt;&lt;key app="EN" db-id="99xed0w9sz9xd2eptstvsxvxzzrzd02zrsrw"&gt;28&lt;/key&gt;&lt;/foreign-keys&gt;&lt;ref-type name="Journal Article"&gt;17&lt;/ref-type&gt;&lt;contributors&gt;&lt;authors&gt;&lt;author&gt;Schiavone, Marion&lt;/author&gt;&lt;author&gt;Vax, Amélie&lt;/author&gt;&lt;author&gt;Formosa, Cécile&lt;/author&gt;&lt;author&gt;Martin-Yken, Hélène&lt;/author&gt;&lt;author&gt;Dague, Etienne&lt;/author&gt;&lt;author&gt;François, Jean M&lt;/author&gt;&lt;/authors&gt;&lt;/contributors&gt;&lt;titles&gt;&lt;title&gt;A combined chemical and enzymatic method to determine quantitatively the polysaccharide components in the cell wall of yeasts&lt;/title&gt;&lt;secondary-title&gt;FEMS Yeast Research&lt;/secondary-title&gt;&lt;/titles&gt;&lt;periodical&gt;&lt;full-title&gt;FEMS yeast research&lt;/full-title&gt;&lt;/periodical&gt;&lt;pages&gt;933-947&lt;/pages&gt;&lt;volume&gt;14&lt;/volume&gt;&lt;number&gt;6&lt;/number&gt;&lt;dates&gt;&lt;year&gt;2014&lt;/year&gt;&lt;/dates&gt;&lt;isbn&gt;1567-1364&lt;/isbn&gt;&lt;urls&gt;&lt;/urls&gt;&lt;/record&gt;&lt;/Cite&gt;&lt;/EndNote&gt;</w:instrText>
      </w:r>
      <w:r w:rsidR="008D4AE5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372711" w:rsidRPr="00372711">
        <w:rPr>
          <w:rFonts w:asciiTheme="minorHAnsi" w:hAnsiTheme="minorHAnsi" w:cs="Times New Roman"/>
          <w:noProof/>
          <w:color w:val="000000" w:themeColor="text1"/>
          <w:vertAlign w:val="superscript"/>
        </w:rPr>
        <w:t>10</w:t>
      </w:r>
      <w:r w:rsidR="008D4AE5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D16318" w:rsidRPr="006C4F71">
        <w:rPr>
          <w:rFonts w:asciiTheme="minorHAnsi" w:hAnsiTheme="minorHAnsi" w:cs="Times New Roman"/>
          <w:color w:val="000000" w:themeColor="text1"/>
        </w:rPr>
        <w:t xml:space="preserve">. </w:t>
      </w:r>
      <w:r w:rsidR="00A42FA7" w:rsidRPr="006C4F71">
        <w:rPr>
          <w:rFonts w:asciiTheme="minorHAnsi" w:hAnsiTheme="minorHAnsi" w:cs="Times New Roman"/>
          <w:color w:val="000000" w:themeColor="text1"/>
        </w:rPr>
        <w:t>This method shed</w:t>
      </w:r>
      <w:r w:rsidR="00C61F44" w:rsidRPr="006C4F71">
        <w:rPr>
          <w:rFonts w:asciiTheme="minorHAnsi" w:hAnsiTheme="minorHAnsi" w:cs="Times New Roman"/>
          <w:color w:val="000000" w:themeColor="text1"/>
        </w:rPr>
        <w:t>s</w:t>
      </w:r>
      <w:r w:rsidR="00A42FA7" w:rsidRPr="006C4F71">
        <w:rPr>
          <w:rFonts w:asciiTheme="minorHAnsi" w:hAnsiTheme="minorHAnsi" w:cs="Times New Roman"/>
          <w:color w:val="000000" w:themeColor="text1"/>
        </w:rPr>
        <w:t xml:space="preserve"> light on the</w:t>
      </w:r>
      <w:r w:rsidR="0088476E" w:rsidRPr="006C4F71">
        <w:rPr>
          <w:rFonts w:asciiTheme="minorHAnsi" w:hAnsiTheme="minorHAnsi" w:cs="Times New Roman"/>
          <w:color w:val="000000" w:themeColor="text1"/>
        </w:rPr>
        <w:t xml:space="preserve"> domain distribution of </w:t>
      </w:r>
      <w:r w:rsidR="0007717A" w:rsidRPr="006C4F71">
        <w:rPr>
          <w:rFonts w:asciiTheme="minorHAnsi" w:hAnsiTheme="minorHAnsi" w:cs="Times New Roman"/>
          <w:color w:val="000000" w:themeColor="text1"/>
        </w:rPr>
        <w:t>polymers,</w:t>
      </w:r>
      <w:r w:rsidR="0088476E" w:rsidRPr="006C4F71">
        <w:rPr>
          <w:rFonts w:asciiTheme="minorHAnsi" w:hAnsiTheme="minorHAnsi" w:cs="Times New Roman"/>
          <w:color w:val="000000" w:themeColor="text1"/>
        </w:rPr>
        <w:t xml:space="preserve"> but the </w:t>
      </w:r>
      <w:r w:rsidR="00370BBB" w:rsidRPr="006C4F71">
        <w:rPr>
          <w:rFonts w:asciiTheme="minorHAnsi" w:hAnsiTheme="minorHAnsi" w:cs="Times New Roman"/>
          <w:color w:val="000000" w:themeColor="text1"/>
        </w:rPr>
        <w:t>interpretation</w:t>
      </w:r>
      <w:r w:rsidR="0088476E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712DFB" w:rsidRPr="006C4F71">
        <w:rPr>
          <w:rFonts w:asciiTheme="minorHAnsi" w:hAnsiTheme="minorHAnsi" w:cs="Times New Roman"/>
          <w:color w:val="000000" w:themeColor="text1"/>
        </w:rPr>
        <w:t xml:space="preserve">may be </w:t>
      </w:r>
      <w:r w:rsidR="00370BBB" w:rsidRPr="006C4F71">
        <w:rPr>
          <w:rFonts w:asciiTheme="minorHAnsi" w:hAnsiTheme="minorHAnsi" w:cs="Times New Roman"/>
          <w:color w:val="000000" w:themeColor="text1"/>
        </w:rPr>
        <w:t>misl</w:t>
      </w:r>
      <w:r w:rsidR="00C86AE4">
        <w:rPr>
          <w:rFonts w:asciiTheme="minorHAnsi" w:hAnsiTheme="minorHAnsi" w:cs="Times New Roman"/>
          <w:color w:val="000000" w:themeColor="text1"/>
        </w:rPr>
        <w:t>eading due to</w:t>
      </w:r>
      <w:r w:rsidR="00712DFB" w:rsidRPr="006C4F71">
        <w:rPr>
          <w:rFonts w:asciiTheme="minorHAnsi" w:hAnsiTheme="minorHAnsi" w:cs="Times New Roman"/>
          <w:color w:val="000000" w:themeColor="text1"/>
        </w:rPr>
        <w:t xml:space="preserve"> the </w:t>
      </w:r>
      <w:r w:rsidR="00331D46">
        <w:rPr>
          <w:rFonts w:asciiTheme="minorHAnsi" w:hAnsiTheme="minorHAnsi" w:cs="Times New Roman"/>
          <w:color w:val="000000" w:themeColor="text1"/>
        </w:rPr>
        <w:t xml:space="preserve">chemical and </w:t>
      </w:r>
      <w:r w:rsidR="00712DFB" w:rsidRPr="006C4F71">
        <w:rPr>
          <w:rFonts w:asciiTheme="minorHAnsi" w:hAnsiTheme="minorHAnsi" w:cs="Times New Roman"/>
          <w:color w:val="000000" w:themeColor="text1"/>
        </w:rPr>
        <w:t xml:space="preserve">physical properties of </w:t>
      </w:r>
      <w:r w:rsidR="00A2186F" w:rsidRPr="006C4F71">
        <w:rPr>
          <w:rFonts w:asciiTheme="minorHAnsi" w:hAnsiTheme="minorHAnsi" w:cs="Times New Roman"/>
          <w:color w:val="000000" w:themeColor="text1"/>
        </w:rPr>
        <w:t>biomolecules</w:t>
      </w:r>
      <w:r w:rsidR="00885045" w:rsidRPr="006C4F71">
        <w:rPr>
          <w:rFonts w:asciiTheme="minorHAnsi" w:hAnsiTheme="minorHAnsi" w:cs="Times New Roman"/>
          <w:color w:val="000000" w:themeColor="text1"/>
        </w:rPr>
        <w:t>. For example,</w:t>
      </w:r>
      <w:r w:rsidR="00A2186F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67237B" w:rsidRPr="006C4F71">
        <w:rPr>
          <w:rFonts w:asciiTheme="minorHAnsi" w:hAnsiTheme="minorHAnsi" w:cs="Times New Roman"/>
          <w:color w:val="000000" w:themeColor="text1"/>
        </w:rPr>
        <w:t xml:space="preserve">it is difficult to determine whether </w:t>
      </w:r>
      <w:r w:rsidR="00A2186F" w:rsidRPr="006C4F71">
        <w:rPr>
          <w:rFonts w:asciiTheme="minorHAnsi" w:hAnsiTheme="minorHAnsi" w:cs="Times New Roman"/>
          <w:color w:val="000000" w:themeColor="text1"/>
        </w:rPr>
        <w:t xml:space="preserve">the </w:t>
      </w:r>
      <w:r w:rsidR="00445DDA" w:rsidRPr="006C4F71">
        <w:rPr>
          <w:rFonts w:asciiTheme="minorHAnsi" w:hAnsiTheme="minorHAnsi" w:cs="Times New Roman"/>
          <w:color w:val="000000" w:themeColor="text1"/>
        </w:rPr>
        <w:t>alkali-extractable</w:t>
      </w:r>
      <w:r w:rsidR="000E5209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07717A" w:rsidRPr="006C4F71">
        <w:rPr>
          <w:rFonts w:asciiTheme="minorHAnsi" w:hAnsiTheme="minorHAnsi" w:cs="Times New Roman"/>
          <w:color w:val="000000" w:themeColor="text1"/>
        </w:rPr>
        <w:t>fraction</w:t>
      </w:r>
      <w:r w:rsidR="00445DD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07717A" w:rsidRPr="006C4F71">
        <w:rPr>
          <w:rFonts w:asciiTheme="minorHAnsi" w:hAnsiTheme="minorHAnsi" w:cs="Times New Roman"/>
          <w:color w:val="000000" w:themeColor="text1"/>
        </w:rPr>
        <w:t>originate</w:t>
      </w:r>
      <w:r w:rsidR="00263AF7">
        <w:rPr>
          <w:rFonts w:asciiTheme="minorHAnsi" w:hAnsiTheme="minorHAnsi" w:cs="Times New Roman"/>
          <w:color w:val="000000" w:themeColor="text1"/>
        </w:rPr>
        <w:t>s</w:t>
      </w:r>
      <w:r w:rsidR="0007717A" w:rsidRPr="006C4F71">
        <w:rPr>
          <w:rFonts w:asciiTheme="minorHAnsi" w:hAnsiTheme="minorHAnsi" w:cs="Times New Roman"/>
          <w:color w:val="000000" w:themeColor="text1"/>
        </w:rPr>
        <w:t xml:space="preserve"> from a </w:t>
      </w:r>
      <w:r w:rsidR="002C53B2" w:rsidRPr="006C4F71">
        <w:rPr>
          <w:rFonts w:asciiTheme="minorHAnsi" w:hAnsiTheme="minorHAnsi" w:cs="Times New Roman"/>
          <w:color w:val="000000" w:themeColor="text1"/>
        </w:rPr>
        <w:t xml:space="preserve">single </w:t>
      </w:r>
      <w:r w:rsidR="0007717A" w:rsidRPr="006C4F71">
        <w:rPr>
          <w:rFonts w:asciiTheme="minorHAnsi" w:hAnsiTheme="minorHAnsi" w:cs="Times New Roman"/>
          <w:color w:val="000000" w:themeColor="text1"/>
        </w:rPr>
        <w:t>domain</w:t>
      </w:r>
      <w:r w:rsidR="002C53B2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680FC9" w:rsidRPr="006C4F71">
        <w:rPr>
          <w:rFonts w:asciiTheme="minorHAnsi" w:hAnsiTheme="minorHAnsi" w:cs="Times New Roman"/>
          <w:color w:val="000000" w:themeColor="text1"/>
        </w:rPr>
        <w:t>of</w:t>
      </w:r>
      <w:r w:rsidR="002C53B2" w:rsidRPr="006C4F71">
        <w:rPr>
          <w:rFonts w:asciiTheme="minorHAnsi" w:hAnsiTheme="minorHAnsi" w:cs="Times New Roman"/>
          <w:color w:val="000000" w:themeColor="text1"/>
        </w:rPr>
        <w:t xml:space="preserve"> less structured</w:t>
      </w:r>
      <w:r w:rsidR="0007717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680FC9" w:rsidRPr="006C4F71">
        <w:rPr>
          <w:rFonts w:asciiTheme="minorHAnsi" w:hAnsiTheme="minorHAnsi" w:cs="Times New Roman"/>
          <w:color w:val="000000" w:themeColor="text1"/>
        </w:rPr>
        <w:t xml:space="preserve">molecules </w:t>
      </w:r>
      <w:r w:rsidR="0007717A" w:rsidRPr="006C4F71">
        <w:rPr>
          <w:rFonts w:asciiTheme="minorHAnsi" w:hAnsiTheme="minorHAnsi" w:cs="Times New Roman"/>
          <w:color w:val="000000" w:themeColor="text1"/>
        </w:rPr>
        <w:t>or</w:t>
      </w:r>
      <w:r w:rsidR="007359EB" w:rsidRPr="006C4F71">
        <w:rPr>
          <w:rFonts w:asciiTheme="minorHAnsi" w:hAnsiTheme="minorHAnsi" w:cs="Times New Roman"/>
          <w:color w:val="000000" w:themeColor="text1"/>
        </w:rPr>
        <w:t xml:space="preserve"> from </w:t>
      </w:r>
      <w:r w:rsidR="00051503" w:rsidRPr="006C4F71">
        <w:rPr>
          <w:rFonts w:asciiTheme="minorHAnsi" w:hAnsiTheme="minorHAnsi" w:cs="Times New Roman"/>
          <w:color w:val="000000" w:themeColor="text1"/>
        </w:rPr>
        <w:t xml:space="preserve">spatially separated molecules </w:t>
      </w:r>
      <w:r w:rsidR="00993082" w:rsidRPr="006C4F71">
        <w:rPr>
          <w:rFonts w:asciiTheme="minorHAnsi" w:hAnsiTheme="minorHAnsi" w:cs="Times New Roman"/>
          <w:color w:val="000000" w:themeColor="text1"/>
        </w:rPr>
        <w:t>with</w:t>
      </w:r>
      <w:r w:rsidR="00051503" w:rsidRPr="006C4F71">
        <w:rPr>
          <w:rFonts w:asciiTheme="minorHAnsi" w:hAnsiTheme="minorHAnsi" w:cs="Times New Roman"/>
          <w:color w:val="000000" w:themeColor="text1"/>
        </w:rPr>
        <w:t xml:space="preserve"> comparable solubility. </w:t>
      </w:r>
      <w:r w:rsidR="0018372D" w:rsidRPr="006C4F71">
        <w:rPr>
          <w:rFonts w:asciiTheme="minorHAnsi" w:hAnsiTheme="minorHAnsi" w:cs="Times New Roman"/>
          <w:color w:val="000000" w:themeColor="text1"/>
        </w:rPr>
        <w:t>Second, t</w:t>
      </w:r>
      <w:r w:rsidR="00095F19" w:rsidRPr="006C4F71">
        <w:rPr>
          <w:rFonts w:asciiTheme="minorHAnsi" w:hAnsiTheme="minorHAnsi" w:cs="Times New Roman"/>
          <w:color w:val="000000" w:themeColor="text1"/>
        </w:rPr>
        <w:t>he extracted portions</w:t>
      </w:r>
      <w:r w:rsidR="006A7B6A">
        <w:rPr>
          <w:rFonts w:asciiTheme="minorHAnsi" w:hAnsiTheme="minorHAnsi" w:cs="Times New Roman"/>
          <w:color w:val="000000" w:themeColor="text1"/>
        </w:rPr>
        <w:t xml:space="preserve"> or whole cell walls</w:t>
      </w:r>
      <w:r w:rsidR="00095F19" w:rsidRPr="006C4F71">
        <w:rPr>
          <w:rFonts w:asciiTheme="minorHAnsi" w:hAnsiTheme="minorHAnsi" w:cs="Times New Roman"/>
          <w:color w:val="000000" w:themeColor="text1"/>
        </w:rPr>
        <w:t xml:space="preserve"> can also be measured using solution NMR to determine</w:t>
      </w:r>
      <w:r w:rsidR="00FC7955" w:rsidRPr="006C4F71">
        <w:rPr>
          <w:rFonts w:asciiTheme="minorHAnsi" w:hAnsiTheme="minorHAnsi" w:cs="Times New Roman"/>
          <w:color w:val="000000" w:themeColor="text1"/>
        </w:rPr>
        <w:t xml:space="preserve"> the covalent linkages, also termed as crosslinking, between different molecules</w:t>
      </w:r>
      <w:r w:rsidR="00B1222A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PEVuZE5vdGU+PENpdGU+PEF1dGhvcj5DaGVuZzwvQXV0aG9yPjxZZWFyPjIwMTM8L1llYXI+PFJl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PEVuZE5vdGU+PENpdGU+PEF1dGhvcj5DaGVuZzwvQXV0aG9yPjxZZWFyPjIwMTM8L1llYXI+PFJl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color w:val="000000" w:themeColor="text1"/>
        </w:rPr>
      </w:r>
      <w:r w:rsidR="00796D2C">
        <w:rPr>
          <w:rFonts w:asciiTheme="minorHAnsi" w:hAnsiTheme="minorHAnsi" w:cs="Times New Roman"/>
          <w:color w:val="000000" w:themeColor="text1"/>
        </w:rPr>
        <w:fldChar w:fldCharType="end"/>
      </w:r>
      <w:r w:rsidR="00B1222A">
        <w:rPr>
          <w:rFonts w:asciiTheme="minorHAnsi" w:hAnsiTheme="minorHAnsi" w:cs="Times New Roman"/>
          <w:color w:val="000000" w:themeColor="text1"/>
        </w:rPr>
      </w:r>
      <w:r w:rsidR="00B1222A">
        <w:rPr>
          <w:rFonts w:asciiTheme="minorHAnsi" w:hAnsiTheme="minorHAnsi" w:cs="Times New Roman"/>
          <w:color w:val="000000" w:themeColor="text1"/>
        </w:rPr>
        <w:fldChar w:fldCharType="separate"/>
      </w:r>
      <w:r w:rsidR="00583C1C" w:rsidRPr="00583C1C">
        <w:rPr>
          <w:rFonts w:asciiTheme="minorHAnsi" w:hAnsiTheme="minorHAnsi" w:cs="Times New Roman"/>
          <w:noProof/>
          <w:color w:val="000000" w:themeColor="text1"/>
          <w:vertAlign w:val="superscript"/>
        </w:rPr>
        <w:t>11-15</w:t>
      </w:r>
      <w:r w:rsidR="00B1222A">
        <w:rPr>
          <w:rFonts w:asciiTheme="minorHAnsi" w:hAnsiTheme="minorHAnsi" w:cs="Times New Roman"/>
          <w:color w:val="000000" w:themeColor="text1"/>
        </w:rPr>
        <w:fldChar w:fldCharType="end"/>
      </w:r>
      <w:r w:rsidR="00095F19" w:rsidRPr="006C4F71">
        <w:rPr>
          <w:rFonts w:asciiTheme="minorHAnsi" w:hAnsiTheme="minorHAnsi" w:cs="Times New Roman"/>
          <w:color w:val="000000" w:themeColor="text1"/>
        </w:rPr>
        <w:t xml:space="preserve">. </w:t>
      </w:r>
      <w:r w:rsidR="007D0DC2" w:rsidRPr="006C4F71">
        <w:rPr>
          <w:rFonts w:asciiTheme="minorHAnsi" w:hAnsiTheme="minorHAnsi" w:cs="Times New Roman"/>
          <w:color w:val="000000" w:themeColor="text1"/>
        </w:rPr>
        <w:t xml:space="preserve">In this way, the detailed structure of covalent anchors </w:t>
      </w:r>
      <w:r w:rsidR="002E65AE" w:rsidRPr="006C4F71">
        <w:rPr>
          <w:rFonts w:asciiTheme="minorHAnsi" w:hAnsiTheme="minorHAnsi" w:cs="Times New Roman"/>
          <w:color w:val="000000" w:themeColor="text1"/>
        </w:rPr>
        <w:t xml:space="preserve">could be </w:t>
      </w:r>
      <w:r w:rsidR="00095F19" w:rsidRPr="006C4F71">
        <w:rPr>
          <w:rFonts w:asciiTheme="minorHAnsi" w:hAnsiTheme="minorHAnsi" w:cs="Times New Roman"/>
          <w:color w:val="000000" w:themeColor="text1"/>
        </w:rPr>
        <w:t>probe</w:t>
      </w:r>
      <w:r w:rsidR="002E65AE" w:rsidRPr="006C4F71">
        <w:rPr>
          <w:rFonts w:asciiTheme="minorHAnsi" w:hAnsiTheme="minorHAnsi" w:cs="Times New Roman"/>
          <w:color w:val="000000" w:themeColor="text1"/>
        </w:rPr>
        <w:t>d</w:t>
      </w:r>
      <w:del w:id="13" w:author="Tuo Wang" w:date="2018-10-23T20:13:00Z">
        <w:r w:rsidR="0052218E" w:rsidRPr="006C4F71" w:rsidDel="00FF57FA">
          <w:rPr>
            <w:rFonts w:asciiTheme="minorHAnsi" w:hAnsiTheme="minorHAnsi" w:cs="Times New Roman"/>
            <w:color w:val="000000" w:themeColor="text1"/>
          </w:rPr>
          <w:delText xml:space="preserve"> to a great </w:delText>
        </w:r>
        <w:r w:rsidR="00B76E80" w:rsidRPr="006C4F71" w:rsidDel="00FF57FA">
          <w:rPr>
            <w:rFonts w:asciiTheme="minorHAnsi" w:hAnsiTheme="minorHAnsi" w:cs="Times New Roman"/>
            <w:color w:val="000000" w:themeColor="text1"/>
          </w:rPr>
          <w:delText>detail</w:delText>
        </w:r>
      </w:del>
      <w:r w:rsidR="00B76E80" w:rsidRPr="006C4F71">
        <w:rPr>
          <w:rFonts w:asciiTheme="minorHAnsi" w:hAnsiTheme="minorHAnsi" w:cs="Times New Roman"/>
          <w:color w:val="000000" w:themeColor="text1"/>
        </w:rPr>
        <w:t>,</w:t>
      </w:r>
      <w:r w:rsidR="002E65AE" w:rsidRPr="006C4F71">
        <w:rPr>
          <w:rFonts w:asciiTheme="minorHAnsi" w:hAnsiTheme="minorHAnsi" w:cs="Times New Roman"/>
          <w:color w:val="000000" w:themeColor="text1"/>
        </w:rPr>
        <w:t xml:space="preserve"> but </w:t>
      </w:r>
      <w:r w:rsidR="00017ECF" w:rsidRPr="006C4F71">
        <w:rPr>
          <w:rFonts w:asciiTheme="minorHAnsi" w:hAnsiTheme="minorHAnsi" w:cs="Times New Roman"/>
          <w:color w:val="000000" w:themeColor="text1"/>
        </w:rPr>
        <w:t xml:space="preserve">limitations may </w:t>
      </w:r>
      <w:r w:rsidR="005A5B53" w:rsidRPr="006C4F71">
        <w:rPr>
          <w:rFonts w:asciiTheme="minorHAnsi" w:hAnsiTheme="minorHAnsi" w:cs="Times New Roman"/>
          <w:color w:val="000000" w:themeColor="text1"/>
        </w:rPr>
        <w:t>exist</w:t>
      </w:r>
      <w:r w:rsidR="00017ECF" w:rsidRPr="006C4F71">
        <w:rPr>
          <w:rFonts w:asciiTheme="minorHAnsi" w:hAnsiTheme="minorHAnsi" w:cs="Times New Roman"/>
          <w:color w:val="000000" w:themeColor="text1"/>
        </w:rPr>
        <w:t xml:space="preserve"> due to</w:t>
      </w:r>
      <w:r w:rsidR="002E65AE" w:rsidRPr="006C4F71">
        <w:rPr>
          <w:rFonts w:asciiTheme="minorHAnsi" w:hAnsiTheme="minorHAnsi" w:cs="Times New Roman"/>
          <w:color w:val="000000" w:themeColor="text1"/>
        </w:rPr>
        <w:t xml:space="preserve"> the </w:t>
      </w:r>
      <w:r w:rsidR="00017ECF" w:rsidRPr="006C4F71">
        <w:rPr>
          <w:rFonts w:asciiTheme="minorHAnsi" w:hAnsiTheme="minorHAnsi" w:cs="Times New Roman"/>
          <w:color w:val="000000" w:themeColor="text1"/>
        </w:rPr>
        <w:t xml:space="preserve">low solubility of polysaccharides, the relatively small number of crosslinking sites, and the ignorance of non-covalent </w:t>
      </w:r>
      <w:del w:id="14" w:author="Tuo Wang" w:date="2018-10-23T20:13:00Z">
        <w:r w:rsidR="005F7A0C" w:rsidRPr="006C4F71" w:rsidDel="00FF57FA">
          <w:rPr>
            <w:rFonts w:asciiTheme="minorHAnsi" w:hAnsiTheme="minorHAnsi" w:cs="Times New Roman"/>
            <w:color w:val="000000" w:themeColor="text1"/>
          </w:rPr>
          <w:delText xml:space="preserve">but similarly important </w:delText>
        </w:r>
      </w:del>
      <w:r w:rsidR="005F7A0C" w:rsidRPr="006C4F71">
        <w:rPr>
          <w:rFonts w:asciiTheme="minorHAnsi" w:hAnsiTheme="minorHAnsi" w:cs="Times New Roman"/>
          <w:color w:val="000000" w:themeColor="text1"/>
        </w:rPr>
        <w:t xml:space="preserve">effects </w:t>
      </w:r>
      <w:del w:id="15" w:author="Tuo Wang" w:date="2018-10-23T20:13:00Z">
        <w:r w:rsidR="008A2F7A" w:rsidRPr="006C4F71" w:rsidDel="00FF57FA">
          <w:rPr>
            <w:rFonts w:asciiTheme="minorHAnsi" w:hAnsiTheme="minorHAnsi" w:cs="Times New Roman"/>
            <w:color w:val="000000" w:themeColor="text1"/>
          </w:rPr>
          <w:delText>for</w:delText>
        </w:r>
        <w:r w:rsidR="005F7A0C" w:rsidRPr="006C4F71" w:rsidDel="00FF57FA">
          <w:rPr>
            <w:rFonts w:asciiTheme="minorHAnsi" w:hAnsiTheme="minorHAnsi" w:cs="Times New Roman"/>
            <w:color w:val="000000" w:themeColor="text1"/>
          </w:rPr>
          <w:delText xml:space="preserve"> stabiliz</w:delText>
        </w:r>
        <w:r w:rsidR="008A2F7A" w:rsidRPr="006C4F71" w:rsidDel="00FF57FA">
          <w:rPr>
            <w:rFonts w:asciiTheme="minorHAnsi" w:hAnsiTheme="minorHAnsi" w:cs="Times New Roman"/>
            <w:color w:val="000000" w:themeColor="text1"/>
          </w:rPr>
          <w:delText>ing</w:delText>
        </w:r>
      </w:del>
      <w:ins w:id="16" w:author="Tuo Wang" w:date="2018-10-23T20:13:00Z">
        <w:r w:rsidR="00FF57FA">
          <w:rPr>
            <w:rFonts w:asciiTheme="minorHAnsi" w:hAnsiTheme="minorHAnsi" w:cs="Times New Roman"/>
            <w:color w:val="000000" w:themeColor="text1"/>
          </w:rPr>
          <w:t xml:space="preserve">that </w:t>
        </w:r>
      </w:ins>
      <w:ins w:id="17" w:author="Tuo Wang" w:date="2018-10-23T20:14:00Z">
        <w:r w:rsidR="00FF57FA">
          <w:rPr>
            <w:rFonts w:asciiTheme="minorHAnsi" w:hAnsiTheme="minorHAnsi" w:cs="Times New Roman"/>
            <w:color w:val="000000" w:themeColor="text1"/>
          </w:rPr>
          <w:t>stabilizes</w:t>
        </w:r>
      </w:ins>
      <w:r w:rsidR="005F7A0C" w:rsidRPr="006C4F71">
        <w:rPr>
          <w:rFonts w:asciiTheme="minorHAnsi" w:hAnsiTheme="minorHAnsi" w:cs="Times New Roman"/>
          <w:color w:val="000000" w:themeColor="text1"/>
        </w:rPr>
        <w:t xml:space="preserve"> polysaccharide</w:t>
      </w:r>
      <w:r w:rsidR="008A2F7A" w:rsidRPr="006C4F71">
        <w:rPr>
          <w:rFonts w:asciiTheme="minorHAnsi" w:hAnsiTheme="minorHAnsi" w:cs="Times New Roman"/>
          <w:color w:val="000000" w:themeColor="text1"/>
        </w:rPr>
        <w:t xml:space="preserve"> packing</w:t>
      </w:r>
      <w:r w:rsidR="005F7A0C" w:rsidRPr="006C4F71">
        <w:rPr>
          <w:rFonts w:asciiTheme="minorHAnsi" w:hAnsiTheme="minorHAnsi" w:cs="Times New Roman"/>
          <w:color w:val="000000" w:themeColor="text1"/>
        </w:rPr>
        <w:t xml:space="preserve">, </w:t>
      </w:r>
      <w:del w:id="18" w:author="Tuo Wang" w:date="2018-10-23T20:14:00Z">
        <w:r w:rsidR="00017ECF" w:rsidRPr="006C4F71" w:rsidDel="004624CA">
          <w:rPr>
            <w:rFonts w:asciiTheme="minorHAnsi" w:hAnsiTheme="minorHAnsi" w:cs="Times New Roman"/>
            <w:color w:val="000000" w:themeColor="text1"/>
          </w:rPr>
          <w:delText>such as</w:delText>
        </w:r>
      </w:del>
      <w:ins w:id="19" w:author="Tuo Wang" w:date="2018-10-23T20:14:00Z">
        <w:r w:rsidR="004624CA">
          <w:rPr>
            <w:rFonts w:asciiTheme="minorHAnsi" w:hAnsiTheme="minorHAnsi" w:cs="Times New Roman"/>
            <w:color w:val="000000" w:themeColor="text1"/>
          </w:rPr>
          <w:t>including</w:t>
        </w:r>
      </w:ins>
      <w:r w:rsidR="00017ECF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126497" w:rsidRPr="006C4F71">
        <w:rPr>
          <w:rFonts w:asciiTheme="minorHAnsi" w:hAnsiTheme="minorHAnsi" w:cs="Times New Roman"/>
          <w:color w:val="000000" w:themeColor="text1"/>
        </w:rPr>
        <w:t xml:space="preserve">the </w:t>
      </w:r>
      <w:r w:rsidR="00017ECF" w:rsidRPr="006C4F71">
        <w:rPr>
          <w:rFonts w:asciiTheme="minorHAnsi" w:hAnsiTheme="minorHAnsi" w:cs="Times New Roman"/>
          <w:color w:val="000000" w:themeColor="text1"/>
        </w:rPr>
        <w:t>hydrogen-bonding</w:t>
      </w:r>
      <w:r w:rsidR="005F7A0C" w:rsidRPr="006C4F71">
        <w:rPr>
          <w:rFonts w:asciiTheme="minorHAnsi" w:hAnsiTheme="minorHAnsi" w:cs="Times New Roman"/>
          <w:color w:val="000000" w:themeColor="text1"/>
        </w:rPr>
        <w:t xml:space="preserve">, </w:t>
      </w:r>
      <w:r w:rsidR="004E2AC2" w:rsidRPr="006C4F71">
        <w:rPr>
          <w:rFonts w:asciiTheme="minorHAnsi" w:hAnsiTheme="minorHAnsi" w:cs="Times New Roman"/>
          <w:color w:val="000000" w:themeColor="text1"/>
        </w:rPr>
        <w:t xml:space="preserve">van der </w:t>
      </w:r>
      <w:r w:rsidR="00B74B2A" w:rsidRPr="006C4F71">
        <w:rPr>
          <w:rFonts w:asciiTheme="minorHAnsi" w:hAnsiTheme="minorHAnsi" w:cs="Times New Roman"/>
          <w:color w:val="000000" w:themeColor="text1"/>
        </w:rPr>
        <w:t>Waals</w:t>
      </w:r>
      <w:r w:rsidR="004E2AC2" w:rsidRPr="006C4F71">
        <w:rPr>
          <w:rFonts w:asciiTheme="minorHAnsi" w:hAnsiTheme="minorHAnsi" w:cs="Times New Roman"/>
          <w:color w:val="000000" w:themeColor="text1"/>
        </w:rPr>
        <w:t xml:space="preserve"> force</w:t>
      </w:r>
      <w:r w:rsidR="005F7A0C" w:rsidRPr="006C4F71">
        <w:rPr>
          <w:rFonts w:asciiTheme="minorHAnsi" w:hAnsiTheme="minorHAnsi" w:cs="Times New Roman"/>
          <w:color w:val="000000" w:themeColor="text1"/>
        </w:rPr>
        <w:t xml:space="preserve">, electrostatic interaction and polymer entanglement. </w:t>
      </w:r>
      <w:r w:rsidR="00821A2F" w:rsidRPr="006C4F71">
        <w:rPr>
          <w:rFonts w:asciiTheme="minorHAnsi" w:hAnsiTheme="minorHAnsi" w:cs="Times New Roman"/>
          <w:color w:val="000000" w:themeColor="text1"/>
        </w:rPr>
        <w:t xml:space="preserve">Third, </w:t>
      </w:r>
      <w:r w:rsidR="00554219" w:rsidRPr="006C4F71">
        <w:rPr>
          <w:rFonts w:asciiTheme="minorHAnsi" w:hAnsiTheme="minorHAnsi" w:cs="Times New Roman"/>
          <w:color w:val="000000" w:themeColor="text1"/>
        </w:rPr>
        <w:t>the</w:t>
      </w:r>
      <w:r w:rsidR="007A0318" w:rsidRPr="006C4F71">
        <w:rPr>
          <w:rFonts w:asciiTheme="minorHAnsi" w:hAnsiTheme="minorHAnsi" w:cs="Times New Roman"/>
          <w:color w:val="000000" w:themeColor="text1"/>
        </w:rPr>
        <w:t xml:space="preserve"> binding affinit</w:t>
      </w:r>
      <w:r w:rsidR="00554219" w:rsidRPr="006C4F71">
        <w:rPr>
          <w:rFonts w:asciiTheme="minorHAnsi" w:hAnsiTheme="minorHAnsi" w:cs="Times New Roman"/>
          <w:color w:val="000000" w:themeColor="text1"/>
        </w:rPr>
        <w:t xml:space="preserve">y </w:t>
      </w:r>
      <w:del w:id="20" w:author="Tuo Wang [2]" w:date="2018-10-23T09:06:00Z">
        <w:r w:rsidR="00554219" w:rsidRPr="006C4F71" w:rsidDel="00162221">
          <w:rPr>
            <w:rFonts w:asciiTheme="minorHAnsi" w:hAnsiTheme="minorHAnsi" w:cs="Times New Roman"/>
            <w:color w:val="000000" w:themeColor="text1"/>
          </w:rPr>
          <w:delText>could be</w:delText>
        </w:r>
      </w:del>
      <w:ins w:id="21" w:author="Tuo Wang [2]" w:date="2018-10-23T09:06:00Z">
        <w:r w:rsidR="00162221">
          <w:rPr>
            <w:rFonts w:asciiTheme="minorHAnsi" w:hAnsiTheme="minorHAnsi" w:cs="Times New Roman"/>
            <w:color w:val="000000" w:themeColor="text1"/>
          </w:rPr>
          <w:t>ha</w:t>
        </w:r>
        <w:del w:id="22" w:author="Tuo Wang" w:date="2018-10-23T20:14:00Z">
          <w:r w:rsidR="00162221" w:rsidDel="004624CA">
            <w:rPr>
              <w:rFonts w:asciiTheme="minorHAnsi" w:hAnsiTheme="minorHAnsi" w:cs="Times New Roman"/>
              <w:color w:val="000000" w:themeColor="text1"/>
            </w:rPr>
            <w:delText>ve</w:delText>
          </w:r>
        </w:del>
      </w:ins>
      <w:ins w:id="23" w:author="Tuo Wang" w:date="2018-10-23T20:14:00Z">
        <w:r w:rsidR="004624CA">
          <w:rPr>
            <w:rFonts w:asciiTheme="minorHAnsi" w:hAnsiTheme="minorHAnsi" w:cs="Times New Roman"/>
            <w:color w:val="000000" w:themeColor="text1"/>
          </w:rPr>
          <w:t>s</w:t>
        </w:r>
      </w:ins>
      <w:ins w:id="24" w:author="Tuo Wang [2]" w:date="2018-10-23T09:06:00Z">
        <w:r w:rsidR="00162221">
          <w:rPr>
            <w:rFonts w:asciiTheme="minorHAnsi" w:hAnsiTheme="minorHAnsi" w:cs="Times New Roman"/>
            <w:color w:val="000000" w:themeColor="text1"/>
          </w:rPr>
          <w:t xml:space="preserve"> been</w:t>
        </w:r>
      </w:ins>
      <w:r w:rsidR="00554219" w:rsidRPr="006C4F71">
        <w:rPr>
          <w:rFonts w:asciiTheme="minorHAnsi" w:hAnsiTheme="minorHAnsi" w:cs="Times New Roman"/>
          <w:color w:val="000000" w:themeColor="text1"/>
        </w:rPr>
        <w:t xml:space="preserve"> determined</w:t>
      </w:r>
      <w:r w:rsidR="00554219" w:rsidRPr="006C4F71">
        <w:rPr>
          <w:rFonts w:asciiTheme="minorHAnsi" w:hAnsiTheme="minorHAnsi" w:cs="Times New Roman"/>
          <w:i/>
          <w:color w:val="000000" w:themeColor="text1"/>
        </w:rPr>
        <w:t xml:space="preserve"> in vitro</w:t>
      </w:r>
      <w:r w:rsidR="00554219" w:rsidRPr="006C4F71">
        <w:rPr>
          <w:rFonts w:asciiTheme="minorHAnsi" w:hAnsiTheme="minorHAnsi" w:cs="Times New Roman"/>
          <w:color w:val="000000" w:themeColor="text1"/>
        </w:rPr>
        <w:t xml:space="preserve"> using </w:t>
      </w:r>
      <w:r w:rsidR="00963135" w:rsidRPr="006C4F71">
        <w:rPr>
          <w:rFonts w:asciiTheme="minorHAnsi" w:hAnsiTheme="minorHAnsi" w:cs="Times New Roman"/>
          <w:color w:val="000000" w:themeColor="text1"/>
        </w:rPr>
        <w:t>isolated</w:t>
      </w:r>
      <w:r w:rsidR="007A0318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B76E80" w:rsidRPr="006C4F71">
        <w:rPr>
          <w:rFonts w:asciiTheme="minorHAnsi" w:hAnsiTheme="minorHAnsi" w:cs="Times New Roman"/>
          <w:color w:val="000000" w:themeColor="text1"/>
        </w:rPr>
        <w:t>polysaccharides</w:t>
      </w:r>
      <w:r w:rsidR="00BA71FF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PEVuZE5vdGU+PENpdGU+PEF1dGhvcj5NY2Nhbm48L0F1dGhvcj48WWVhcj4xOTk1PC9ZZWFyPjxS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PEVuZE5vdGU+PENpdGU+PEF1dGhvcj5NY2Nhbm48L0F1dGhvcj48WWVhcj4xOTk1PC9ZZWFyPjxS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</w:fldData>
        </w:fldChar>
      </w:r>
      <w:r w:rsidR="00796D2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color w:val="000000" w:themeColor="text1"/>
        </w:rPr>
      </w:r>
      <w:r w:rsidR="00796D2C">
        <w:rPr>
          <w:rFonts w:asciiTheme="minorHAnsi" w:hAnsiTheme="minorHAnsi" w:cs="Times New Roman"/>
          <w:color w:val="000000" w:themeColor="text1"/>
        </w:rPr>
        <w:fldChar w:fldCharType="end"/>
      </w:r>
      <w:r w:rsidR="00BA71FF">
        <w:rPr>
          <w:rFonts w:asciiTheme="minorHAnsi" w:hAnsiTheme="minorHAnsi" w:cs="Times New Roman"/>
          <w:color w:val="000000" w:themeColor="text1"/>
        </w:rPr>
      </w:r>
      <w:r w:rsidR="00BA71FF">
        <w:rPr>
          <w:rFonts w:asciiTheme="minorHAnsi" w:hAnsiTheme="minorHAnsi" w:cs="Times New Roman"/>
          <w:color w:val="000000" w:themeColor="text1"/>
        </w:rPr>
        <w:fldChar w:fldCharType="separate"/>
      </w:r>
      <w:r w:rsidR="00583C1C" w:rsidRPr="00583C1C">
        <w:rPr>
          <w:rFonts w:asciiTheme="minorHAnsi" w:hAnsiTheme="minorHAnsi" w:cs="Times New Roman"/>
          <w:noProof/>
          <w:color w:val="000000" w:themeColor="text1"/>
          <w:vertAlign w:val="superscript"/>
        </w:rPr>
        <w:t>16-19</w:t>
      </w:r>
      <w:r w:rsidR="00BA71FF">
        <w:rPr>
          <w:rFonts w:asciiTheme="minorHAnsi" w:hAnsiTheme="minorHAnsi" w:cs="Times New Roman"/>
          <w:color w:val="000000" w:themeColor="text1"/>
        </w:rPr>
        <w:fldChar w:fldCharType="end"/>
      </w:r>
      <w:r w:rsidR="00B76E80" w:rsidRPr="006C4F71">
        <w:rPr>
          <w:rFonts w:asciiTheme="minorHAnsi" w:hAnsiTheme="minorHAnsi" w:cs="Times New Roman"/>
          <w:color w:val="000000" w:themeColor="text1"/>
        </w:rPr>
        <w:t>,</w:t>
      </w:r>
      <w:r w:rsidR="00E46149" w:rsidRPr="006C4F71">
        <w:rPr>
          <w:rFonts w:asciiTheme="minorHAnsi" w:hAnsiTheme="minorHAnsi" w:cs="Times New Roman"/>
          <w:color w:val="000000" w:themeColor="text1"/>
        </w:rPr>
        <w:t xml:space="preserve"> but </w:t>
      </w:r>
      <w:r w:rsidR="00106CFB" w:rsidRPr="006C4F71">
        <w:rPr>
          <w:rFonts w:asciiTheme="minorHAnsi" w:hAnsiTheme="minorHAnsi" w:cs="Times New Roman"/>
          <w:color w:val="000000" w:themeColor="text1"/>
        </w:rPr>
        <w:t xml:space="preserve">the purification procedures may </w:t>
      </w:r>
      <w:r w:rsidR="00E53021" w:rsidRPr="006C4F71">
        <w:rPr>
          <w:rFonts w:asciiTheme="minorHAnsi" w:hAnsiTheme="minorHAnsi" w:cs="Times New Roman"/>
          <w:color w:val="000000" w:themeColor="text1"/>
        </w:rPr>
        <w:t xml:space="preserve">substantially </w:t>
      </w:r>
      <w:r w:rsidR="00106CFB" w:rsidRPr="006C4F71">
        <w:rPr>
          <w:rFonts w:asciiTheme="minorHAnsi" w:hAnsiTheme="minorHAnsi" w:cs="Times New Roman"/>
          <w:color w:val="000000" w:themeColor="text1"/>
        </w:rPr>
        <w:t>alter the structure and properties of these biomolecules</w:t>
      </w:r>
      <w:r w:rsidR="00AE7EBB">
        <w:rPr>
          <w:rFonts w:asciiTheme="minorHAnsi" w:hAnsiTheme="minorHAnsi" w:cs="Times New Roman"/>
          <w:color w:val="000000" w:themeColor="text1"/>
        </w:rPr>
        <w:t>. T</w:t>
      </w:r>
      <w:r w:rsidR="00DD04F7" w:rsidRPr="006C4F71">
        <w:rPr>
          <w:rFonts w:asciiTheme="minorHAnsi" w:hAnsiTheme="minorHAnsi" w:cs="Times New Roman"/>
          <w:color w:val="000000" w:themeColor="text1"/>
        </w:rPr>
        <w:t>his method</w:t>
      </w:r>
      <w:r w:rsidR="00106CFB" w:rsidRPr="006C4F71">
        <w:rPr>
          <w:rFonts w:asciiTheme="minorHAnsi" w:hAnsiTheme="minorHAnsi" w:cs="Times New Roman"/>
          <w:color w:val="000000" w:themeColor="text1"/>
        </w:rPr>
        <w:t xml:space="preserve"> also</w:t>
      </w:r>
      <w:r w:rsidR="00DD04F7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4A25A3" w:rsidRPr="006C4F71">
        <w:rPr>
          <w:rFonts w:asciiTheme="minorHAnsi" w:hAnsiTheme="minorHAnsi" w:cs="Times New Roman"/>
          <w:color w:val="000000" w:themeColor="text1"/>
        </w:rPr>
        <w:t>fails</w:t>
      </w:r>
      <w:r w:rsidR="00DD04F7" w:rsidRPr="006C4F71">
        <w:rPr>
          <w:rFonts w:asciiTheme="minorHAnsi" w:hAnsiTheme="minorHAnsi" w:cs="Times New Roman"/>
          <w:color w:val="000000" w:themeColor="text1"/>
        </w:rPr>
        <w:t xml:space="preserve"> to </w:t>
      </w:r>
      <w:r w:rsidR="004A25A3" w:rsidRPr="006C4F71">
        <w:rPr>
          <w:rFonts w:asciiTheme="minorHAnsi" w:hAnsiTheme="minorHAnsi" w:cs="Times New Roman"/>
          <w:color w:val="000000" w:themeColor="text1"/>
        </w:rPr>
        <w:t>replicate the sophisticated deposition and assembly of macromolecules after biosynthesis</w:t>
      </w:r>
      <w:r w:rsidR="00106CFB" w:rsidRPr="006C4F71">
        <w:rPr>
          <w:rFonts w:asciiTheme="minorHAnsi" w:hAnsiTheme="minorHAnsi" w:cs="Times New Roman"/>
          <w:color w:val="000000" w:themeColor="text1"/>
        </w:rPr>
        <w:t>.</w:t>
      </w:r>
      <w:r w:rsidR="007D6CD0" w:rsidRPr="006C4F71">
        <w:rPr>
          <w:rFonts w:asciiTheme="minorHAnsi" w:hAnsiTheme="minorHAnsi" w:cs="Times New Roman"/>
          <w:color w:val="000000" w:themeColor="text1"/>
        </w:rPr>
        <w:t xml:space="preserve"> Finally,</w:t>
      </w:r>
      <w:r w:rsidR="00E325C0" w:rsidRPr="006C4F71">
        <w:rPr>
          <w:rFonts w:asciiTheme="minorHAnsi" w:hAnsiTheme="minorHAnsi" w:cs="Times New Roman"/>
          <w:color w:val="000000" w:themeColor="text1"/>
        </w:rPr>
        <w:t xml:space="preserve"> the phenotype, </w:t>
      </w:r>
      <w:r w:rsidR="00756A99" w:rsidRPr="006C4F71">
        <w:rPr>
          <w:rFonts w:asciiTheme="minorHAnsi" w:hAnsiTheme="minorHAnsi" w:cs="Times New Roman"/>
          <w:color w:val="000000" w:themeColor="text1"/>
        </w:rPr>
        <w:t xml:space="preserve">cell </w:t>
      </w:r>
      <w:r w:rsidR="00E325C0" w:rsidRPr="006C4F71">
        <w:rPr>
          <w:rFonts w:asciiTheme="minorHAnsi" w:hAnsiTheme="minorHAnsi" w:cs="Times New Roman"/>
          <w:color w:val="000000" w:themeColor="text1"/>
        </w:rPr>
        <w:t>morphology and mechanical properties of</w:t>
      </w:r>
      <w:r w:rsidR="007D6CD0" w:rsidRPr="006C4F71">
        <w:rPr>
          <w:rFonts w:asciiTheme="minorHAnsi" w:hAnsiTheme="minorHAnsi" w:cs="Times New Roman"/>
          <w:color w:val="000000" w:themeColor="text1"/>
        </w:rPr>
        <w:t xml:space="preserve"> genetic mutants with attenuated production of </w:t>
      </w:r>
      <w:r w:rsidR="00E325C0" w:rsidRPr="006C4F71">
        <w:rPr>
          <w:rFonts w:asciiTheme="minorHAnsi" w:hAnsiTheme="minorHAnsi" w:cs="Times New Roman"/>
          <w:color w:val="000000" w:themeColor="text1"/>
        </w:rPr>
        <w:t xml:space="preserve">certain </w:t>
      </w:r>
      <w:r w:rsidR="007D6CD0" w:rsidRPr="006C4F71">
        <w:rPr>
          <w:rFonts w:asciiTheme="minorHAnsi" w:hAnsiTheme="minorHAnsi" w:cs="Times New Roman"/>
          <w:color w:val="000000" w:themeColor="text1"/>
        </w:rPr>
        <w:t>cell wall component</w:t>
      </w:r>
      <w:r w:rsidR="00E325C0" w:rsidRPr="006C4F71">
        <w:rPr>
          <w:rFonts w:asciiTheme="minorHAnsi" w:hAnsiTheme="minorHAnsi" w:cs="Times New Roman"/>
          <w:color w:val="000000" w:themeColor="text1"/>
        </w:rPr>
        <w:t xml:space="preserve"> shed lights on the structural functions of </w:t>
      </w:r>
      <w:del w:id="25" w:author="Tuo Wang" w:date="2018-10-23T20:15:00Z">
        <w:r w:rsidR="00E325C0" w:rsidRPr="006C4F71" w:rsidDel="007347C4">
          <w:rPr>
            <w:rFonts w:asciiTheme="minorHAnsi" w:hAnsiTheme="minorHAnsi" w:cs="Times New Roman"/>
            <w:color w:val="000000" w:themeColor="text1"/>
          </w:rPr>
          <w:delText xml:space="preserve">these </w:delText>
        </w:r>
      </w:del>
      <w:r w:rsidR="00E325C0" w:rsidRPr="006C4F71">
        <w:rPr>
          <w:rFonts w:asciiTheme="minorHAnsi" w:hAnsiTheme="minorHAnsi" w:cs="Times New Roman"/>
          <w:color w:val="000000" w:themeColor="text1"/>
        </w:rPr>
        <w:t xml:space="preserve">polysaccharides, but </w:t>
      </w:r>
      <w:r w:rsidR="00756A99" w:rsidRPr="006C4F71">
        <w:rPr>
          <w:rFonts w:asciiTheme="minorHAnsi" w:hAnsiTheme="minorHAnsi" w:cs="Times New Roman"/>
          <w:color w:val="000000" w:themeColor="text1"/>
        </w:rPr>
        <w:t xml:space="preserve">more molecular evidence is needed to bridge </w:t>
      </w:r>
      <w:r w:rsidR="004B0263" w:rsidRPr="006C4F71">
        <w:rPr>
          <w:rFonts w:asciiTheme="minorHAnsi" w:hAnsiTheme="minorHAnsi" w:cs="Times New Roman"/>
          <w:color w:val="000000" w:themeColor="text1"/>
        </w:rPr>
        <w:t>these macroscopic observations</w:t>
      </w:r>
      <w:r w:rsidR="00386B49" w:rsidRPr="006C4F71">
        <w:rPr>
          <w:rFonts w:asciiTheme="minorHAnsi" w:hAnsiTheme="minorHAnsi" w:cs="Times New Roman"/>
          <w:color w:val="000000" w:themeColor="text1"/>
        </w:rPr>
        <w:t xml:space="preserve"> with the engineered </w:t>
      </w:r>
      <w:r w:rsidR="007B6586" w:rsidRPr="006C4F71">
        <w:rPr>
          <w:rFonts w:asciiTheme="minorHAnsi" w:hAnsiTheme="minorHAnsi" w:cs="Times New Roman"/>
          <w:color w:val="000000" w:themeColor="text1"/>
        </w:rPr>
        <w:t xml:space="preserve">function of protein </w:t>
      </w:r>
      <w:r w:rsidR="00386B49" w:rsidRPr="006C4F71">
        <w:rPr>
          <w:rFonts w:asciiTheme="minorHAnsi" w:hAnsiTheme="minorHAnsi" w:cs="Times New Roman"/>
          <w:color w:val="000000" w:themeColor="text1"/>
        </w:rPr>
        <w:t>machiner</w:t>
      </w:r>
      <w:r w:rsidR="007B6586" w:rsidRPr="006C4F71">
        <w:rPr>
          <w:rFonts w:asciiTheme="minorHAnsi" w:hAnsiTheme="minorHAnsi" w:cs="Times New Roman"/>
          <w:color w:val="000000" w:themeColor="text1"/>
        </w:rPr>
        <w:t>ies</w: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begin"/>
      </w:r>
      <w:r w:rsidR="00583C1C">
        <w:rPr>
          <w:rFonts w:asciiTheme="minorHAnsi" w:hAnsiTheme="minorHAnsi" w:cs="Times New Roman"/>
          <w:color w:val="000000" w:themeColor="text1"/>
        </w:rPr>
        <w:instrText xml:space="preserve"> ADDIN EN.CITE &lt;EndNote&gt;&lt;Cite&gt;&lt;Author&gt;Pogorelko&lt;/Author&gt;&lt;Year&gt;2013&lt;/Year&gt;&lt;RecNum&gt;30&lt;/RecNum&gt;&lt;DisplayText&gt;&lt;style face="superscript"&gt;20&lt;/style&gt;&lt;/DisplayText&gt;&lt;record&gt;&lt;rec-number&gt;30&lt;/rec-number&gt;&lt;foreign-keys&gt;&lt;key app="EN" db-id="99xed0w9sz9xd2eptstvsxvxzzrzd02zrsrw"&gt;30&lt;/key&gt;&lt;/foreign-keys&gt;&lt;ref-type name="Journal Article"&gt;17&lt;/ref-type&gt;&lt;contributors&gt;&lt;authors&gt;&lt;author&gt;Pogorelko, Gennady&lt;/author&gt;&lt;author&gt;Lionetti, Vincenzo&lt;/author&gt;&lt;author&gt;Bellincampi, Daniela&lt;/author&gt;&lt;author&gt;Zabotina, Olga&lt;/author&gt;&lt;/authors&gt;&lt;/contributors&gt;&lt;titles&gt;&lt;title&gt;Cell wall integrity: targeted post-synthetic modifications to reveal its role in plant growth and defense against pathogens&lt;/title&gt;&lt;secondary-title&gt;Plant signaling &amp;amp; behavior&lt;/secondary-title&gt;&lt;/titles&gt;&lt;periodical&gt;&lt;full-title&gt;Plant signaling &amp;amp; behavior&lt;/full-title&gt;&lt;/periodical&gt;&lt;pages&gt;e25435&lt;/pages&gt;&lt;volume&gt;8&lt;/volume&gt;&lt;number&gt;9&lt;/number&gt;&lt;dates&gt;&lt;year&gt;2013&lt;/year&gt;&lt;/dates&gt;&lt;isbn&gt;1559-2324&lt;/isbn&gt;&lt;urls&gt;&lt;/urls&gt;&lt;/record&gt;&lt;/Cite&gt;&lt;/EndNote&gt;</w:instrTex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583C1C" w:rsidRPr="00583C1C">
        <w:rPr>
          <w:rFonts w:asciiTheme="minorHAnsi" w:hAnsiTheme="minorHAnsi" w:cs="Times New Roman"/>
          <w:noProof/>
          <w:color w:val="000000" w:themeColor="text1"/>
          <w:vertAlign w:val="superscript"/>
        </w:rPr>
        <w:t>20</w: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end"/>
      </w:r>
      <w:r w:rsidR="00386B49" w:rsidRPr="006C4F71">
        <w:rPr>
          <w:rFonts w:asciiTheme="minorHAnsi" w:hAnsiTheme="minorHAnsi" w:cs="Times New Roman"/>
          <w:color w:val="000000" w:themeColor="text1"/>
        </w:rPr>
        <w:t>.</w:t>
      </w:r>
    </w:p>
    <w:p w14:paraId="0D311608" w14:textId="77777777" w:rsidR="00833A12" w:rsidRPr="006C4F71" w:rsidRDefault="00833A12" w:rsidP="000B1122">
      <w:pPr>
        <w:rPr>
          <w:rFonts w:asciiTheme="minorHAnsi" w:hAnsiTheme="minorHAnsi" w:cs="Times New Roman"/>
          <w:color w:val="000000" w:themeColor="text1"/>
        </w:rPr>
      </w:pPr>
    </w:p>
    <w:p w14:paraId="78D4CF71" w14:textId="52119347" w:rsidR="002C3534" w:rsidRPr="006C4F71" w:rsidRDefault="00CC6824" w:rsidP="000B1122">
      <w:pPr>
        <w:rPr>
          <w:rFonts w:asciiTheme="minorHAnsi" w:hAnsiTheme="minorHAnsi" w:cs="Times New Roman"/>
          <w:color w:val="000000" w:themeColor="text1"/>
        </w:rPr>
      </w:pPr>
      <w:r w:rsidRPr="006C4F71">
        <w:rPr>
          <w:rFonts w:asciiTheme="minorHAnsi" w:hAnsiTheme="minorHAnsi" w:cs="Times New Roman"/>
          <w:color w:val="000000" w:themeColor="text1"/>
        </w:rPr>
        <w:t xml:space="preserve">Recent advances </w:t>
      </w:r>
      <w:r w:rsidR="00120B01">
        <w:rPr>
          <w:rFonts w:asciiTheme="minorHAnsi" w:hAnsiTheme="minorHAnsi" w:cs="Times New Roman"/>
          <w:color w:val="000000" w:themeColor="text1"/>
        </w:rPr>
        <w:t>in</w:t>
      </w:r>
      <w:r w:rsidRPr="006C4F71">
        <w:rPr>
          <w:rFonts w:asciiTheme="minorHAnsi" w:hAnsiTheme="minorHAnsi" w:cs="Times New Roman"/>
          <w:color w:val="000000" w:themeColor="text1"/>
        </w:rPr>
        <w:t xml:space="preserve"> the development and application of </w:t>
      </w:r>
      <w:r w:rsidR="00D51604" w:rsidRPr="006C4F71">
        <w:rPr>
          <w:rFonts w:asciiTheme="minorHAnsi" w:hAnsiTheme="minorHAnsi" w:cs="Times New Roman"/>
          <w:color w:val="000000" w:themeColor="text1"/>
        </w:rPr>
        <w:t xml:space="preserve">multidimensional </w:t>
      </w:r>
      <w:r w:rsidRPr="006C4F71">
        <w:rPr>
          <w:rFonts w:asciiTheme="minorHAnsi" w:hAnsiTheme="minorHAnsi" w:cs="Times New Roman"/>
          <w:color w:val="000000" w:themeColor="text1"/>
        </w:rPr>
        <w:t>solid-state NMR spectroscopy ha</w:t>
      </w:r>
      <w:r w:rsidR="00B237F9">
        <w:rPr>
          <w:rFonts w:asciiTheme="minorHAnsi" w:hAnsiTheme="minorHAnsi" w:cs="Times New Roman"/>
          <w:color w:val="000000" w:themeColor="text1"/>
        </w:rPr>
        <w:t>ve</w:t>
      </w:r>
      <w:r w:rsidR="00F372CA" w:rsidRPr="006C4F71">
        <w:rPr>
          <w:rFonts w:asciiTheme="minorHAnsi" w:hAnsiTheme="minorHAnsi" w:cs="Times New Roman"/>
          <w:color w:val="000000" w:themeColor="text1"/>
        </w:rPr>
        <w:t xml:space="preserve"> introduced</w:t>
      </w:r>
      <w:r w:rsidRPr="006C4F71">
        <w:rPr>
          <w:rFonts w:asciiTheme="minorHAnsi" w:hAnsiTheme="minorHAnsi" w:cs="Times New Roman"/>
          <w:color w:val="000000" w:themeColor="text1"/>
        </w:rPr>
        <w:t xml:space="preserve"> a unique opportunity for solving these</w:t>
      </w:r>
      <w:r w:rsidR="000C484C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EF7051" w:rsidRPr="006C4F71">
        <w:rPr>
          <w:rFonts w:asciiTheme="minorHAnsi" w:hAnsiTheme="minorHAnsi" w:cs="Times New Roman"/>
          <w:color w:val="000000" w:themeColor="text1"/>
        </w:rPr>
        <w:t xml:space="preserve">structural </w:t>
      </w:r>
      <w:r w:rsidR="000C484C" w:rsidRPr="006C4F71">
        <w:rPr>
          <w:rFonts w:asciiTheme="minorHAnsi" w:hAnsiTheme="minorHAnsi" w:cs="Times New Roman"/>
          <w:color w:val="000000" w:themeColor="text1"/>
        </w:rPr>
        <w:t xml:space="preserve">puzzles. </w:t>
      </w:r>
      <w:r w:rsidR="00295F10">
        <w:rPr>
          <w:rFonts w:asciiTheme="minorHAnsi" w:hAnsiTheme="minorHAnsi" w:cs="Times New Roman"/>
          <w:color w:val="000000" w:themeColor="text1"/>
        </w:rPr>
        <w:t xml:space="preserve">2D/3D </w:t>
      </w:r>
      <w:ins w:id="26" w:author="Tuo Wang" w:date="2018-10-23T20:16:00Z">
        <w:r w:rsidR="00E67D92">
          <w:rPr>
            <w:rFonts w:asciiTheme="minorHAnsi" w:hAnsiTheme="minorHAnsi" w:cs="Times New Roman"/>
            <w:color w:val="000000" w:themeColor="text1"/>
          </w:rPr>
          <w:t>s</w:t>
        </w:r>
      </w:ins>
      <w:del w:id="27" w:author="Tuo Wang" w:date="2018-10-23T20:16:00Z">
        <w:r w:rsidR="00D90B3A" w:rsidRPr="006C4F71" w:rsidDel="00E67D92">
          <w:rPr>
            <w:rFonts w:asciiTheme="minorHAnsi" w:hAnsiTheme="minorHAnsi" w:cs="Times New Roman"/>
            <w:color w:val="000000" w:themeColor="text1"/>
          </w:rPr>
          <w:delText>S</w:delText>
        </w:r>
      </w:del>
      <w:r w:rsidR="00D90B3A" w:rsidRPr="006C4F71">
        <w:rPr>
          <w:rFonts w:asciiTheme="minorHAnsi" w:hAnsiTheme="minorHAnsi" w:cs="Times New Roman"/>
          <w:color w:val="000000" w:themeColor="text1"/>
        </w:rPr>
        <w:t>olid-state NMR</w:t>
      </w:r>
      <w:r w:rsidR="00585EEA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295F10">
        <w:rPr>
          <w:rFonts w:asciiTheme="minorHAnsi" w:hAnsiTheme="minorHAnsi" w:cs="Times New Roman"/>
          <w:color w:val="000000" w:themeColor="text1"/>
        </w:rPr>
        <w:t xml:space="preserve">experiments </w:t>
      </w:r>
      <w:r w:rsidR="00585EEA" w:rsidRPr="006C4F71">
        <w:rPr>
          <w:rFonts w:asciiTheme="minorHAnsi" w:hAnsiTheme="minorHAnsi" w:cs="Times New Roman"/>
          <w:color w:val="000000" w:themeColor="text1"/>
        </w:rPr>
        <w:t>enable</w:t>
      </w:r>
      <w:r w:rsidR="00F74791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585EEA" w:rsidRPr="006C4F71">
        <w:rPr>
          <w:rFonts w:asciiTheme="minorHAnsi" w:hAnsiTheme="minorHAnsi" w:cs="Times New Roman"/>
          <w:color w:val="000000" w:themeColor="text1"/>
        </w:rPr>
        <w:t>high-resolution investigation of the composition</w:t>
      </w:r>
      <w:r w:rsidR="00456BE7">
        <w:rPr>
          <w:rFonts w:asciiTheme="minorHAnsi" w:hAnsiTheme="minorHAnsi" w:cs="Times New Roman"/>
          <w:color w:val="000000" w:themeColor="text1"/>
        </w:rPr>
        <w:t xml:space="preserve"> </w:t>
      </w:r>
      <w:r w:rsidR="00585EEA" w:rsidRPr="006C4F71">
        <w:rPr>
          <w:rFonts w:asciiTheme="minorHAnsi" w:hAnsiTheme="minorHAnsi" w:cs="Times New Roman"/>
          <w:color w:val="000000" w:themeColor="text1"/>
        </w:rPr>
        <w:t xml:space="preserve">and architecture of carbohydrate-rich materials in </w:t>
      </w:r>
      <w:r w:rsidR="00B237F9">
        <w:rPr>
          <w:rFonts w:asciiTheme="minorHAnsi" w:hAnsiTheme="minorHAnsi" w:cs="Times New Roman"/>
          <w:color w:val="000000" w:themeColor="text1"/>
        </w:rPr>
        <w:t xml:space="preserve">the </w:t>
      </w:r>
      <w:r w:rsidR="00585EEA" w:rsidRPr="006C4F71">
        <w:rPr>
          <w:rFonts w:asciiTheme="minorHAnsi" w:hAnsiTheme="minorHAnsi" w:cs="Times New Roman"/>
          <w:color w:val="000000" w:themeColor="text1"/>
        </w:rPr>
        <w:t>native state with</w:t>
      </w:r>
      <w:r w:rsidR="007E4CCD" w:rsidRPr="006C4F71">
        <w:rPr>
          <w:rFonts w:asciiTheme="minorHAnsi" w:hAnsiTheme="minorHAnsi" w:cs="Times New Roman"/>
          <w:color w:val="000000" w:themeColor="text1"/>
        </w:rPr>
        <w:t>out major</w:t>
      </w:r>
      <w:r w:rsidR="00585EEA" w:rsidRPr="006C4F71">
        <w:rPr>
          <w:rFonts w:asciiTheme="minorHAnsi" w:hAnsiTheme="minorHAnsi" w:cs="Times New Roman"/>
          <w:color w:val="000000" w:themeColor="text1"/>
        </w:rPr>
        <w:t xml:space="preserve"> perturbation. </w:t>
      </w:r>
      <w:r w:rsidR="006332EE" w:rsidRPr="006C4F71">
        <w:rPr>
          <w:rFonts w:asciiTheme="minorHAnsi" w:hAnsiTheme="minorHAnsi" w:cs="Times New Roman"/>
          <w:color w:val="000000" w:themeColor="text1"/>
        </w:rPr>
        <w:t xml:space="preserve">Structural </w:t>
      </w:r>
      <w:r w:rsidR="00B03710" w:rsidRPr="006C4F71">
        <w:rPr>
          <w:rFonts w:asciiTheme="minorHAnsi" w:hAnsiTheme="minorHAnsi" w:cs="Times New Roman"/>
          <w:color w:val="000000" w:themeColor="text1"/>
        </w:rPr>
        <w:t xml:space="preserve">studies have been </w:t>
      </w:r>
      <w:r w:rsidR="006332EE" w:rsidRPr="006C4F71">
        <w:rPr>
          <w:rFonts w:asciiTheme="minorHAnsi" w:hAnsiTheme="minorHAnsi" w:cs="Times New Roman"/>
          <w:color w:val="000000" w:themeColor="text1"/>
        </w:rPr>
        <w:t xml:space="preserve">successfully </w:t>
      </w:r>
      <w:r w:rsidR="00B03710" w:rsidRPr="006C4F71">
        <w:rPr>
          <w:rFonts w:asciiTheme="minorHAnsi" w:hAnsiTheme="minorHAnsi" w:cs="Times New Roman"/>
          <w:color w:val="000000" w:themeColor="text1"/>
        </w:rPr>
        <w:t xml:space="preserve">conducted </w:t>
      </w:r>
      <w:r w:rsidR="006332EE" w:rsidRPr="006C4F71">
        <w:rPr>
          <w:rFonts w:asciiTheme="minorHAnsi" w:hAnsiTheme="minorHAnsi" w:cs="Times New Roman"/>
          <w:color w:val="000000" w:themeColor="text1"/>
        </w:rPr>
        <w:t>on both</w:t>
      </w:r>
      <w:r w:rsidR="00B03710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D51604" w:rsidRPr="006C4F71">
        <w:rPr>
          <w:rFonts w:asciiTheme="minorHAnsi" w:hAnsiTheme="minorHAnsi" w:cs="Times New Roman"/>
          <w:color w:val="000000" w:themeColor="text1"/>
        </w:rPr>
        <w:t>primary and secondary cell walls of plants,</w:t>
      </w:r>
      <w:r w:rsidR="00C2169F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106C3A" w:rsidRPr="006C4F71">
        <w:rPr>
          <w:rFonts w:asciiTheme="minorHAnsi" w:hAnsiTheme="minorHAnsi" w:cs="Times New Roman"/>
          <w:color w:val="000000" w:themeColor="text1"/>
        </w:rPr>
        <w:t>the catalytically treated biomass</w:t>
      </w:r>
      <w:r w:rsidR="00C2169F" w:rsidRPr="006C4F71">
        <w:rPr>
          <w:rFonts w:asciiTheme="minorHAnsi" w:hAnsiTheme="minorHAnsi" w:cs="Times New Roman"/>
          <w:color w:val="000000" w:themeColor="text1"/>
        </w:rPr>
        <w:t>,</w:t>
      </w:r>
      <w:r w:rsidR="00D51604" w:rsidRPr="006C4F71">
        <w:rPr>
          <w:rFonts w:asciiTheme="minorHAnsi" w:hAnsiTheme="minorHAnsi" w:cs="Times New Roman"/>
          <w:color w:val="000000" w:themeColor="text1"/>
        </w:rPr>
        <w:t xml:space="preserve"> bacterial biofilm</w:t>
      </w:r>
      <w:r w:rsidR="00CA328E" w:rsidRPr="006C4F71">
        <w:rPr>
          <w:rFonts w:asciiTheme="minorHAnsi" w:hAnsiTheme="minorHAnsi" w:cs="Times New Roman"/>
          <w:color w:val="000000" w:themeColor="text1"/>
        </w:rPr>
        <w:t>, the pigment ghosts in fungi and</w:t>
      </w:r>
      <w:r w:rsidR="006332EE" w:rsidRPr="006C4F71">
        <w:rPr>
          <w:rFonts w:asciiTheme="minorHAnsi" w:hAnsiTheme="minorHAnsi" w:cs="Times New Roman"/>
          <w:color w:val="000000" w:themeColor="text1"/>
        </w:rPr>
        <w:t>,</w:t>
      </w:r>
      <w:r w:rsidR="00CA328E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CA328E" w:rsidRPr="006C4F71">
        <w:rPr>
          <w:rFonts w:asciiTheme="minorHAnsi" w:hAnsiTheme="minorHAnsi" w:cs="Times New Roman"/>
          <w:color w:val="000000" w:themeColor="text1"/>
        </w:rPr>
        <w:lastRenderedPageBreak/>
        <w:t>recently</w:t>
      </w:r>
      <w:r w:rsidR="006332EE" w:rsidRPr="006C4F71">
        <w:rPr>
          <w:rFonts w:asciiTheme="minorHAnsi" w:hAnsiTheme="minorHAnsi" w:cs="Times New Roman"/>
          <w:color w:val="000000" w:themeColor="text1"/>
        </w:rPr>
        <w:t xml:space="preserve"> by </w:t>
      </w:r>
      <w:del w:id="28" w:author="Tuo Wang [2]" w:date="2018-10-23T08:58:00Z">
        <w:r w:rsidR="006332EE" w:rsidRPr="006C4F71" w:rsidDel="007D498C">
          <w:rPr>
            <w:rFonts w:asciiTheme="minorHAnsi" w:hAnsiTheme="minorHAnsi" w:cs="Times New Roman"/>
            <w:color w:val="000000" w:themeColor="text1"/>
          </w:rPr>
          <w:delText>our group</w:delText>
        </w:r>
      </w:del>
      <w:ins w:id="29" w:author="Tuo Wang [2]" w:date="2018-10-23T08:58:00Z">
        <w:r w:rsidR="007D498C">
          <w:rPr>
            <w:rFonts w:asciiTheme="minorHAnsi" w:hAnsiTheme="minorHAnsi" w:cs="Times New Roman"/>
            <w:color w:val="000000" w:themeColor="text1"/>
          </w:rPr>
          <w:t>the authors</w:t>
        </w:r>
      </w:ins>
      <w:r w:rsidR="006332EE" w:rsidRPr="006C4F71">
        <w:rPr>
          <w:rFonts w:asciiTheme="minorHAnsi" w:hAnsiTheme="minorHAnsi" w:cs="Times New Roman"/>
          <w:color w:val="000000" w:themeColor="text1"/>
        </w:rPr>
        <w:t>,</w:t>
      </w:r>
      <w:r w:rsidR="00CA328E" w:rsidRPr="006C4F71">
        <w:rPr>
          <w:rFonts w:asciiTheme="minorHAnsi" w:hAnsiTheme="minorHAnsi" w:cs="Times New Roman"/>
          <w:color w:val="000000" w:themeColor="text1"/>
        </w:rPr>
        <w:t xml:space="preserve"> the intact cell walls</w:t>
      </w:r>
      <w:r w:rsidR="00CE2A4F" w:rsidRPr="006C4F71">
        <w:rPr>
          <w:rFonts w:asciiTheme="minorHAnsi" w:hAnsiTheme="minorHAnsi" w:cs="Times New Roman"/>
          <w:color w:val="000000" w:themeColor="text1"/>
        </w:rPr>
        <w:t xml:space="preserve"> in a pathogenic fungus </w:t>
      </w:r>
      <w:r w:rsidR="00CE2A4F" w:rsidRPr="006C4F71">
        <w:rPr>
          <w:rFonts w:asciiTheme="minorHAnsi" w:hAnsiTheme="minorHAnsi" w:cs="Times New Roman"/>
          <w:i/>
          <w:color w:val="000000" w:themeColor="text1"/>
        </w:rPr>
        <w:t>Aspergillus fumigatus</w:t>
      </w:r>
      <w:r w:rsidR="00857F59">
        <w:rPr>
          <w:rFonts w:asciiTheme="minorHAnsi" w:hAnsiTheme="minorHAnsi" w:cs="Times New Roman"/>
          <w:i/>
          <w:color w:val="000000" w:themeColor="text1"/>
        </w:rPr>
        <w:fldChar w:fldCharType="begin">
          <w:fldData xml:space="preserve">PEVuZE5vdGU+PENpdGU+PEF1dGhvcj5XYW5nPC9BdXRob3I+PFllYXI+MjAxNTwvWWVhcj48UmVj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</w:fldData>
        </w:fldChar>
      </w:r>
      <w:r w:rsidR="00796D2C">
        <w:rPr>
          <w:rFonts w:asciiTheme="minorHAnsi" w:hAnsiTheme="minorHAnsi" w:cs="Times New Roman"/>
          <w:i/>
          <w:color w:val="000000" w:themeColor="text1"/>
        </w:rPr>
        <w:instrText xml:space="preserve"> ADDIN EN.CITE </w:instrText>
      </w:r>
      <w:r w:rsidR="00796D2C">
        <w:rPr>
          <w:rFonts w:asciiTheme="minorHAnsi" w:hAnsiTheme="minorHAnsi" w:cs="Times New Roman"/>
          <w:i/>
          <w:color w:val="000000" w:themeColor="text1"/>
        </w:rPr>
        <w:fldChar w:fldCharType="begin">
          <w:fldData xml:space="preserve">PEVuZE5vdGU+PENpdGU+PEF1dGhvcj5XYW5nPC9BdXRob3I+PFllYXI+MjAxNTwvWWVhcj48UmVj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</w:fldData>
        </w:fldChar>
      </w:r>
      <w:r w:rsidR="00796D2C">
        <w:rPr>
          <w:rFonts w:asciiTheme="minorHAnsi" w:hAnsiTheme="minorHAnsi" w:cs="Times New Roman"/>
          <w:i/>
          <w:color w:val="000000" w:themeColor="text1"/>
        </w:rPr>
        <w:instrText xml:space="preserve"> ADDIN EN.CITE.DATA </w:instrText>
      </w:r>
      <w:r w:rsidR="00796D2C">
        <w:rPr>
          <w:rFonts w:asciiTheme="minorHAnsi" w:hAnsiTheme="minorHAnsi" w:cs="Times New Roman"/>
          <w:i/>
          <w:color w:val="000000" w:themeColor="text1"/>
        </w:rPr>
      </w:r>
      <w:r w:rsidR="00796D2C">
        <w:rPr>
          <w:rFonts w:asciiTheme="minorHAnsi" w:hAnsiTheme="minorHAnsi" w:cs="Times New Roman"/>
          <w:i/>
          <w:color w:val="000000" w:themeColor="text1"/>
        </w:rPr>
        <w:fldChar w:fldCharType="end"/>
      </w:r>
      <w:r w:rsidR="00857F59">
        <w:rPr>
          <w:rFonts w:asciiTheme="minorHAnsi" w:hAnsiTheme="minorHAnsi" w:cs="Times New Roman"/>
          <w:i/>
          <w:color w:val="000000" w:themeColor="text1"/>
        </w:rPr>
      </w:r>
      <w:r w:rsidR="00857F59">
        <w:rPr>
          <w:rFonts w:asciiTheme="minorHAnsi" w:hAnsiTheme="minorHAnsi" w:cs="Times New Roman"/>
          <w:i/>
          <w:color w:val="000000" w:themeColor="text1"/>
        </w:rPr>
        <w:fldChar w:fldCharType="separate"/>
      </w:r>
      <w:r w:rsidR="00583C1C" w:rsidRPr="00583C1C">
        <w:rPr>
          <w:rFonts w:asciiTheme="minorHAnsi" w:hAnsiTheme="minorHAnsi" w:cs="Times New Roman"/>
          <w:i/>
          <w:noProof/>
          <w:color w:val="000000" w:themeColor="text1"/>
          <w:vertAlign w:val="superscript"/>
        </w:rPr>
        <w:t>21-31</w:t>
      </w:r>
      <w:r w:rsidR="00857F59">
        <w:rPr>
          <w:rFonts w:asciiTheme="minorHAnsi" w:hAnsiTheme="minorHAnsi" w:cs="Times New Roman"/>
          <w:i/>
          <w:color w:val="000000" w:themeColor="text1"/>
        </w:rPr>
        <w:fldChar w:fldCharType="end"/>
      </w:r>
      <w:r w:rsidR="00CA328E" w:rsidRPr="006C4F71">
        <w:rPr>
          <w:rFonts w:asciiTheme="minorHAnsi" w:hAnsiTheme="minorHAnsi" w:cs="Times New Roman"/>
          <w:color w:val="000000" w:themeColor="text1"/>
        </w:rPr>
        <w:t>.</w:t>
      </w:r>
      <w:r w:rsidR="007329B6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5E0402" w:rsidRPr="006C4F71">
        <w:rPr>
          <w:rFonts w:asciiTheme="minorHAnsi" w:hAnsiTheme="minorHAnsi" w:cs="Times New Roman"/>
          <w:color w:val="000000" w:themeColor="text1"/>
        </w:rPr>
        <w:t xml:space="preserve">The development of </w:t>
      </w:r>
      <w:r w:rsidR="00A1713B" w:rsidRPr="006C4F71">
        <w:rPr>
          <w:rFonts w:asciiTheme="minorHAnsi" w:hAnsiTheme="minorHAnsi" w:cs="Times New Roman"/>
          <w:color w:val="000000" w:themeColor="text1"/>
        </w:rPr>
        <w:t>Dynamic Nuclear Polarization (DNP</w:t>
      </w:r>
      <w:r w:rsidR="009F0347" w:rsidRPr="006C4F71">
        <w:rPr>
          <w:rFonts w:asciiTheme="minorHAnsi" w:hAnsiTheme="minorHAnsi" w:cs="Times New Roman"/>
          <w:color w:val="000000" w:themeColor="text1"/>
        </w:rPr>
        <w:t>)</w: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PEVuZE5vdGU+PENpdGU+PEF1dGhvcj5NZW50aW5rLVZpZ2llcjwvQXV0aG9yPjxZZWFyPjIwMTU8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</w:fldData>
        </w:fldChar>
      </w:r>
      <w:r w:rsidR="0031509C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31509C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PEVuZE5vdGU+PENpdGU+PEF1dGhvcj5NZW50aW5rLVZpZ2llcjwvQXV0aG9yPjxZZWFyPjIwMTU8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</w:fldData>
        </w:fldChar>
      </w:r>
      <w:r w:rsidR="0031509C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31509C">
        <w:rPr>
          <w:rFonts w:asciiTheme="minorHAnsi" w:hAnsiTheme="minorHAnsi" w:cs="Times New Roman"/>
          <w:color w:val="000000" w:themeColor="text1"/>
        </w:rPr>
      </w:r>
      <w:r w:rsidR="0031509C">
        <w:rPr>
          <w:rFonts w:asciiTheme="minorHAnsi" w:hAnsiTheme="minorHAnsi" w:cs="Times New Roman"/>
          <w:color w:val="000000" w:themeColor="text1"/>
        </w:rPr>
        <w:fldChar w:fldCharType="end"/>
      </w:r>
      <w:r w:rsidR="00696594" w:rsidRPr="006C4F71">
        <w:rPr>
          <w:rFonts w:asciiTheme="minorHAnsi" w:hAnsiTheme="minorHAnsi" w:cs="Times New Roman"/>
          <w:color w:val="000000" w:themeColor="text1"/>
        </w:rPr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color w:val="000000" w:themeColor="text1"/>
          <w:vertAlign w:val="superscript"/>
        </w:rPr>
        <w:t>32-42</w:t>
      </w:r>
      <w:r w:rsidR="00696594" w:rsidRPr="006C4F71">
        <w:rPr>
          <w:rFonts w:asciiTheme="minorHAnsi" w:hAnsiTheme="minorHAnsi" w:cs="Times New Roman"/>
          <w:color w:val="000000" w:themeColor="text1"/>
        </w:rPr>
        <w:fldChar w:fldCharType="end"/>
      </w:r>
      <w:del w:id="30" w:author="Tuo Wang" w:date="2018-10-23T20:17:00Z">
        <w:r w:rsidR="005E0402" w:rsidRPr="006C4F71" w:rsidDel="006656D7">
          <w:rPr>
            <w:rFonts w:asciiTheme="minorHAnsi" w:hAnsiTheme="minorHAnsi" w:cs="Times New Roman"/>
            <w:color w:val="000000" w:themeColor="text1"/>
          </w:rPr>
          <w:delText xml:space="preserve"> </w:delText>
        </w:r>
      </w:del>
      <w:ins w:id="31" w:author="Tuo Wang" w:date="2018-10-23T20:17:00Z">
        <w:r w:rsidR="006656D7">
          <w:rPr>
            <w:rFonts w:asciiTheme="minorHAnsi" w:hAnsiTheme="minorHAnsi" w:cs="Times New Roman"/>
            <w:color w:val="000000" w:themeColor="text1"/>
          </w:rPr>
          <w:t xml:space="preserve"> </w:t>
        </w:r>
      </w:ins>
      <w:r w:rsidR="005E0402" w:rsidRPr="006C4F71">
        <w:rPr>
          <w:rFonts w:asciiTheme="minorHAnsi" w:hAnsiTheme="minorHAnsi" w:cs="Times New Roman"/>
          <w:color w:val="000000" w:themeColor="text1"/>
        </w:rPr>
        <w:t>substantially facilitate</w:t>
      </w:r>
      <w:r w:rsidR="008006ED" w:rsidRPr="006C4F71">
        <w:rPr>
          <w:rFonts w:asciiTheme="minorHAnsi" w:hAnsiTheme="minorHAnsi" w:cs="Times New Roman"/>
          <w:color w:val="000000" w:themeColor="text1"/>
        </w:rPr>
        <w:t>s</w:t>
      </w:r>
      <w:r w:rsidR="005E0402" w:rsidRPr="006C4F71">
        <w:rPr>
          <w:rFonts w:asciiTheme="minorHAnsi" w:hAnsiTheme="minorHAnsi" w:cs="Times New Roman"/>
          <w:color w:val="000000" w:themeColor="text1"/>
        </w:rPr>
        <w:t xml:space="preserve"> </w:t>
      </w:r>
      <w:del w:id="32" w:author="Tuo Wang" w:date="2018-10-23T20:17:00Z">
        <w:r w:rsidR="00F3100A" w:rsidDel="006656D7">
          <w:rPr>
            <w:rFonts w:asciiTheme="minorHAnsi" w:hAnsiTheme="minorHAnsi" w:cs="Times New Roman"/>
            <w:color w:val="000000" w:themeColor="text1"/>
          </w:rPr>
          <w:delText xml:space="preserve">the </w:delText>
        </w:r>
      </w:del>
      <w:ins w:id="33" w:author="Tuo Wang" w:date="2018-10-23T20:17:00Z">
        <w:r w:rsidR="006656D7">
          <w:rPr>
            <w:rFonts w:asciiTheme="minorHAnsi" w:hAnsiTheme="minorHAnsi" w:cs="Times New Roman"/>
            <w:color w:val="000000" w:themeColor="text1"/>
          </w:rPr>
          <w:t xml:space="preserve">NMR </w:t>
        </w:r>
      </w:ins>
      <w:r w:rsidR="005E0402" w:rsidRPr="006C4F71">
        <w:rPr>
          <w:rFonts w:asciiTheme="minorHAnsi" w:hAnsiTheme="minorHAnsi" w:cs="Times New Roman"/>
          <w:color w:val="000000" w:themeColor="text1"/>
        </w:rPr>
        <w:t>structural elucidation</w:t>
      </w:r>
      <w:del w:id="34" w:author="Tuo Wang" w:date="2018-10-23T20:18:00Z">
        <w:r w:rsidR="00A1713B" w:rsidRPr="006C4F71" w:rsidDel="006656D7">
          <w:rPr>
            <w:rFonts w:asciiTheme="minorHAnsi" w:hAnsiTheme="minorHAnsi" w:cs="Times New Roman"/>
            <w:color w:val="000000" w:themeColor="text1"/>
          </w:rPr>
          <w:delText>,</w:delText>
        </w:r>
        <w:r w:rsidR="005E0402" w:rsidRPr="006C4F71" w:rsidDel="006656D7">
          <w:rPr>
            <w:rFonts w:asciiTheme="minorHAnsi" w:hAnsiTheme="minorHAnsi" w:cs="Times New Roman"/>
            <w:color w:val="000000" w:themeColor="text1"/>
          </w:rPr>
          <w:delText xml:space="preserve"> and its</w:delText>
        </w:r>
      </w:del>
      <w:ins w:id="35" w:author="Tuo Wang" w:date="2018-10-23T20:18:00Z">
        <w:r w:rsidR="006656D7">
          <w:rPr>
            <w:rFonts w:asciiTheme="minorHAnsi" w:hAnsiTheme="minorHAnsi" w:cs="Times New Roman"/>
            <w:color w:val="000000" w:themeColor="text1"/>
          </w:rPr>
          <w:t xml:space="preserve"> as the</w:t>
        </w:r>
      </w:ins>
      <w:r w:rsidR="005E0402" w:rsidRPr="006C4F71">
        <w:rPr>
          <w:rFonts w:asciiTheme="minorHAnsi" w:hAnsiTheme="minorHAnsi" w:cs="Times New Roman"/>
          <w:color w:val="000000" w:themeColor="text1"/>
        </w:rPr>
        <w:t xml:space="preserve"> sensitivity enhancement</w:t>
      </w:r>
      <w:ins w:id="36" w:author="Tuo Wang" w:date="2018-10-23T20:18:00Z">
        <w:r w:rsidR="006656D7">
          <w:rPr>
            <w:rFonts w:asciiTheme="minorHAnsi" w:hAnsiTheme="minorHAnsi" w:cs="Times New Roman"/>
            <w:color w:val="000000" w:themeColor="text1"/>
          </w:rPr>
          <w:t xml:space="preserve"> by DNP</w:t>
        </w:r>
      </w:ins>
      <w:r w:rsidR="005E0402" w:rsidRPr="006C4F71">
        <w:rPr>
          <w:rFonts w:asciiTheme="minorHAnsi" w:hAnsiTheme="minorHAnsi" w:cs="Times New Roman"/>
          <w:color w:val="000000" w:themeColor="text1"/>
        </w:rPr>
        <w:t xml:space="preserve"> </w:t>
      </w:r>
      <w:r w:rsidR="004C4FB0">
        <w:rPr>
          <w:rFonts w:asciiTheme="minorHAnsi" w:hAnsiTheme="minorHAnsi" w:cs="Times New Roman"/>
          <w:color w:val="000000" w:themeColor="text1"/>
        </w:rPr>
        <w:t>markedly</w:t>
      </w:r>
      <w:r w:rsidR="008006ED" w:rsidRPr="006C4F71">
        <w:rPr>
          <w:rFonts w:asciiTheme="minorHAnsi" w:hAnsiTheme="minorHAnsi" w:cs="Times New Roman"/>
          <w:color w:val="000000" w:themeColor="text1"/>
        </w:rPr>
        <w:t xml:space="preserve"> shortens the experimental time on these complex biomaterials</w:t>
      </w:r>
      <w:r w:rsidR="002E42B5" w:rsidRPr="006C4F71">
        <w:rPr>
          <w:rFonts w:asciiTheme="minorHAnsi" w:hAnsiTheme="minorHAnsi" w:cs="Times New Roman"/>
          <w:color w:val="000000" w:themeColor="text1"/>
        </w:rPr>
        <w:t xml:space="preserve">. </w:t>
      </w:r>
      <w:del w:id="37" w:author="Tuo Wang [2]" w:date="2018-10-23T08:54:00Z">
        <w:r w:rsidR="007329B6" w:rsidRPr="006C4F71" w:rsidDel="00C86619">
          <w:rPr>
            <w:rFonts w:asciiTheme="minorHAnsi" w:hAnsiTheme="minorHAnsi" w:cs="Times New Roman"/>
            <w:color w:val="000000" w:themeColor="text1"/>
          </w:rPr>
          <w:delText>Here we present a protocol for</w:delText>
        </w:r>
      </w:del>
      <w:ins w:id="38" w:author="Tuo Wang [2]" w:date="2018-10-23T08:54:00Z">
        <w:r w:rsidR="00C86619">
          <w:rPr>
            <w:rFonts w:asciiTheme="minorHAnsi" w:hAnsiTheme="minorHAnsi" w:cs="Times New Roman"/>
            <w:color w:val="000000" w:themeColor="text1"/>
          </w:rPr>
          <w:t>Th</w:t>
        </w:r>
        <w:del w:id="39" w:author="Tuo Wang" w:date="2018-10-23T20:18:00Z">
          <w:r w:rsidR="00C86619" w:rsidDel="00946B6C">
            <w:rPr>
              <w:rFonts w:asciiTheme="minorHAnsi" w:hAnsiTheme="minorHAnsi" w:cs="Times New Roman"/>
              <w:color w:val="000000" w:themeColor="text1"/>
            </w:rPr>
            <w:delText>is</w:delText>
          </w:r>
        </w:del>
      </w:ins>
      <w:ins w:id="40" w:author="Tuo Wang" w:date="2018-10-23T20:18:00Z">
        <w:r w:rsidR="00946B6C">
          <w:rPr>
            <w:rFonts w:asciiTheme="minorHAnsi" w:hAnsiTheme="minorHAnsi" w:cs="Times New Roman"/>
            <w:color w:val="000000" w:themeColor="text1"/>
          </w:rPr>
          <w:t>e</w:t>
        </w:r>
      </w:ins>
      <w:ins w:id="41" w:author="Tuo Wang [2]" w:date="2018-10-23T08:54:00Z">
        <w:r w:rsidR="00C86619">
          <w:rPr>
            <w:rFonts w:asciiTheme="minorHAnsi" w:hAnsiTheme="minorHAnsi" w:cs="Times New Roman"/>
            <w:color w:val="000000" w:themeColor="text1"/>
          </w:rPr>
          <w:t xml:space="preserve"> protocol</w:t>
        </w:r>
      </w:ins>
      <w:ins w:id="42" w:author="Tuo Wang" w:date="2018-10-23T20:18:00Z">
        <w:r w:rsidR="00946B6C">
          <w:rPr>
            <w:rFonts w:asciiTheme="minorHAnsi" w:hAnsiTheme="minorHAnsi" w:cs="Times New Roman"/>
            <w:color w:val="000000" w:themeColor="text1"/>
          </w:rPr>
          <w:t xml:space="preserve"> described here</w:t>
        </w:r>
      </w:ins>
      <w:ins w:id="43" w:author="Tuo Wang [2]" w:date="2018-10-23T08:54:00Z">
        <w:r w:rsidR="00C86619">
          <w:rPr>
            <w:rFonts w:asciiTheme="minorHAnsi" w:hAnsiTheme="minorHAnsi" w:cs="Times New Roman"/>
            <w:color w:val="000000" w:themeColor="text1"/>
          </w:rPr>
          <w:t xml:space="preserve"> details the procedures for</w:t>
        </w:r>
      </w:ins>
      <w:r w:rsidR="007329B6" w:rsidRPr="006C4F71">
        <w:rPr>
          <w:rFonts w:asciiTheme="minorHAnsi" w:hAnsiTheme="minorHAnsi" w:cs="Times New Roman"/>
          <w:color w:val="000000" w:themeColor="text1"/>
        </w:rPr>
        <w:t xml:space="preserve"> isotope</w:t>
      </w:r>
      <w:r w:rsidR="007414FF" w:rsidRPr="006C4F71">
        <w:rPr>
          <w:rFonts w:asciiTheme="minorHAnsi" w:hAnsiTheme="minorHAnsi" w:cs="Times New Roman"/>
          <w:color w:val="000000" w:themeColor="text1"/>
        </w:rPr>
        <w:t xml:space="preserve">-labeling </w:t>
      </w:r>
      <w:r w:rsidR="00F3100A">
        <w:rPr>
          <w:rFonts w:asciiTheme="minorHAnsi" w:hAnsiTheme="minorHAnsi" w:cs="Times New Roman"/>
          <w:color w:val="000000" w:themeColor="text1"/>
        </w:rPr>
        <w:t xml:space="preserve">the fungus </w:t>
      </w:r>
      <w:r w:rsidR="00392375" w:rsidRPr="006C4F71">
        <w:rPr>
          <w:rFonts w:asciiTheme="minorHAnsi" w:hAnsiTheme="minorHAnsi" w:cs="Times New Roman"/>
          <w:i/>
          <w:color w:val="000000" w:themeColor="text1"/>
        </w:rPr>
        <w:t>A. fumigatus</w:t>
      </w:r>
      <w:r w:rsidR="00392375" w:rsidRPr="006C4F71">
        <w:rPr>
          <w:rFonts w:asciiTheme="minorHAnsi" w:hAnsiTheme="minorHAnsi" w:cs="Times New Roman"/>
          <w:color w:val="000000" w:themeColor="text1"/>
        </w:rPr>
        <w:t xml:space="preserve"> and </w:t>
      </w:r>
      <w:del w:id="44" w:author="Tuo Wang [2]" w:date="2018-10-23T08:54:00Z">
        <w:r w:rsidR="00392375" w:rsidRPr="006C4F71" w:rsidDel="00C86619">
          <w:rPr>
            <w:rFonts w:asciiTheme="minorHAnsi" w:hAnsiTheme="minorHAnsi" w:cs="Times New Roman"/>
            <w:color w:val="000000" w:themeColor="text1"/>
          </w:rPr>
          <w:delText xml:space="preserve">the procedures for </w:delText>
        </w:r>
      </w:del>
      <w:r w:rsidR="00392375" w:rsidRPr="006C4F71">
        <w:rPr>
          <w:rFonts w:asciiTheme="minorHAnsi" w:hAnsiTheme="minorHAnsi" w:cs="Times New Roman"/>
          <w:color w:val="000000" w:themeColor="text1"/>
        </w:rPr>
        <w:t xml:space="preserve">preparing fungal and plant samples </w:t>
      </w:r>
      <w:del w:id="45" w:author="Tuo Wang [2]" w:date="2018-10-23T08:54:00Z">
        <w:r w:rsidR="00392375" w:rsidRPr="006C4F71" w:rsidDel="00C86619">
          <w:rPr>
            <w:rFonts w:asciiTheme="minorHAnsi" w:hAnsiTheme="minorHAnsi" w:cs="Times New Roman"/>
            <w:color w:val="000000" w:themeColor="text1"/>
          </w:rPr>
          <w:delText xml:space="preserve">for </w:delText>
        </w:r>
      </w:del>
      <w:ins w:id="46" w:author="Tuo Wang [2]" w:date="2018-10-23T08:54:00Z">
        <w:del w:id="47" w:author="Tuo Wang" w:date="2018-10-23T20:19:00Z">
          <w:r w:rsidR="00C86619" w:rsidDel="00946B6C">
            <w:rPr>
              <w:rFonts w:asciiTheme="minorHAnsi" w:hAnsiTheme="minorHAnsi" w:cs="Times New Roman"/>
              <w:color w:val="000000" w:themeColor="text1"/>
            </w:rPr>
            <w:delText>to enable</w:delText>
          </w:r>
        </w:del>
      </w:ins>
      <w:ins w:id="48" w:author="Tuo Wang" w:date="2018-10-23T20:19:00Z">
        <w:r w:rsidR="00946B6C">
          <w:rPr>
            <w:rFonts w:asciiTheme="minorHAnsi" w:hAnsiTheme="minorHAnsi" w:cs="Times New Roman"/>
            <w:color w:val="000000" w:themeColor="text1"/>
          </w:rPr>
          <w:t>for</w:t>
        </w:r>
      </w:ins>
      <w:ins w:id="49" w:author="Tuo Wang [2]" w:date="2018-10-23T08:54:00Z">
        <w:r w:rsidR="00C86619" w:rsidRPr="006C4F71">
          <w:rPr>
            <w:rFonts w:asciiTheme="minorHAnsi" w:hAnsiTheme="minorHAnsi" w:cs="Times New Roman"/>
            <w:color w:val="000000" w:themeColor="text1"/>
          </w:rPr>
          <w:t xml:space="preserve"> </w:t>
        </w:r>
      </w:ins>
      <w:r w:rsidR="00392375" w:rsidRPr="006C4F71">
        <w:rPr>
          <w:rFonts w:asciiTheme="minorHAnsi" w:hAnsiTheme="minorHAnsi" w:cs="Times New Roman"/>
          <w:color w:val="000000" w:themeColor="text1"/>
        </w:rPr>
        <w:t xml:space="preserve">solid-state NMR and DNP </w:t>
      </w:r>
      <w:del w:id="50" w:author="Tuo Wang" w:date="2018-10-23T20:19:00Z">
        <w:r w:rsidR="00392375" w:rsidRPr="006C4F71" w:rsidDel="00946B6C">
          <w:rPr>
            <w:rFonts w:asciiTheme="minorHAnsi" w:hAnsiTheme="minorHAnsi" w:cs="Times New Roman"/>
            <w:color w:val="000000" w:themeColor="text1"/>
          </w:rPr>
          <w:delText>measurements</w:delText>
        </w:r>
      </w:del>
      <w:ins w:id="51" w:author="Tuo Wang" w:date="2018-10-23T20:19:00Z">
        <w:r w:rsidR="00946B6C">
          <w:rPr>
            <w:rFonts w:asciiTheme="minorHAnsi" w:hAnsiTheme="minorHAnsi" w:cs="Times New Roman"/>
            <w:color w:val="000000" w:themeColor="text1"/>
          </w:rPr>
          <w:t>characterization</w:t>
        </w:r>
      </w:ins>
      <w:r w:rsidR="00392375" w:rsidRPr="006C4F71">
        <w:rPr>
          <w:rFonts w:asciiTheme="minorHAnsi" w:hAnsiTheme="minorHAnsi" w:cs="Times New Roman"/>
          <w:color w:val="000000" w:themeColor="text1"/>
        </w:rPr>
        <w:t>. S</w:t>
      </w:r>
      <w:r w:rsidR="00F4568A" w:rsidRPr="006C4F71">
        <w:rPr>
          <w:rFonts w:asciiTheme="minorHAnsi" w:hAnsiTheme="minorHAnsi" w:cs="Times New Roman"/>
          <w:color w:val="000000" w:themeColor="text1"/>
        </w:rPr>
        <w:t>imilar labeling procedures should be applicable to other fungi</w:t>
      </w:r>
      <w:ins w:id="52" w:author="Tuo Wang" w:date="2018-10-23T20:19:00Z">
        <w:r w:rsidR="0011760C">
          <w:rPr>
            <w:rFonts w:asciiTheme="minorHAnsi" w:hAnsiTheme="minorHAnsi" w:cs="Times New Roman"/>
            <w:color w:val="000000" w:themeColor="text1"/>
          </w:rPr>
          <w:t xml:space="preserve"> </w:t>
        </w:r>
      </w:ins>
      <w:del w:id="53" w:author="Tuo Wang" w:date="2018-10-23T20:19:00Z">
        <w:r w:rsidR="00F4568A" w:rsidRPr="006C4F71" w:rsidDel="0011760C">
          <w:rPr>
            <w:rFonts w:asciiTheme="minorHAnsi" w:hAnsiTheme="minorHAnsi" w:cs="Times New Roman"/>
            <w:color w:val="000000" w:themeColor="text1"/>
          </w:rPr>
          <w:delText xml:space="preserve"> but </w:delText>
        </w:r>
      </w:del>
      <w:r w:rsidR="00F4568A" w:rsidRPr="006C4F71">
        <w:rPr>
          <w:rFonts w:asciiTheme="minorHAnsi" w:hAnsiTheme="minorHAnsi" w:cs="Times New Roman"/>
          <w:color w:val="000000" w:themeColor="text1"/>
        </w:rPr>
        <w:t>with altered medi</w:t>
      </w:r>
      <w:r w:rsidR="00EB20C7">
        <w:rPr>
          <w:rFonts w:asciiTheme="minorHAnsi" w:hAnsiTheme="minorHAnsi" w:cs="Times New Roman"/>
          <w:color w:val="000000" w:themeColor="text1"/>
        </w:rPr>
        <w:t>um</w:t>
      </w:r>
      <w:r w:rsidR="00F4568A" w:rsidRPr="006C4F71">
        <w:rPr>
          <w:rFonts w:asciiTheme="minorHAnsi" w:hAnsiTheme="minorHAnsi" w:cs="Times New Roman"/>
          <w:color w:val="000000" w:themeColor="text1"/>
        </w:rPr>
        <w:t xml:space="preserve">, and the sample preparation procedures should be generally applicable to other carbohydrate-rich biomaterials.  </w:t>
      </w:r>
    </w:p>
    <w:p w14:paraId="53570990" w14:textId="77777777" w:rsidR="002C3534" w:rsidRPr="006C4F71" w:rsidRDefault="002C3534" w:rsidP="000B1122">
      <w:pPr>
        <w:rPr>
          <w:rFonts w:asciiTheme="minorHAnsi" w:hAnsiTheme="minorHAnsi" w:cs="Times New Roman"/>
          <w:color w:val="000000" w:themeColor="text1"/>
        </w:rPr>
      </w:pPr>
    </w:p>
    <w:p w14:paraId="496AB0B4" w14:textId="15912B9E" w:rsidR="001C1E49" w:rsidRPr="00C16192" w:rsidRDefault="006305D7" w:rsidP="009574C0">
      <w:pPr>
        <w:rPr>
          <w:rFonts w:asciiTheme="minorHAnsi" w:hAnsiTheme="minorHAnsi" w:cs="Times New Roman"/>
          <w:b/>
        </w:rPr>
      </w:pPr>
      <w:r w:rsidRPr="00C16192">
        <w:rPr>
          <w:rFonts w:asciiTheme="minorHAnsi" w:hAnsiTheme="minorHAnsi" w:cs="Times New Roman"/>
          <w:b/>
        </w:rPr>
        <w:t>PROTOCOL</w:t>
      </w:r>
      <w:r w:rsidR="00DE5B1E" w:rsidRPr="00C16192">
        <w:rPr>
          <w:rFonts w:asciiTheme="minorHAnsi" w:hAnsiTheme="minorHAnsi" w:cs="Times New Roman"/>
          <w:b/>
        </w:rPr>
        <w:tab/>
      </w:r>
    </w:p>
    <w:p w14:paraId="11DC4331" w14:textId="5B9ED304" w:rsidR="00710916" w:rsidRPr="009F0347" w:rsidRDefault="00973595" w:rsidP="009F0347">
      <w:pPr>
        <w:pStyle w:val="ListParagraph"/>
        <w:numPr>
          <w:ilvl w:val="0"/>
          <w:numId w:val="28"/>
        </w:numPr>
        <w:rPr>
          <w:rFonts w:asciiTheme="minorHAnsi" w:hAnsiTheme="minorHAnsi" w:cs="Times New Roman"/>
          <w:b/>
          <w:highlight w:val="yellow"/>
        </w:rPr>
      </w:pPr>
      <w:bookmarkStart w:id="54" w:name="_Hlk528074159"/>
      <w:r w:rsidRPr="009F0347">
        <w:rPr>
          <w:rFonts w:asciiTheme="minorHAnsi" w:hAnsiTheme="minorHAnsi" w:cs="Times New Roman"/>
          <w:b/>
          <w:highlight w:val="yellow"/>
        </w:rPr>
        <w:t xml:space="preserve"> </w:t>
      </w:r>
      <w:r w:rsidR="00710916" w:rsidRPr="009F0347">
        <w:rPr>
          <w:rFonts w:asciiTheme="minorHAnsi" w:hAnsiTheme="minorHAnsi" w:cs="Times New Roman"/>
          <w:b/>
          <w:highlight w:val="yellow"/>
        </w:rPr>
        <w:t xml:space="preserve">Growth of </w:t>
      </w:r>
      <w:r w:rsidR="005051BF" w:rsidRPr="009F0347">
        <w:rPr>
          <w:rFonts w:asciiTheme="minorHAnsi" w:hAnsiTheme="minorHAnsi" w:cs="Times New Roman"/>
          <w:b/>
          <w:highlight w:val="yellow"/>
          <w:vertAlign w:val="superscript"/>
        </w:rPr>
        <w:t>13</w:t>
      </w:r>
      <w:r w:rsidR="005051BF" w:rsidRPr="009F0347">
        <w:rPr>
          <w:rFonts w:asciiTheme="minorHAnsi" w:hAnsiTheme="minorHAnsi" w:cs="Times New Roman"/>
          <w:b/>
          <w:highlight w:val="yellow"/>
        </w:rPr>
        <w:t xml:space="preserve">C, </w:t>
      </w:r>
      <w:r w:rsidR="005051BF" w:rsidRPr="009F0347">
        <w:rPr>
          <w:rFonts w:asciiTheme="minorHAnsi" w:hAnsiTheme="minorHAnsi" w:cs="Times New Roman"/>
          <w:b/>
          <w:highlight w:val="yellow"/>
          <w:vertAlign w:val="superscript"/>
        </w:rPr>
        <w:t>15</w:t>
      </w:r>
      <w:r w:rsidR="005051BF" w:rsidRPr="009F0347">
        <w:rPr>
          <w:rFonts w:asciiTheme="minorHAnsi" w:hAnsiTheme="minorHAnsi" w:cs="Times New Roman"/>
          <w:b/>
          <w:highlight w:val="yellow"/>
        </w:rPr>
        <w:t xml:space="preserve">N-labeled </w:t>
      </w:r>
      <w:r w:rsidR="00445198" w:rsidRPr="009F0347">
        <w:rPr>
          <w:rFonts w:asciiTheme="minorHAnsi" w:hAnsiTheme="minorHAnsi" w:cs="Times New Roman"/>
          <w:b/>
          <w:i/>
          <w:highlight w:val="yellow"/>
        </w:rPr>
        <w:t>A</w:t>
      </w:r>
      <w:r w:rsidR="005B1530" w:rsidRPr="009F0347">
        <w:rPr>
          <w:rFonts w:asciiTheme="minorHAnsi" w:hAnsiTheme="minorHAnsi" w:cs="Times New Roman"/>
          <w:b/>
          <w:i/>
          <w:highlight w:val="yellow"/>
        </w:rPr>
        <w:t>spergillus</w:t>
      </w:r>
      <w:r w:rsidR="00710916" w:rsidRPr="009F0347">
        <w:rPr>
          <w:rFonts w:asciiTheme="minorHAnsi" w:hAnsiTheme="minorHAnsi" w:cs="Times New Roman"/>
          <w:b/>
          <w:i/>
          <w:highlight w:val="yellow"/>
        </w:rPr>
        <w:t xml:space="preserve"> fumigatus</w:t>
      </w:r>
      <w:r w:rsidR="00710916" w:rsidRPr="009F0347">
        <w:rPr>
          <w:rFonts w:asciiTheme="minorHAnsi" w:hAnsiTheme="minorHAnsi" w:cs="Times New Roman"/>
          <w:b/>
          <w:highlight w:val="yellow"/>
        </w:rPr>
        <w:t xml:space="preserve"> </w:t>
      </w:r>
      <w:r w:rsidR="007262C9">
        <w:rPr>
          <w:rFonts w:asciiTheme="minorHAnsi" w:hAnsiTheme="minorHAnsi" w:cs="Times New Roman"/>
          <w:b/>
          <w:highlight w:val="yellow"/>
        </w:rPr>
        <w:t>liquid</w:t>
      </w:r>
      <w:r w:rsidR="00710916" w:rsidRPr="009F0347">
        <w:rPr>
          <w:rFonts w:asciiTheme="minorHAnsi" w:hAnsiTheme="minorHAnsi" w:cs="Times New Roman"/>
          <w:b/>
          <w:highlight w:val="yellow"/>
        </w:rPr>
        <w:t xml:space="preserve"> </w:t>
      </w:r>
      <w:r w:rsidR="00DA08CD" w:rsidRPr="009F0347">
        <w:rPr>
          <w:rFonts w:asciiTheme="minorHAnsi" w:hAnsiTheme="minorHAnsi" w:cs="Times New Roman"/>
          <w:b/>
          <w:highlight w:val="yellow"/>
        </w:rPr>
        <w:t>medium</w:t>
      </w:r>
    </w:p>
    <w:p w14:paraId="7A5FE7A3" w14:textId="77777777" w:rsidR="00973595" w:rsidRPr="00450C18" w:rsidRDefault="00973595" w:rsidP="009574C0">
      <w:pPr>
        <w:rPr>
          <w:rFonts w:asciiTheme="minorHAnsi" w:hAnsiTheme="minorHAnsi" w:cs="Times New Roman"/>
          <w:b/>
          <w:highlight w:val="yellow"/>
        </w:rPr>
      </w:pPr>
    </w:p>
    <w:p w14:paraId="1E9B3E39" w14:textId="0022935C" w:rsidR="002074DE" w:rsidRPr="00C16192" w:rsidRDefault="0033132B" w:rsidP="009574C0">
      <w:pPr>
        <w:pStyle w:val="ListParagraph"/>
        <w:numPr>
          <w:ilvl w:val="1"/>
          <w:numId w:val="28"/>
        </w:numPr>
        <w:rPr>
          <w:rFonts w:asciiTheme="minorHAnsi" w:hAnsiTheme="minorHAnsi" w:cs="Times New Roman"/>
          <w:b/>
          <w:highlight w:val="yellow"/>
        </w:rPr>
      </w:pPr>
      <w:r w:rsidRPr="00450C18">
        <w:rPr>
          <w:rFonts w:asciiTheme="minorHAnsi" w:hAnsiTheme="minorHAnsi" w:cs="Times New Roman"/>
          <w:b/>
          <w:highlight w:val="yellow"/>
        </w:rPr>
        <w:t xml:space="preserve">Preparation </w:t>
      </w:r>
      <w:r w:rsidR="00736887" w:rsidRPr="00450C18">
        <w:rPr>
          <w:rFonts w:asciiTheme="minorHAnsi" w:hAnsiTheme="minorHAnsi" w:cs="Times New Roman"/>
          <w:b/>
          <w:highlight w:val="yellow"/>
        </w:rPr>
        <w:t xml:space="preserve">of </w:t>
      </w:r>
      <w:r w:rsidR="00736887">
        <w:rPr>
          <w:rFonts w:asciiTheme="minorHAnsi" w:hAnsiTheme="minorHAnsi" w:cs="Times New Roman"/>
          <w:b/>
          <w:highlight w:val="yellow"/>
        </w:rPr>
        <w:t>unlabeled</w:t>
      </w:r>
      <w:r w:rsidR="005943F1">
        <w:rPr>
          <w:rFonts w:asciiTheme="minorHAnsi" w:hAnsiTheme="minorHAnsi" w:cs="Times New Roman"/>
          <w:b/>
          <w:highlight w:val="yellow"/>
        </w:rPr>
        <w:t xml:space="preserve"> and </w:t>
      </w:r>
      <w:r w:rsidR="007E631C" w:rsidRPr="00450C18">
        <w:rPr>
          <w:rFonts w:asciiTheme="minorHAnsi" w:hAnsiTheme="minorHAnsi" w:cs="Times New Roman"/>
          <w:b/>
          <w:highlight w:val="yellow"/>
          <w:vertAlign w:val="superscript"/>
        </w:rPr>
        <w:t>13</w:t>
      </w:r>
      <w:r w:rsidR="007E631C" w:rsidRPr="00450C18">
        <w:rPr>
          <w:rFonts w:asciiTheme="minorHAnsi" w:hAnsiTheme="minorHAnsi" w:cs="Times New Roman"/>
          <w:b/>
          <w:highlight w:val="yellow"/>
        </w:rPr>
        <w:t xml:space="preserve">C, </w:t>
      </w:r>
      <w:r w:rsidR="007E631C" w:rsidRPr="008E7C05">
        <w:rPr>
          <w:rFonts w:asciiTheme="minorHAnsi" w:hAnsiTheme="minorHAnsi" w:cs="Times New Roman"/>
          <w:b/>
          <w:highlight w:val="yellow"/>
          <w:vertAlign w:val="superscript"/>
        </w:rPr>
        <w:t>15</w:t>
      </w:r>
      <w:r w:rsidR="007E631C" w:rsidRPr="008E7C05">
        <w:rPr>
          <w:rFonts w:asciiTheme="minorHAnsi" w:hAnsiTheme="minorHAnsi" w:cs="Times New Roman"/>
          <w:b/>
          <w:highlight w:val="yellow"/>
        </w:rPr>
        <w:t>N-labeled g</w:t>
      </w:r>
      <w:r w:rsidR="001A153B" w:rsidRPr="008E7C05">
        <w:rPr>
          <w:rFonts w:asciiTheme="minorHAnsi" w:hAnsiTheme="minorHAnsi" w:cs="Times New Roman"/>
          <w:b/>
          <w:highlight w:val="yellow"/>
        </w:rPr>
        <w:t>rowth</w:t>
      </w:r>
      <w:r w:rsidRPr="008E7C05">
        <w:rPr>
          <w:rFonts w:asciiTheme="minorHAnsi" w:hAnsiTheme="minorHAnsi" w:cs="Times New Roman"/>
          <w:b/>
          <w:highlight w:val="yellow"/>
        </w:rPr>
        <w:t xml:space="preserve"> </w:t>
      </w:r>
      <w:r w:rsidR="00DA08CD" w:rsidRPr="008E7C05">
        <w:rPr>
          <w:rFonts w:asciiTheme="minorHAnsi" w:hAnsiTheme="minorHAnsi" w:cs="Times New Roman"/>
          <w:b/>
          <w:highlight w:val="yellow"/>
        </w:rPr>
        <w:t>medium</w:t>
      </w:r>
    </w:p>
    <w:p w14:paraId="0C7799B1" w14:textId="538BD01E" w:rsidR="00CF222A" w:rsidRPr="006C4F71" w:rsidRDefault="00CF222A" w:rsidP="009574C0">
      <w:pPr>
        <w:rPr>
          <w:rFonts w:asciiTheme="minorHAnsi" w:hAnsiTheme="minorHAnsi" w:cs="Times New Roman"/>
          <w:b/>
          <w:highlight w:val="yellow"/>
        </w:rPr>
      </w:pPr>
    </w:p>
    <w:p w14:paraId="24533A2A" w14:textId="2898C42E" w:rsidR="00F8552B" w:rsidRDefault="007C3A2B" w:rsidP="00F8552B">
      <w:pPr>
        <w:rPr>
          <w:rFonts w:asciiTheme="minorHAnsi" w:hAnsiTheme="minorHAnsi" w:cs="Times New Roman"/>
          <w:color w:val="auto"/>
        </w:rPr>
      </w:pPr>
      <w:r w:rsidRPr="00996DB6">
        <w:rPr>
          <w:rFonts w:asciiTheme="minorHAnsi" w:hAnsiTheme="minorHAnsi" w:cs="Times New Roman"/>
        </w:rPr>
        <w:t xml:space="preserve">Note: </w:t>
      </w:r>
      <w:r>
        <w:rPr>
          <w:rFonts w:asciiTheme="minorHAnsi" w:hAnsiTheme="minorHAnsi" w:cs="Times New Roman"/>
          <w:highlight w:val="yellow"/>
        </w:rPr>
        <w:t xml:space="preserve">Both </w:t>
      </w:r>
      <w:r w:rsidR="00DA08CD" w:rsidRPr="005D6CE1">
        <w:rPr>
          <w:rFonts w:asciiTheme="minorHAnsi" w:hAnsiTheme="minorHAnsi" w:cs="Times New Roman"/>
          <w:highlight w:val="yellow"/>
        </w:rPr>
        <w:t xml:space="preserve">Yeast Extract Peptone Dextrose </w:t>
      </w:r>
      <w:r w:rsidR="00867E5F">
        <w:rPr>
          <w:rFonts w:asciiTheme="minorHAnsi" w:hAnsiTheme="minorHAnsi" w:cs="Times New Roman"/>
          <w:highlight w:val="yellow"/>
        </w:rPr>
        <w:t>m</w:t>
      </w:r>
      <w:r w:rsidR="00DA08CD" w:rsidRPr="005D6CE1">
        <w:rPr>
          <w:rFonts w:asciiTheme="minorHAnsi" w:hAnsiTheme="minorHAnsi" w:cs="Times New Roman"/>
          <w:highlight w:val="yellow"/>
        </w:rPr>
        <w:t>edium (YPD) and</w:t>
      </w:r>
      <w:r w:rsidR="000125FF">
        <w:rPr>
          <w:rFonts w:asciiTheme="minorHAnsi" w:hAnsiTheme="minorHAnsi" w:cs="Times New Roman"/>
          <w:highlight w:val="yellow"/>
        </w:rPr>
        <w:t xml:space="preserve"> the impro</w:t>
      </w:r>
      <w:r w:rsidR="00EB2398">
        <w:rPr>
          <w:rFonts w:asciiTheme="minorHAnsi" w:hAnsiTheme="minorHAnsi" w:cs="Times New Roman"/>
          <w:highlight w:val="yellow"/>
        </w:rPr>
        <w:t>ved minimal med</w:t>
      </w:r>
      <w:r w:rsidR="000125FF">
        <w:rPr>
          <w:rFonts w:asciiTheme="minorHAnsi" w:hAnsiTheme="minorHAnsi" w:cs="Times New Roman"/>
          <w:highlight w:val="yellow"/>
        </w:rPr>
        <w:t>i</w:t>
      </w:r>
      <w:r w:rsidR="00EB2398">
        <w:rPr>
          <w:rFonts w:asciiTheme="minorHAnsi" w:hAnsiTheme="minorHAnsi" w:cs="Times New Roman"/>
          <w:highlight w:val="yellow"/>
        </w:rPr>
        <w:t>u</w:t>
      </w:r>
      <w:r w:rsidR="000125FF">
        <w:rPr>
          <w:rFonts w:asciiTheme="minorHAnsi" w:hAnsiTheme="minorHAnsi" w:cs="Times New Roman"/>
          <w:highlight w:val="yellow"/>
        </w:rPr>
        <w:t>m</w:t>
      </w:r>
      <w:r w:rsidR="00EB2398">
        <w:rPr>
          <w:rFonts w:asciiTheme="minorHAnsi" w:hAnsiTheme="minorHAnsi" w:cs="Times New Roman"/>
          <w:highlight w:val="yellow"/>
        </w:rPr>
        <w:fldChar w:fldCharType="begin"/>
      </w:r>
      <w:r w:rsidR="0007662C">
        <w:rPr>
          <w:rFonts w:asciiTheme="minorHAnsi" w:hAnsiTheme="minorHAnsi" w:cs="Times New Roman"/>
          <w:highlight w:val="yellow"/>
        </w:rPr>
        <w:instrText xml:space="preserve"> ADDIN EN.CITE &lt;EndNote&gt;&lt;Cite&gt;&lt;Author&gt;Hill&lt;/Author&gt;&lt;Year&gt;2001&lt;/Year&gt;&lt;RecNum&gt;46&lt;/RecNum&gt;&lt;DisplayText&gt;&lt;style face="superscript"&gt;43&lt;/style&gt;&lt;/DisplayText&gt;&lt;record&gt;&lt;rec-number&gt;46&lt;/rec-number&gt;&lt;foreign-keys&gt;&lt;key app="EN" db-id="99xed0w9sz9xd2eptstvsxvxzzrzd02zrsrw"&gt;46&lt;/key&gt;&lt;/foreign-keys&gt;&lt;ref-type name="Journal Article"&gt;17&lt;/ref-type&gt;&lt;contributors&gt;&lt;authors&gt;&lt;author&gt;Hill, Terry W&lt;/author&gt;&lt;author&gt;Kafer, Etta&lt;/author&gt;&lt;/authors&gt;&lt;/contributors&gt;&lt;titles&gt;&lt;title&gt;Improved protocols for Aspergillus minimal medium: trace element and minimal medium salt stock solutions&lt;/title&gt;&lt;secondary-title&gt;Fungal Genetics Reports&lt;/secondary-title&gt;&lt;/titles&gt;&lt;periodical&gt;&lt;full-title&gt;Fungal Genetics Reports&lt;/full-title&gt;&lt;/periodical&gt;&lt;pages&gt;20-21&lt;/pages&gt;&lt;volume&gt;48&lt;/volume&gt;&lt;number&gt;1&lt;/number&gt;&lt;dates&gt;&lt;year&gt;2001&lt;/year&gt;&lt;/dates&gt;&lt;isbn&gt;1941-4765&lt;/isbn&gt;&lt;urls&gt;&lt;/urls&gt;&lt;/record&gt;&lt;/Cite&gt;&lt;/EndNote&gt;</w:instrText>
      </w:r>
      <w:r w:rsidR="00EB2398">
        <w:rPr>
          <w:rFonts w:asciiTheme="minorHAnsi" w:hAnsiTheme="minorHAnsi" w:cs="Times New Roman"/>
          <w:highlight w:val="yellow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highlight w:val="yellow"/>
          <w:vertAlign w:val="superscript"/>
        </w:rPr>
        <w:t>43</w:t>
      </w:r>
      <w:r w:rsidR="00EB2398">
        <w:rPr>
          <w:rFonts w:asciiTheme="minorHAnsi" w:hAnsiTheme="minorHAnsi" w:cs="Times New Roman"/>
          <w:highlight w:val="yellow"/>
        </w:rPr>
        <w:fldChar w:fldCharType="end"/>
      </w:r>
      <w:r w:rsidR="00DA08CD" w:rsidRPr="005D6CE1">
        <w:rPr>
          <w:rFonts w:asciiTheme="minorHAnsi" w:hAnsiTheme="minorHAnsi" w:cs="Times New Roman"/>
          <w:highlight w:val="yellow"/>
        </w:rPr>
        <w:t xml:space="preserve"> were used for </w:t>
      </w:r>
      <w:ins w:id="55" w:author="Tuo Wang" w:date="2018-10-23T20:22:00Z">
        <w:r w:rsidR="005F6E3A">
          <w:rPr>
            <w:rFonts w:asciiTheme="minorHAnsi" w:hAnsiTheme="minorHAnsi" w:cs="Times New Roman"/>
            <w:highlight w:val="yellow"/>
          </w:rPr>
          <w:t xml:space="preserve">the </w:t>
        </w:r>
      </w:ins>
      <w:r w:rsidR="00906FB7">
        <w:rPr>
          <w:rFonts w:asciiTheme="minorHAnsi" w:hAnsiTheme="minorHAnsi" w:cs="Times New Roman"/>
          <w:highlight w:val="yellow"/>
        </w:rPr>
        <w:t>maintenance of fungal culture</w:t>
      </w:r>
      <w:r w:rsidR="00DF7B25">
        <w:rPr>
          <w:rFonts w:asciiTheme="minorHAnsi" w:hAnsiTheme="minorHAnsi" w:cs="Times New Roman"/>
          <w:highlight w:val="yellow"/>
        </w:rPr>
        <w:t>.</w:t>
      </w:r>
      <w:r w:rsidR="00F8552B" w:rsidRPr="00F8552B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F8552B" w:rsidRPr="006C4F71">
        <w:rPr>
          <w:rFonts w:asciiTheme="minorHAnsi" w:hAnsiTheme="minorHAnsi" w:cs="Times New Roman"/>
          <w:color w:val="auto"/>
          <w:highlight w:val="yellow"/>
        </w:rPr>
        <w:t xml:space="preserve">All steps </w:t>
      </w:r>
      <w:r w:rsidR="00F8552B">
        <w:rPr>
          <w:rFonts w:asciiTheme="minorHAnsi" w:hAnsiTheme="minorHAnsi" w:cs="Times New Roman"/>
          <w:color w:val="auto"/>
          <w:highlight w:val="yellow"/>
        </w:rPr>
        <w:t>after</w:t>
      </w:r>
      <w:r w:rsidR="00F8552B" w:rsidRPr="006C4F71">
        <w:rPr>
          <w:rFonts w:asciiTheme="minorHAnsi" w:hAnsiTheme="minorHAnsi" w:cs="Times New Roman"/>
          <w:color w:val="auto"/>
          <w:highlight w:val="yellow"/>
        </w:rPr>
        <w:t xml:space="preserve"> autoclaving are performed in a laminar flow hood</w:t>
      </w:r>
      <w:r w:rsidR="00F8552B">
        <w:rPr>
          <w:rFonts w:asciiTheme="minorHAnsi" w:hAnsiTheme="minorHAnsi" w:cs="Times New Roman"/>
          <w:color w:val="auto"/>
          <w:highlight w:val="yellow"/>
        </w:rPr>
        <w:t xml:space="preserve"> to minimize contamination</w:t>
      </w:r>
      <w:r w:rsidR="00F8552B" w:rsidRPr="006C4F71">
        <w:rPr>
          <w:rFonts w:asciiTheme="minorHAnsi" w:hAnsiTheme="minorHAnsi" w:cs="Times New Roman"/>
          <w:color w:val="auto"/>
          <w:highlight w:val="yellow"/>
        </w:rPr>
        <w:t>.</w:t>
      </w:r>
    </w:p>
    <w:p w14:paraId="35926C37" w14:textId="68FDB2D1" w:rsidR="00547015" w:rsidRPr="00A60370" w:rsidRDefault="00DA08CD" w:rsidP="00A60370">
      <w:pPr>
        <w:rPr>
          <w:rFonts w:asciiTheme="minorHAnsi" w:hAnsiTheme="minorHAnsi" w:cs="Times New Roman"/>
          <w:highlight w:val="yellow"/>
        </w:rPr>
      </w:pPr>
      <w:r w:rsidRPr="005D6CE1">
        <w:rPr>
          <w:rFonts w:asciiTheme="minorHAnsi" w:hAnsiTheme="minorHAnsi" w:cs="Times New Roman"/>
          <w:highlight w:val="yellow"/>
        </w:rPr>
        <w:t xml:space="preserve"> </w:t>
      </w:r>
    </w:p>
    <w:p w14:paraId="427F1535" w14:textId="77777777" w:rsidR="007317E2" w:rsidRDefault="00CC7B3C" w:rsidP="009574C0">
      <w:pPr>
        <w:rPr>
          <w:rFonts w:asciiTheme="minorHAnsi" w:hAnsiTheme="minorHAnsi" w:cs="Times New Roman"/>
          <w:b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t>1.1.</w:t>
      </w:r>
      <w:r w:rsidR="00B11F71">
        <w:rPr>
          <w:rFonts w:asciiTheme="minorHAnsi" w:hAnsiTheme="minorHAnsi" w:cs="Times New Roman"/>
          <w:highlight w:val="yellow"/>
        </w:rPr>
        <w:t>1</w:t>
      </w:r>
      <w:r w:rsidRPr="006C4F71">
        <w:rPr>
          <w:rFonts w:asciiTheme="minorHAnsi" w:hAnsiTheme="minorHAnsi" w:cs="Times New Roman"/>
          <w:highlight w:val="yellow"/>
        </w:rPr>
        <w:t xml:space="preserve">) </w:t>
      </w:r>
      <w:r w:rsidR="007317E2" w:rsidRPr="007317E2">
        <w:rPr>
          <w:rFonts w:asciiTheme="minorHAnsi" w:hAnsiTheme="minorHAnsi" w:cs="Times New Roman"/>
          <w:b/>
          <w:highlight w:val="yellow"/>
        </w:rPr>
        <w:t>Pr</w:t>
      </w:r>
      <w:r w:rsidR="00F77E26" w:rsidRPr="007317E2">
        <w:rPr>
          <w:rFonts w:asciiTheme="minorHAnsi" w:hAnsiTheme="minorHAnsi" w:cs="Times New Roman"/>
          <w:b/>
          <w:highlight w:val="yellow"/>
        </w:rPr>
        <w:t>epar</w:t>
      </w:r>
      <w:r w:rsidR="007317E2" w:rsidRPr="007317E2">
        <w:rPr>
          <w:rFonts w:asciiTheme="minorHAnsi" w:hAnsiTheme="minorHAnsi" w:cs="Times New Roman"/>
          <w:b/>
          <w:highlight w:val="yellow"/>
        </w:rPr>
        <w:t>ation of unlabeled</w:t>
      </w:r>
      <w:r w:rsidR="00C46F64" w:rsidRPr="007317E2">
        <w:rPr>
          <w:rFonts w:asciiTheme="minorHAnsi" w:hAnsiTheme="minorHAnsi" w:cs="Times New Roman"/>
          <w:b/>
          <w:highlight w:val="yellow"/>
        </w:rPr>
        <w:t xml:space="preserve"> liquid</w:t>
      </w:r>
      <w:r w:rsidR="00F77E26" w:rsidRPr="007317E2">
        <w:rPr>
          <w:rFonts w:asciiTheme="minorHAnsi" w:hAnsiTheme="minorHAnsi" w:cs="Times New Roman"/>
          <w:b/>
          <w:highlight w:val="yellow"/>
        </w:rPr>
        <w:t xml:space="preserve"> medium</w:t>
      </w:r>
    </w:p>
    <w:p w14:paraId="3C281975" w14:textId="77777777" w:rsidR="007317E2" w:rsidRDefault="007317E2" w:rsidP="009574C0">
      <w:pPr>
        <w:rPr>
          <w:rFonts w:asciiTheme="minorHAnsi" w:hAnsiTheme="minorHAnsi" w:cs="Times New Roman"/>
          <w:highlight w:val="yellow"/>
        </w:rPr>
      </w:pPr>
    </w:p>
    <w:p w14:paraId="0FC13D40" w14:textId="6155428C" w:rsidR="00B11F71" w:rsidRDefault="007317E2" w:rsidP="009574C0">
      <w:pPr>
        <w:rPr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highlight w:val="yellow"/>
        </w:rPr>
        <w:t>1.1.1.1)</w:t>
      </w:r>
      <w:r w:rsidR="00F77E26" w:rsidRPr="006C4F71">
        <w:rPr>
          <w:rFonts w:asciiTheme="minorHAnsi" w:hAnsiTheme="minorHAnsi" w:cs="Times New Roman"/>
          <w:highlight w:val="yellow"/>
        </w:rPr>
        <w:t xml:space="preserve"> </w:t>
      </w:r>
      <w:ins w:id="56" w:author="Tuo Wang [2]" w:date="2018-10-23T15:41:00Z">
        <w:r w:rsidR="001B008B">
          <w:rPr>
            <w:rFonts w:asciiTheme="minorHAnsi" w:hAnsiTheme="minorHAnsi" w:cs="Times New Roman"/>
            <w:highlight w:val="yellow"/>
          </w:rPr>
          <w:t xml:space="preserve">Dissolve </w:t>
        </w:r>
      </w:ins>
      <w:r w:rsidR="006E32F5" w:rsidRPr="006C4F71">
        <w:rPr>
          <w:rFonts w:asciiTheme="minorHAnsi" w:hAnsiTheme="minorHAnsi" w:cs="Times New Roman"/>
          <w:highlight w:val="yellow"/>
        </w:rPr>
        <w:t>6.5</w:t>
      </w:r>
      <w:r w:rsidR="00CC7B3C" w:rsidRPr="006C4F71">
        <w:rPr>
          <w:rFonts w:asciiTheme="minorHAnsi" w:hAnsiTheme="minorHAnsi" w:cs="Times New Roman"/>
          <w:highlight w:val="yellow"/>
        </w:rPr>
        <w:t xml:space="preserve"> </w:t>
      </w:r>
      <w:r w:rsidR="006E32F5" w:rsidRPr="006C4F71">
        <w:rPr>
          <w:rFonts w:asciiTheme="minorHAnsi" w:hAnsiTheme="minorHAnsi" w:cs="Times New Roman"/>
          <w:highlight w:val="yellow"/>
        </w:rPr>
        <w:t>g</w:t>
      </w:r>
      <w:r w:rsidR="00CC7B3C" w:rsidRPr="006C4F71">
        <w:rPr>
          <w:rFonts w:asciiTheme="minorHAnsi" w:hAnsiTheme="minorHAnsi" w:cs="Times New Roman"/>
          <w:highlight w:val="yellow"/>
        </w:rPr>
        <w:t xml:space="preserve"> of YPD powder</w:t>
      </w:r>
      <w:r w:rsidR="000F3462">
        <w:rPr>
          <w:rFonts w:asciiTheme="minorHAnsi" w:hAnsiTheme="minorHAnsi" w:cs="Times New Roman"/>
          <w:highlight w:val="yellow"/>
        </w:rPr>
        <w:t xml:space="preserve"> </w:t>
      </w:r>
      <w:del w:id="57" w:author="Tuo Wang [2]" w:date="2018-10-23T15:41:00Z">
        <w:r w:rsidR="000F3462" w:rsidDel="001B008B">
          <w:rPr>
            <w:rFonts w:asciiTheme="minorHAnsi" w:hAnsiTheme="minorHAnsi" w:cs="Times New Roman"/>
            <w:highlight w:val="yellow"/>
          </w:rPr>
          <w:delText>is dissolved</w:delText>
        </w:r>
        <w:r w:rsidR="00CC7B3C" w:rsidRPr="006C4F71" w:rsidDel="001B008B">
          <w:rPr>
            <w:rFonts w:asciiTheme="minorHAnsi" w:hAnsiTheme="minorHAnsi" w:cs="Times New Roman"/>
            <w:highlight w:val="yellow"/>
          </w:rPr>
          <w:delText xml:space="preserve"> </w:delText>
        </w:r>
      </w:del>
      <w:r w:rsidR="006E32F5" w:rsidRPr="006C4F71">
        <w:rPr>
          <w:rFonts w:asciiTheme="minorHAnsi" w:hAnsiTheme="minorHAnsi" w:cs="Times New Roman"/>
          <w:highlight w:val="yellow"/>
        </w:rPr>
        <w:t>in 100 m</w:t>
      </w:r>
      <w:r w:rsidR="000F3462">
        <w:rPr>
          <w:rFonts w:asciiTheme="minorHAnsi" w:hAnsiTheme="minorHAnsi" w:cs="Times New Roman"/>
          <w:highlight w:val="yellow"/>
        </w:rPr>
        <w:t>L</w:t>
      </w:r>
      <w:r w:rsidR="00CC7B3C" w:rsidRPr="006C4F71">
        <w:rPr>
          <w:rFonts w:asciiTheme="minorHAnsi" w:hAnsiTheme="minorHAnsi" w:cs="Times New Roman"/>
          <w:highlight w:val="yellow"/>
        </w:rPr>
        <w:t xml:space="preserve"> water</w:t>
      </w:r>
      <w:r w:rsidR="00291FF1">
        <w:rPr>
          <w:rFonts w:asciiTheme="minorHAnsi" w:hAnsiTheme="minorHAnsi" w:cs="Times New Roman"/>
          <w:highlight w:val="yellow"/>
        </w:rPr>
        <w:t xml:space="preserve"> and then</w:t>
      </w:r>
      <w:r w:rsidR="00CC7B3C" w:rsidRPr="006C4F71">
        <w:rPr>
          <w:rFonts w:asciiTheme="minorHAnsi" w:hAnsiTheme="minorHAnsi" w:cs="Times New Roman"/>
          <w:highlight w:val="yellow"/>
        </w:rPr>
        <w:t xml:space="preserve"> autoclave</w:t>
      </w:r>
      <w:del w:id="58" w:author="Tuo Wang [2]" w:date="2018-10-23T15:41:00Z">
        <w:r w:rsidR="00291FF1" w:rsidDel="001B008B">
          <w:rPr>
            <w:rFonts w:asciiTheme="minorHAnsi" w:hAnsiTheme="minorHAnsi" w:cs="Times New Roman"/>
            <w:highlight w:val="yellow"/>
          </w:rPr>
          <w:delText>d</w:delText>
        </w:r>
      </w:del>
      <w:r w:rsidR="00CC7B3C" w:rsidRPr="006C4F71">
        <w:rPr>
          <w:rFonts w:asciiTheme="minorHAnsi" w:hAnsiTheme="minorHAnsi" w:cs="Times New Roman"/>
          <w:highlight w:val="yellow"/>
        </w:rPr>
        <w:t xml:space="preserve"> </w:t>
      </w:r>
      <w:r w:rsidR="006E32F5" w:rsidRPr="006C4F71">
        <w:rPr>
          <w:rFonts w:asciiTheme="minorHAnsi" w:hAnsiTheme="minorHAnsi" w:cs="Times New Roman"/>
          <w:highlight w:val="yellow"/>
        </w:rPr>
        <w:t xml:space="preserve">for 25 min at 134 </w:t>
      </w:r>
      <w:r w:rsidR="00533CA3" w:rsidRPr="006C4F71">
        <w:rPr>
          <w:rFonts w:asciiTheme="minorHAnsi" w:hAnsiTheme="minorHAnsi" w:cs="Times New Roman"/>
          <w:color w:val="auto"/>
          <w:highlight w:val="yellow"/>
        </w:rPr>
        <w:t>°C</w:t>
      </w:r>
      <w:r w:rsidR="006E32F5" w:rsidRPr="006C4F71">
        <w:rPr>
          <w:rFonts w:asciiTheme="minorHAnsi" w:hAnsiTheme="minorHAnsi" w:cs="Times New Roman"/>
          <w:color w:val="auto"/>
          <w:highlight w:val="yellow"/>
        </w:rPr>
        <w:t xml:space="preserve">. </w:t>
      </w:r>
    </w:p>
    <w:p w14:paraId="4B89C90E" w14:textId="77777777" w:rsidR="00B11F71" w:rsidRDefault="00B11F71" w:rsidP="009574C0">
      <w:pPr>
        <w:rPr>
          <w:rFonts w:asciiTheme="minorHAnsi" w:hAnsiTheme="minorHAnsi" w:cs="Times New Roman"/>
          <w:color w:val="auto"/>
          <w:highlight w:val="yellow"/>
        </w:rPr>
      </w:pPr>
    </w:p>
    <w:p w14:paraId="221C552A" w14:textId="62B397C8" w:rsidR="001A514C" w:rsidRDefault="001A514C" w:rsidP="009574C0">
      <w:pPr>
        <w:rPr>
          <w:rFonts w:asciiTheme="minorHAnsi" w:hAnsiTheme="minorHAnsi" w:cs="Times New Roman"/>
          <w:b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>1.1.2</w:t>
      </w:r>
      <w:r>
        <w:rPr>
          <w:rFonts w:asciiTheme="minorHAnsi" w:hAnsiTheme="minorHAnsi" w:cs="Times New Roman"/>
          <w:color w:val="auto"/>
          <w:highlight w:val="yellow"/>
          <w:lang w:eastAsia="zh-CN"/>
        </w:rPr>
        <w:t xml:space="preserve">) </w:t>
      </w:r>
      <w:r w:rsidRPr="001A514C">
        <w:rPr>
          <w:rFonts w:asciiTheme="minorHAnsi" w:hAnsiTheme="minorHAnsi" w:cs="Times New Roman"/>
          <w:b/>
          <w:color w:val="auto"/>
          <w:highlight w:val="yellow"/>
          <w:lang w:eastAsia="zh-CN"/>
        </w:rPr>
        <w:t>P</w:t>
      </w:r>
      <w:r w:rsidR="00F77E26" w:rsidRPr="001A514C">
        <w:rPr>
          <w:rFonts w:asciiTheme="minorHAnsi" w:hAnsiTheme="minorHAnsi" w:cs="Times New Roman"/>
          <w:b/>
          <w:color w:val="auto"/>
          <w:highlight w:val="yellow"/>
        </w:rPr>
        <w:t>repar</w:t>
      </w:r>
      <w:r w:rsidRPr="001A514C">
        <w:rPr>
          <w:rFonts w:asciiTheme="minorHAnsi" w:hAnsiTheme="minorHAnsi" w:cs="Times New Roman"/>
          <w:b/>
          <w:color w:val="auto"/>
          <w:highlight w:val="yellow"/>
        </w:rPr>
        <w:t>ation of</w:t>
      </w:r>
      <w:r w:rsidR="006E32F5" w:rsidRPr="001A514C">
        <w:rPr>
          <w:rFonts w:asciiTheme="minorHAnsi" w:hAnsiTheme="minorHAnsi" w:cs="Times New Roman"/>
          <w:b/>
          <w:color w:val="auto"/>
          <w:highlight w:val="yellow"/>
        </w:rPr>
        <w:t xml:space="preserve"> </w:t>
      </w:r>
      <w:r w:rsidRPr="001A514C">
        <w:rPr>
          <w:rFonts w:asciiTheme="minorHAnsi" w:hAnsiTheme="minorHAnsi" w:cs="Times New Roman"/>
          <w:b/>
          <w:color w:val="auto"/>
          <w:highlight w:val="yellow"/>
        </w:rPr>
        <w:t>unlabeled</w:t>
      </w:r>
      <w:r w:rsidR="002E0B76" w:rsidRPr="001A514C">
        <w:rPr>
          <w:rFonts w:asciiTheme="minorHAnsi" w:hAnsiTheme="minorHAnsi" w:cs="Times New Roman"/>
          <w:b/>
          <w:color w:val="auto"/>
          <w:highlight w:val="yellow"/>
        </w:rPr>
        <w:t xml:space="preserve"> </w:t>
      </w:r>
      <w:r w:rsidR="006E32F5" w:rsidRPr="001A514C">
        <w:rPr>
          <w:rFonts w:asciiTheme="minorHAnsi" w:hAnsiTheme="minorHAnsi" w:cs="Times New Roman"/>
          <w:b/>
          <w:color w:val="auto"/>
          <w:highlight w:val="yellow"/>
        </w:rPr>
        <w:t>solid medium</w:t>
      </w:r>
    </w:p>
    <w:p w14:paraId="1ED2BD15" w14:textId="77777777" w:rsidR="006B6669" w:rsidRPr="001A514C" w:rsidRDefault="006B6669" w:rsidP="009574C0">
      <w:pPr>
        <w:rPr>
          <w:rFonts w:asciiTheme="minorHAnsi" w:hAnsiTheme="minorHAnsi" w:cs="Times New Roman"/>
          <w:b/>
          <w:color w:val="auto"/>
          <w:highlight w:val="yellow"/>
        </w:rPr>
      </w:pPr>
    </w:p>
    <w:p w14:paraId="2DC8405B" w14:textId="15AC97E9" w:rsidR="006B6669" w:rsidRDefault="006B6669" w:rsidP="009574C0">
      <w:pPr>
        <w:rPr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 xml:space="preserve">1.1.2.1) Add </w:t>
      </w:r>
      <w:r w:rsidR="006E32F5" w:rsidRPr="006C4F71">
        <w:rPr>
          <w:rFonts w:asciiTheme="minorHAnsi" w:hAnsiTheme="minorHAnsi" w:cs="Times New Roman"/>
          <w:color w:val="auto"/>
          <w:highlight w:val="yellow"/>
        </w:rPr>
        <w:t>1.5 g agar</w:t>
      </w:r>
      <w:r w:rsidR="0000135C" w:rsidRPr="006C4F71">
        <w:rPr>
          <w:rFonts w:asciiTheme="minorHAnsi" w:hAnsiTheme="minorHAnsi" w:cs="Times New Roman"/>
          <w:color w:val="auto"/>
          <w:highlight w:val="yellow"/>
        </w:rPr>
        <w:t xml:space="preserve"> and 6.5 g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 xml:space="preserve"> YPD </w:t>
      </w:r>
      <w:r w:rsidR="00163648" w:rsidRPr="006C4F71">
        <w:rPr>
          <w:rFonts w:asciiTheme="minorHAnsi" w:hAnsiTheme="minorHAnsi" w:cs="Times New Roman"/>
          <w:color w:val="auto"/>
          <w:highlight w:val="yellow"/>
        </w:rPr>
        <w:t xml:space="preserve">powder 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>in 100 m</w:t>
      </w:r>
      <w:r w:rsidR="00C10B48">
        <w:rPr>
          <w:rFonts w:asciiTheme="minorHAnsi" w:hAnsiTheme="minorHAnsi" w:cs="Times New Roman"/>
          <w:color w:val="auto"/>
          <w:highlight w:val="yellow"/>
        </w:rPr>
        <w:t>L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 xml:space="preserve"> distilled water</w:t>
      </w:r>
      <w:r>
        <w:rPr>
          <w:rFonts w:asciiTheme="minorHAnsi" w:hAnsiTheme="minorHAnsi" w:cs="Times New Roman"/>
          <w:color w:val="auto"/>
          <w:highlight w:val="yellow"/>
        </w:rPr>
        <w:t>.</w:t>
      </w:r>
    </w:p>
    <w:p w14:paraId="194C91D9" w14:textId="77777777" w:rsidR="006B6669" w:rsidRDefault="006B6669" w:rsidP="009574C0">
      <w:pPr>
        <w:rPr>
          <w:rFonts w:asciiTheme="minorHAnsi" w:hAnsiTheme="minorHAnsi" w:cs="Times New Roman"/>
          <w:color w:val="auto"/>
          <w:highlight w:val="yellow"/>
        </w:rPr>
      </w:pPr>
    </w:p>
    <w:p w14:paraId="44BAD069" w14:textId="693B399D" w:rsidR="006B6669" w:rsidRDefault="006B6669" w:rsidP="009574C0">
      <w:pPr>
        <w:rPr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>1.1.2.2)</w:t>
      </w:r>
      <w:r w:rsidR="006E32F5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  <w:r>
        <w:rPr>
          <w:rFonts w:asciiTheme="minorHAnsi" w:hAnsiTheme="minorHAnsi" w:cs="Times New Roman"/>
          <w:color w:val="auto"/>
          <w:highlight w:val="yellow"/>
        </w:rPr>
        <w:t>A</w:t>
      </w:r>
      <w:r w:rsidR="006E32F5" w:rsidRPr="006C4F71">
        <w:rPr>
          <w:rFonts w:asciiTheme="minorHAnsi" w:hAnsiTheme="minorHAnsi" w:cs="Times New Roman"/>
          <w:color w:val="auto"/>
          <w:highlight w:val="yellow"/>
        </w:rPr>
        <w:t>utoclave</w:t>
      </w:r>
      <w:r>
        <w:rPr>
          <w:rFonts w:asciiTheme="minorHAnsi" w:hAnsiTheme="minorHAnsi" w:cs="Times New Roman"/>
          <w:color w:val="auto"/>
          <w:highlight w:val="yellow"/>
        </w:rPr>
        <w:t xml:space="preserve"> the medium </w:t>
      </w:r>
      <w:r w:rsidR="006E32F5" w:rsidRPr="006C4F71">
        <w:rPr>
          <w:rFonts w:asciiTheme="minorHAnsi" w:hAnsiTheme="minorHAnsi" w:cs="Times New Roman"/>
          <w:color w:val="auto"/>
          <w:highlight w:val="yellow"/>
        </w:rPr>
        <w:t xml:space="preserve">for 25 min at 121 </w:t>
      </w:r>
      <w:r w:rsidR="00533CA3" w:rsidRPr="006C4F71">
        <w:rPr>
          <w:rFonts w:asciiTheme="minorHAnsi" w:hAnsiTheme="minorHAnsi" w:cs="Times New Roman"/>
          <w:color w:val="auto"/>
          <w:highlight w:val="yellow"/>
        </w:rPr>
        <w:t>°C</w:t>
      </w:r>
      <w:r>
        <w:rPr>
          <w:rFonts w:asciiTheme="minorHAnsi" w:hAnsiTheme="minorHAnsi" w:cs="Times New Roman"/>
          <w:color w:val="auto"/>
          <w:highlight w:val="yellow"/>
        </w:rPr>
        <w:t xml:space="preserve"> and</w:t>
      </w:r>
      <w:r w:rsidR="00C778ED">
        <w:rPr>
          <w:rFonts w:asciiTheme="minorHAnsi" w:hAnsiTheme="minorHAnsi" w:cs="Times New Roman"/>
          <w:color w:val="auto"/>
          <w:highlight w:val="yellow"/>
        </w:rPr>
        <w:t xml:space="preserve"> then </w:t>
      </w:r>
      <w:r w:rsidR="00F77E26" w:rsidRPr="006C4F71">
        <w:rPr>
          <w:rFonts w:asciiTheme="minorHAnsi" w:hAnsiTheme="minorHAnsi" w:cs="Times New Roman"/>
          <w:color w:val="auto"/>
          <w:highlight w:val="yellow"/>
        </w:rPr>
        <w:t>c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>ool down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to approximately 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>50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533CA3" w:rsidRPr="006C4F71">
        <w:rPr>
          <w:rFonts w:asciiTheme="minorHAnsi" w:hAnsiTheme="minorHAnsi" w:cs="Times New Roman"/>
          <w:color w:val="auto"/>
          <w:highlight w:val="yellow"/>
        </w:rPr>
        <w:t>°C</w:t>
      </w:r>
      <w:r w:rsidR="00C778ED">
        <w:rPr>
          <w:rFonts w:asciiTheme="minorHAnsi" w:hAnsiTheme="minorHAnsi" w:cs="Times New Roman"/>
          <w:color w:val="auto"/>
          <w:highlight w:val="yellow"/>
        </w:rPr>
        <w:t>.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43ED51DC" w14:textId="77777777" w:rsidR="006B6669" w:rsidRDefault="006B6669" w:rsidP="009574C0">
      <w:pPr>
        <w:rPr>
          <w:rFonts w:asciiTheme="minorHAnsi" w:hAnsiTheme="minorHAnsi" w:cs="Times New Roman"/>
          <w:color w:val="auto"/>
          <w:highlight w:val="yellow"/>
        </w:rPr>
      </w:pPr>
    </w:p>
    <w:p w14:paraId="43E8F618" w14:textId="15828371" w:rsidR="006E32F5" w:rsidRDefault="006B6669" w:rsidP="009574C0">
      <w:pPr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  <w:highlight w:val="yellow"/>
        </w:rPr>
        <w:t xml:space="preserve">1.1.2.2) Transfer 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>13-15 m</w:t>
      </w:r>
      <w:r w:rsidR="00C10B48">
        <w:rPr>
          <w:rFonts w:asciiTheme="minorHAnsi" w:hAnsiTheme="minorHAnsi" w:cs="Times New Roman"/>
          <w:color w:val="auto"/>
          <w:highlight w:val="yellow"/>
        </w:rPr>
        <w:t>L</w:t>
      </w:r>
      <w:r w:rsidR="00C778ED">
        <w:rPr>
          <w:rFonts w:asciiTheme="minorHAnsi" w:hAnsiTheme="minorHAnsi" w:cs="Times New Roman"/>
          <w:color w:val="auto"/>
          <w:highlight w:val="yellow"/>
        </w:rPr>
        <w:t xml:space="preserve"> of the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medium 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>in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to </w:t>
      </w:r>
      <w:r w:rsidR="00C778ED">
        <w:rPr>
          <w:rFonts w:asciiTheme="minorHAnsi" w:hAnsiTheme="minorHAnsi" w:cs="Times New Roman"/>
          <w:color w:val="auto"/>
          <w:highlight w:val="yellow"/>
        </w:rPr>
        <w:t>each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 xml:space="preserve"> pre-sterile plastic </w:t>
      </w:r>
      <w:r w:rsidR="00C778ED">
        <w:rPr>
          <w:rFonts w:asciiTheme="minorHAnsi" w:hAnsiTheme="minorHAnsi" w:cs="Times New Roman"/>
          <w:color w:val="auto"/>
          <w:highlight w:val="yellow"/>
        </w:rPr>
        <w:t>P</w:t>
      </w:r>
      <w:r w:rsidR="00435DB0" w:rsidRPr="006C4F71">
        <w:rPr>
          <w:rFonts w:asciiTheme="minorHAnsi" w:hAnsiTheme="minorHAnsi" w:cs="Times New Roman"/>
          <w:color w:val="auto"/>
          <w:highlight w:val="yellow"/>
        </w:rPr>
        <w:t>etri dish</w:t>
      </w:r>
      <w:r w:rsidR="00C778ED">
        <w:rPr>
          <w:rFonts w:asciiTheme="minorHAnsi" w:hAnsiTheme="minorHAnsi" w:cs="Times New Roman"/>
          <w:color w:val="auto"/>
          <w:highlight w:val="yellow"/>
        </w:rPr>
        <w:t xml:space="preserve"> and</w:t>
      </w:r>
      <w:r w:rsidR="00CC7B3C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6C1C22" w:rsidRPr="006C4F71">
        <w:rPr>
          <w:rFonts w:asciiTheme="minorHAnsi" w:hAnsiTheme="minorHAnsi" w:cs="Times New Roman"/>
          <w:color w:val="auto"/>
          <w:highlight w:val="yellow"/>
        </w:rPr>
        <w:t>cove</w:t>
      </w:r>
      <w:r>
        <w:rPr>
          <w:rFonts w:asciiTheme="minorHAnsi" w:hAnsiTheme="minorHAnsi" w:cs="Times New Roman"/>
          <w:color w:val="auto"/>
          <w:highlight w:val="yellow"/>
        </w:rPr>
        <w:t>r the dish using a lid</w:t>
      </w:r>
      <w:r w:rsidR="00C778ED">
        <w:rPr>
          <w:rFonts w:asciiTheme="minorHAnsi" w:hAnsiTheme="minorHAnsi" w:cs="Times New Roman"/>
          <w:color w:val="auto"/>
          <w:highlight w:val="yellow"/>
        </w:rPr>
        <w:t xml:space="preserve"> immediately. </w:t>
      </w:r>
      <w:r w:rsidR="00F77E26"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4CB18E6C" w14:textId="77777777" w:rsidR="004F0726" w:rsidRPr="00C16192" w:rsidRDefault="004F0726" w:rsidP="009574C0">
      <w:pPr>
        <w:rPr>
          <w:rFonts w:asciiTheme="minorHAnsi" w:hAnsiTheme="minorHAnsi" w:cs="Times New Roman"/>
          <w:color w:val="auto"/>
        </w:rPr>
      </w:pPr>
    </w:p>
    <w:p w14:paraId="1BF32BAB" w14:textId="5430819F" w:rsidR="00DD06DE" w:rsidRDefault="004F0726" w:rsidP="007F0652">
      <w:pPr>
        <w:rPr>
          <w:rFonts w:asciiTheme="minorHAnsi" w:hAnsiTheme="minorHAnsi" w:cs="Times New Roman"/>
          <w:b/>
          <w:highlight w:val="yellow"/>
        </w:rPr>
      </w:pPr>
      <w:r w:rsidRPr="006C4F71">
        <w:rPr>
          <w:rFonts w:asciiTheme="minorHAnsi" w:hAnsiTheme="minorHAnsi" w:cs="Times New Roman"/>
          <w:color w:val="auto"/>
          <w:highlight w:val="yellow"/>
        </w:rPr>
        <w:t xml:space="preserve">1.1.3) </w:t>
      </w:r>
      <w:r w:rsidR="00E905A1" w:rsidRPr="00E905A1">
        <w:rPr>
          <w:rFonts w:asciiTheme="minorHAnsi" w:hAnsiTheme="minorHAnsi" w:cs="Times New Roman"/>
          <w:b/>
          <w:color w:val="auto"/>
          <w:highlight w:val="yellow"/>
        </w:rPr>
        <w:t xml:space="preserve">Preparation of </w:t>
      </w:r>
      <w:r w:rsidR="00E905A1" w:rsidRPr="00E905A1">
        <w:rPr>
          <w:rFonts w:asciiTheme="minorHAnsi" w:hAnsiTheme="minorHAnsi" w:cs="Times New Roman"/>
          <w:b/>
          <w:highlight w:val="yellow"/>
          <w:vertAlign w:val="superscript"/>
        </w:rPr>
        <w:t>13</w:t>
      </w:r>
      <w:r w:rsidR="00E905A1" w:rsidRPr="00E905A1">
        <w:rPr>
          <w:rFonts w:asciiTheme="minorHAnsi" w:hAnsiTheme="minorHAnsi" w:cs="Times New Roman"/>
          <w:b/>
          <w:highlight w:val="yellow"/>
        </w:rPr>
        <w:t xml:space="preserve">C, </w:t>
      </w:r>
      <w:r w:rsidR="00E905A1" w:rsidRPr="00E905A1">
        <w:rPr>
          <w:rFonts w:asciiTheme="minorHAnsi" w:hAnsiTheme="minorHAnsi" w:cs="Times New Roman"/>
          <w:b/>
          <w:highlight w:val="yellow"/>
          <w:vertAlign w:val="superscript"/>
        </w:rPr>
        <w:t>15</w:t>
      </w:r>
      <w:r w:rsidR="00E905A1" w:rsidRPr="00E905A1">
        <w:rPr>
          <w:rFonts w:asciiTheme="minorHAnsi" w:hAnsiTheme="minorHAnsi" w:cs="Times New Roman"/>
          <w:b/>
          <w:highlight w:val="yellow"/>
        </w:rPr>
        <w:t>N-labeled liquid medium</w:t>
      </w:r>
    </w:p>
    <w:p w14:paraId="63E99A69" w14:textId="13D58C55" w:rsidR="007C3A2B" w:rsidRDefault="007C3A2B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3A253A3F" w14:textId="649171AD" w:rsidR="00540746" w:rsidRDefault="007C3A2B" w:rsidP="007F0652">
      <w:pPr>
        <w:rPr>
          <w:rFonts w:asciiTheme="minorHAnsi" w:hAnsiTheme="minorHAnsi" w:cs="Times New Roman"/>
          <w:color w:val="auto"/>
          <w:highlight w:val="yellow"/>
        </w:rPr>
      </w:pPr>
      <w:r w:rsidRPr="007C3A2B">
        <w:rPr>
          <w:rFonts w:asciiTheme="minorHAnsi" w:hAnsiTheme="minorHAnsi" w:cs="Times New Roman"/>
          <w:color w:val="auto"/>
        </w:rPr>
        <w:t xml:space="preserve">Note: </w:t>
      </w:r>
      <w:r w:rsidR="00243F27">
        <w:rPr>
          <w:rFonts w:asciiTheme="minorHAnsi" w:hAnsiTheme="minorHAnsi" w:cs="Times New Roman"/>
          <w:color w:val="auto"/>
          <w:highlight w:val="yellow"/>
        </w:rPr>
        <w:t xml:space="preserve">To </w:t>
      </w:r>
      <w:r w:rsidR="00EF5DF6">
        <w:rPr>
          <w:rFonts w:asciiTheme="minorHAnsi" w:hAnsiTheme="minorHAnsi" w:cs="Times New Roman"/>
          <w:color w:val="auto"/>
          <w:highlight w:val="yellow"/>
        </w:rPr>
        <w:t>prepare the</w:t>
      </w:r>
      <w:r w:rsidR="00243F27">
        <w:rPr>
          <w:rFonts w:asciiTheme="minorHAnsi" w:hAnsiTheme="minorHAnsi" w:cs="Times New Roman"/>
          <w:color w:val="auto"/>
          <w:highlight w:val="yellow"/>
        </w:rPr>
        <w:t xml:space="preserve"> growth solution for </w:t>
      </w:r>
      <w:r w:rsidR="008E7D85">
        <w:rPr>
          <w:rFonts w:asciiTheme="minorHAnsi" w:hAnsiTheme="minorHAnsi" w:cs="Times New Roman"/>
          <w:color w:val="auto"/>
          <w:highlight w:val="yellow"/>
        </w:rPr>
        <w:t xml:space="preserve">isotope </w:t>
      </w:r>
      <w:r w:rsidR="00243F27">
        <w:rPr>
          <w:rFonts w:asciiTheme="minorHAnsi" w:hAnsiTheme="minorHAnsi" w:cs="Times New Roman"/>
          <w:color w:val="auto"/>
          <w:highlight w:val="yellow"/>
        </w:rPr>
        <w:t>labeling</w:t>
      </w:r>
      <w:r w:rsidR="00243F27" w:rsidRPr="00EF5DF6">
        <w:rPr>
          <w:rFonts w:asciiTheme="minorHAnsi" w:hAnsiTheme="minorHAnsi" w:cs="Times New Roman"/>
          <w:color w:val="auto"/>
          <w:highlight w:val="yellow"/>
        </w:rPr>
        <w:t>,</w:t>
      </w:r>
      <w:r w:rsidR="00EF5DF6" w:rsidRPr="00EF5DF6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F3522E">
        <w:rPr>
          <w:rFonts w:asciiTheme="minorHAnsi" w:hAnsiTheme="minorHAnsi" w:cs="Times New Roman" w:hint="eastAsia"/>
          <w:color w:val="auto"/>
          <w:highlight w:val="yellow"/>
          <w:lang w:eastAsia="zh-CN"/>
        </w:rPr>
        <w:t>a</w:t>
      </w:r>
      <w:r w:rsidR="00F3522E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 minimal medium containing </w:t>
      </w:r>
      <w:r w:rsidR="00EF5DF6" w:rsidRPr="00EF5DF6">
        <w:rPr>
          <w:rFonts w:asciiTheme="minorHAnsi" w:hAnsiTheme="minorHAnsi" w:cs="Times New Roman"/>
          <w:color w:val="auto"/>
          <w:highlight w:val="yellow"/>
          <w:vertAlign w:val="superscript"/>
        </w:rPr>
        <w:t>13</w:t>
      </w:r>
      <w:r w:rsidR="00EF5DF6" w:rsidRPr="00EF5DF6">
        <w:rPr>
          <w:rFonts w:asciiTheme="minorHAnsi" w:hAnsiTheme="minorHAnsi" w:cs="Times New Roman"/>
          <w:color w:val="auto"/>
          <w:highlight w:val="yellow"/>
        </w:rPr>
        <w:t>C-glucose</w:t>
      </w:r>
      <w:r w:rsidR="00F3522E">
        <w:rPr>
          <w:rFonts w:asciiTheme="minorHAnsi" w:hAnsiTheme="minorHAnsi" w:cs="Times New Roman"/>
          <w:color w:val="auto"/>
          <w:highlight w:val="yellow"/>
        </w:rPr>
        <w:t xml:space="preserve"> and</w:t>
      </w:r>
      <w:r w:rsidR="00EF5DF6" w:rsidRPr="00EF5DF6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EF5DF6" w:rsidRPr="00864AD2">
        <w:rPr>
          <w:rFonts w:asciiTheme="minorHAnsi" w:hAnsiTheme="minorHAnsi" w:cs="Times New Roman"/>
          <w:color w:val="auto"/>
          <w:highlight w:val="yellow"/>
          <w:vertAlign w:val="superscript"/>
        </w:rPr>
        <w:t>15</w:t>
      </w:r>
      <w:r w:rsidR="00EF5DF6" w:rsidRPr="00EF5DF6">
        <w:rPr>
          <w:rFonts w:asciiTheme="minorHAnsi" w:hAnsiTheme="minorHAnsi" w:cs="Times New Roman"/>
          <w:color w:val="auto"/>
          <w:highlight w:val="yellow"/>
        </w:rPr>
        <w:t xml:space="preserve">N-sodium nitrate and </w:t>
      </w:r>
      <w:r w:rsidR="006579A9">
        <w:rPr>
          <w:rFonts w:asciiTheme="minorHAnsi" w:hAnsiTheme="minorHAnsi" w:cs="Times New Roman"/>
          <w:color w:val="auto"/>
          <w:highlight w:val="yellow"/>
        </w:rPr>
        <w:t>a</w:t>
      </w:r>
      <w:r w:rsidR="00EF5DF6" w:rsidRPr="00EF5DF6">
        <w:rPr>
          <w:rFonts w:asciiTheme="minorHAnsi" w:hAnsiTheme="minorHAnsi" w:cs="Times New Roman"/>
          <w:color w:val="auto"/>
          <w:highlight w:val="yellow"/>
        </w:rPr>
        <w:t xml:space="preserve"> trace</w:t>
      </w:r>
      <w:r w:rsidR="006579A9">
        <w:rPr>
          <w:rFonts w:asciiTheme="minorHAnsi" w:hAnsiTheme="minorHAnsi" w:cs="Times New Roman"/>
          <w:color w:val="auto"/>
          <w:highlight w:val="yellow"/>
        </w:rPr>
        <w:t>-</w:t>
      </w:r>
      <w:r w:rsidR="00EF5DF6" w:rsidRPr="00EF5DF6">
        <w:rPr>
          <w:rFonts w:asciiTheme="minorHAnsi" w:hAnsiTheme="minorHAnsi" w:cs="Times New Roman"/>
          <w:color w:val="auto"/>
          <w:highlight w:val="yellow"/>
        </w:rPr>
        <w:t>element</w:t>
      </w:r>
      <w:r w:rsidR="006579A9">
        <w:rPr>
          <w:rFonts w:asciiTheme="minorHAnsi" w:hAnsiTheme="minorHAnsi" w:cs="Times New Roman"/>
          <w:color w:val="auto"/>
          <w:highlight w:val="yellow"/>
        </w:rPr>
        <w:t xml:space="preserve"> solution are </w:t>
      </w:r>
      <w:r w:rsidR="003F2526">
        <w:rPr>
          <w:rFonts w:asciiTheme="minorHAnsi" w:hAnsiTheme="minorHAnsi" w:cs="Times New Roman"/>
          <w:color w:val="auto"/>
          <w:highlight w:val="yellow"/>
        </w:rPr>
        <w:t xml:space="preserve">prepared separately and then </w:t>
      </w:r>
      <w:r w:rsidR="006579A9">
        <w:rPr>
          <w:rFonts w:asciiTheme="minorHAnsi" w:hAnsiTheme="minorHAnsi" w:cs="Times New Roman"/>
          <w:color w:val="auto"/>
          <w:highlight w:val="yellow"/>
        </w:rPr>
        <w:t>mixed</w:t>
      </w:r>
      <w:r w:rsidR="003F2526">
        <w:rPr>
          <w:rFonts w:asciiTheme="minorHAnsi" w:hAnsiTheme="minorHAnsi" w:cs="Times New Roman"/>
          <w:color w:val="auto"/>
          <w:highlight w:val="yellow"/>
        </w:rPr>
        <w:t xml:space="preserve"> before use</w:t>
      </w:r>
      <w:r w:rsidR="006579A9">
        <w:rPr>
          <w:rFonts w:asciiTheme="minorHAnsi" w:hAnsiTheme="minorHAnsi" w:cs="Times New Roman"/>
          <w:color w:val="auto"/>
          <w:highlight w:val="yellow"/>
        </w:rPr>
        <w:t xml:space="preserve">. </w:t>
      </w:r>
      <w:r w:rsidR="00EF5DF6" w:rsidRPr="00EF5DF6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27E0190D" w14:textId="77777777" w:rsidR="00540746" w:rsidRDefault="00540746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5885CE49" w14:textId="08A21C69" w:rsidR="00F9434B" w:rsidRDefault="006F437E" w:rsidP="007F0652">
      <w:pPr>
        <w:rPr>
          <w:rFonts w:asciiTheme="minorHAnsi" w:hAnsiTheme="minorHAnsi" w:cs="Times New Roman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 xml:space="preserve">1.1.3.1) </w:t>
      </w:r>
      <w:r w:rsidR="007F0652" w:rsidRPr="006C4F71">
        <w:rPr>
          <w:rFonts w:asciiTheme="minorHAnsi" w:hAnsiTheme="minorHAnsi" w:cs="Times New Roman"/>
          <w:color w:val="auto"/>
          <w:highlight w:val="yellow"/>
        </w:rPr>
        <w:t>Prepare 100 m</w:t>
      </w:r>
      <w:r w:rsidR="007F0652">
        <w:rPr>
          <w:rFonts w:asciiTheme="minorHAnsi" w:hAnsiTheme="minorHAnsi" w:cs="Times New Roman"/>
          <w:color w:val="auto"/>
          <w:highlight w:val="yellow"/>
        </w:rPr>
        <w:t>L</w:t>
      </w:r>
      <w:r w:rsidR="007F0652" w:rsidRPr="006C4F71">
        <w:rPr>
          <w:rFonts w:asciiTheme="minorHAnsi" w:hAnsiTheme="minorHAnsi" w:cs="Times New Roman"/>
          <w:color w:val="auto"/>
          <w:highlight w:val="yellow"/>
        </w:rPr>
        <w:t xml:space="preserve"> solution of the </w:t>
      </w:r>
      <w:r w:rsidR="000B080A">
        <w:rPr>
          <w:rFonts w:asciiTheme="minorHAnsi" w:hAnsiTheme="minorHAnsi" w:cs="Times New Roman"/>
          <w:color w:val="auto"/>
          <w:highlight w:val="yellow"/>
        </w:rPr>
        <w:t xml:space="preserve">isotope-containing </w:t>
      </w:r>
      <w:r w:rsidR="007F0652">
        <w:rPr>
          <w:rFonts w:asciiTheme="minorHAnsi" w:hAnsiTheme="minorHAnsi" w:cs="Times New Roman"/>
          <w:highlight w:val="yellow"/>
        </w:rPr>
        <w:t>minimal medi</w:t>
      </w:r>
      <w:r w:rsidR="00E50C48">
        <w:rPr>
          <w:rFonts w:asciiTheme="minorHAnsi" w:hAnsiTheme="minorHAnsi" w:cs="Times New Roman"/>
          <w:highlight w:val="yellow"/>
        </w:rPr>
        <w:t>um</w:t>
      </w:r>
      <w:r w:rsidR="007F0652">
        <w:rPr>
          <w:rFonts w:asciiTheme="minorHAnsi" w:hAnsiTheme="minorHAnsi" w:cs="Times New Roman"/>
          <w:highlight w:val="yellow"/>
        </w:rPr>
        <w:t xml:space="preserve"> </w:t>
      </w:r>
      <w:r>
        <w:rPr>
          <w:rFonts w:asciiTheme="minorHAnsi" w:hAnsiTheme="minorHAnsi" w:cs="Times New Roman"/>
          <w:highlight w:val="yellow"/>
        </w:rPr>
        <w:t xml:space="preserve">as </w:t>
      </w:r>
      <w:r w:rsidR="007F0652" w:rsidRPr="009374E5">
        <w:rPr>
          <w:rFonts w:asciiTheme="minorHAnsi" w:hAnsiTheme="minorHAnsi" w:cs="Times New Roman"/>
          <w:highlight w:val="yellow"/>
        </w:rPr>
        <w:t xml:space="preserve">listed </w:t>
      </w:r>
      <w:r w:rsidR="007F0652">
        <w:rPr>
          <w:rFonts w:asciiTheme="minorHAnsi" w:hAnsiTheme="minorHAnsi" w:cs="Times New Roman"/>
          <w:highlight w:val="yellow"/>
        </w:rPr>
        <w:t xml:space="preserve">online in </w:t>
      </w:r>
      <w:r w:rsidR="007F0652" w:rsidRPr="009374E5">
        <w:rPr>
          <w:rFonts w:asciiTheme="minorHAnsi" w:hAnsiTheme="minorHAnsi" w:cs="Times New Roman"/>
          <w:highlight w:val="yellow"/>
        </w:rPr>
        <w:t>Table 1</w:t>
      </w:r>
      <w:r w:rsidR="004959B0">
        <w:rPr>
          <w:rFonts w:asciiTheme="minorHAnsi" w:hAnsiTheme="minorHAnsi" w:cs="Times New Roman"/>
          <w:highlight w:val="yellow"/>
        </w:rPr>
        <w:t>.</w:t>
      </w:r>
      <w:r w:rsidR="007F0652" w:rsidRPr="006C4F71">
        <w:rPr>
          <w:rFonts w:asciiTheme="minorHAnsi" w:hAnsiTheme="minorHAnsi" w:cs="Times New Roman"/>
          <w:highlight w:val="yellow"/>
        </w:rPr>
        <w:t xml:space="preserve"> </w:t>
      </w:r>
      <w:r w:rsidR="004959B0">
        <w:rPr>
          <w:rFonts w:asciiTheme="minorHAnsi" w:hAnsiTheme="minorHAnsi" w:cs="Times New Roman"/>
          <w:highlight w:val="yellow"/>
        </w:rPr>
        <w:t>A</w:t>
      </w:r>
      <w:r w:rsidR="007F0652" w:rsidRPr="006C4F71">
        <w:rPr>
          <w:rFonts w:asciiTheme="minorHAnsi" w:hAnsiTheme="minorHAnsi" w:cs="Times New Roman"/>
          <w:highlight w:val="yellow"/>
        </w:rPr>
        <w:t xml:space="preserve">djust the pH to </w:t>
      </w:r>
      <w:r w:rsidR="007F0652">
        <w:rPr>
          <w:rFonts w:asciiTheme="minorHAnsi" w:hAnsiTheme="minorHAnsi" w:cs="Times New Roman"/>
          <w:highlight w:val="yellow"/>
        </w:rPr>
        <w:t>6.6</w:t>
      </w:r>
      <w:r w:rsidR="007F0652" w:rsidRPr="006C4F71">
        <w:rPr>
          <w:rFonts w:asciiTheme="minorHAnsi" w:hAnsiTheme="minorHAnsi" w:cs="Times New Roman"/>
          <w:highlight w:val="yellow"/>
        </w:rPr>
        <w:t xml:space="preserve"> using </w:t>
      </w:r>
      <w:proofErr w:type="spellStart"/>
      <w:r w:rsidR="007F0652" w:rsidRPr="006C4F71">
        <w:rPr>
          <w:rFonts w:asciiTheme="minorHAnsi" w:hAnsiTheme="minorHAnsi" w:cs="Times New Roman"/>
          <w:color w:val="auto"/>
          <w:highlight w:val="yellow"/>
        </w:rPr>
        <w:t>NaOH</w:t>
      </w:r>
      <w:proofErr w:type="spellEnd"/>
      <w:r w:rsidR="007F0652" w:rsidRPr="006C4F71">
        <w:rPr>
          <w:rFonts w:asciiTheme="minorHAnsi" w:hAnsiTheme="minorHAnsi" w:cs="Times New Roman"/>
          <w:color w:val="auto"/>
          <w:highlight w:val="yellow"/>
        </w:rPr>
        <w:t xml:space="preserve"> (1 </w:t>
      </w:r>
      <w:r w:rsidR="007F0652" w:rsidRPr="006C4F71">
        <w:rPr>
          <w:rFonts w:asciiTheme="minorHAnsi" w:hAnsiTheme="minorHAnsi" w:cs="Times New Roman"/>
          <w:highlight w:val="yellow"/>
        </w:rPr>
        <w:t xml:space="preserve">M) </w:t>
      </w:r>
      <w:r w:rsidR="007F0652">
        <w:rPr>
          <w:rFonts w:asciiTheme="minorHAnsi" w:hAnsiTheme="minorHAnsi" w:cs="Times New Roman"/>
          <w:highlight w:val="yellow"/>
        </w:rPr>
        <w:t xml:space="preserve">or </w:t>
      </w:r>
      <w:proofErr w:type="spellStart"/>
      <w:r w:rsidR="007F0652">
        <w:rPr>
          <w:rFonts w:asciiTheme="minorHAnsi" w:hAnsiTheme="minorHAnsi" w:cs="Times New Roman"/>
          <w:highlight w:val="yellow"/>
        </w:rPr>
        <w:t>HCl</w:t>
      </w:r>
      <w:proofErr w:type="spellEnd"/>
      <w:r w:rsidR="007F0652">
        <w:rPr>
          <w:rFonts w:asciiTheme="minorHAnsi" w:hAnsiTheme="minorHAnsi" w:cs="Times New Roman"/>
          <w:highlight w:val="yellow"/>
        </w:rPr>
        <w:t xml:space="preserve"> (1M) </w:t>
      </w:r>
      <w:r w:rsidR="007F0652" w:rsidRPr="006C4F71">
        <w:rPr>
          <w:rFonts w:asciiTheme="minorHAnsi" w:hAnsiTheme="minorHAnsi" w:cs="Times New Roman"/>
          <w:highlight w:val="yellow"/>
        </w:rPr>
        <w:t xml:space="preserve">solution. </w:t>
      </w:r>
    </w:p>
    <w:p w14:paraId="7869895F" w14:textId="77777777" w:rsidR="00F9434B" w:rsidRDefault="00F9434B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7C54338C" w14:textId="0A29C5D8" w:rsidR="007F0652" w:rsidRDefault="00F9434B" w:rsidP="007F0652">
      <w:pPr>
        <w:rPr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 xml:space="preserve">1.1.3.2) </w:t>
      </w:r>
      <w:r w:rsidR="007F0652" w:rsidRPr="006C4F71">
        <w:rPr>
          <w:rFonts w:asciiTheme="minorHAnsi" w:hAnsiTheme="minorHAnsi" w:cs="Times New Roman"/>
          <w:color w:val="auto"/>
          <w:highlight w:val="yellow"/>
        </w:rPr>
        <w:t xml:space="preserve">Autoclave </w:t>
      </w:r>
      <w:r w:rsidR="00E50C48">
        <w:rPr>
          <w:rFonts w:asciiTheme="minorHAnsi" w:hAnsiTheme="minorHAnsi" w:cs="Times New Roman"/>
          <w:color w:val="auto"/>
          <w:highlight w:val="yellow"/>
        </w:rPr>
        <w:t xml:space="preserve">the minimal medium </w:t>
      </w:r>
      <w:r w:rsidR="007F0652" w:rsidRPr="006C4F71">
        <w:rPr>
          <w:rFonts w:asciiTheme="minorHAnsi" w:hAnsiTheme="minorHAnsi" w:cs="Times New Roman"/>
          <w:color w:val="auto"/>
          <w:highlight w:val="yellow"/>
        </w:rPr>
        <w:t>for 25 min at 134 °C</w:t>
      </w:r>
      <w:r w:rsidR="007F0652" w:rsidRPr="00152E3B">
        <w:rPr>
          <w:rFonts w:asciiTheme="minorHAnsi" w:hAnsiTheme="minorHAnsi" w:cs="Times New Roman"/>
          <w:color w:val="auto"/>
          <w:highlight w:val="yellow"/>
        </w:rPr>
        <w:t xml:space="preserve">. </w:t>
      </w:r>
    </w:p>
    <w:p w14:paraId="7F979561" w14:textId="754AA6FE" w:rsidR="003C0A0E" w:rsidRDefault="003C0A0E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1B15A3FD" w14:textId="78C2744E" w:rsidR="003C0A0E" w:rsidRDefault="003C0A0E" w:rsidP="003C0A0E">
      <w:pPr>
        <w:rPr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>1.1.3.3)</w:t>
      </w:r>
      <w:r w:rsidRPr="003C0A0E">
        <w:rPr>
          <w:rFonts w:asciiTheme="minorHAnsi" w:hAnsiTheme="minorHAnsi" w:cs="Times New Roman"/>
          <w:color w:val="auto"/>
          <w:highlight w:val="yellow"/>
        </w:rPr>
        <w:t xml:space="preserve"> </w:t>
      </w:r>
      <w:r>
        <w:rPr>
          <w:rFonts w:asciiTheme="minorHAnsi" w:hAnsiTheme="minorHAnsi" w:cs="Times New Roman"/>
          <w:color w:val="auto"/>
          <w:highlight w:val="yellow"/>
        </w:rPr>
        <w:t>Prepare 100 mL (</w:t>
      </w:r>
      <w:r w:rsidRPr="00152E3B">
        <w:rPr>
          <w:rFonts w:asciiTheme="minorHAnsi" w:hAnsiTheme="minorHAnsi" w:cs="Times New Roman"/>
          <w:color w:val="auto"/>
          <w:highlight w:val="yellow"/>
        </w:rPr>
        <w:t>1000x</w:t>
      </w:r>
      <w:r>
        <w:rPr>
          <w:rFonts w:asciiTheme="minorHAnsi" w:hAnsiTheme="minorHAnsi" w:cs="Times New Roman"/>
          <w:color w:val="auto"/>
          <w:highlight w:val="yellow"/>
        </w:rPr>
        <w:t xml:space="preserve">) trace elements solution, dissolve the salts listed </w:t>
      </w:r>
      <w:r w:rsidR="008923FA">
        <w:rPr>
          <w:rFonts w:asciiTheme="minorHAnsi" w:hAnsiTheme="minorHAnsi" w:cs="Times New Roman"/>
          <w:color w:val="auto"/>
          <w:highlight w:val="yellow"/>
        </w:rPr>
        <w:t xml:space="preserve">in the </w:t>
      </w:r>
      <w:r>
        <w:rPr>
          <w:rFonts w:asciiTheme="minorHAnsi" w:hAnsiTheme="minorHAnsi" w:cs="Times New Roman"/>
          <w:color w:val="auto"/>
          <w:highlight w:val="yellow"/>
        </w:rPr>
        <w:t>online Table 2 in the distilled water</w:t>
      </w:r>
      <w:r w:rsidR="005B2F7A">
        <w:rPr>
          <w:rFonts w:asciiTheme="minorHAnsi" w:hAnsiTheme="minorHAnsi" w:cs="Times New Roman"/>
          <w:color w:val="auto"/>
          <w:highlight w:val="yellow"/>
        </w:rPr>
        <w:t>. A</w:t>
      </w:r>
      <w:r>
        <w:rPr>
          <w:rFonts w:asciiTheme="minorHAnsi" w:hAnsiTheme="minorHAnsi" w:cs="Times New Roman"/>
          <w:color w:val="auto"/>
          <w:highlight w:val="yellow"/>
        </w:rPr>
        <w:t xml:space="preserve">utoclave </w:t>
      </w:r>
      <w:r w:rsidR="005B2F7A">
        <w:rPr>
          <w:rFonts w:asciiTheme="minorHAnsi" w:hAnsiTheme="minorHAnsi" w:cs="Times New Roman"/>
          <w:color w:val="auto"/>
          <w:highlight w:val="yellow"/>
        </w:rPr>
        <w:t xml:space="preserve">the solution </w:t>
      </w:r>
      <w:r>
        <w:rPr>
          <w:rFonts w:asciiTheme="minorHAnsi" w:hAnsiTheme="minorHAnsi" w:cs="Times New Roman"/>
          <w:color w:val="auto"/>
          <w:highlight w:val="yellow"/>
        </w:rPr>
        <w:t xml:space="preserve">for 25 min at 134 </w:t>
      </w:r>
      <w:r w:rsidRPr="006C4F71">
        <w:rPr>
          <w:rFonts w:asciiTheme="minorHAnsi" w:hAnsiTheme="minorHAnsi" w:cs="Times New Roman"/>
          <w:color w:val="auto"/>
          <w:highlight w:val="yellow"/>
        </w:rPr>
        <w:t>°C</w:t>
      </w:r>
      <w:r w:rsidR="00D143AF">
        <w:rPr>
          <w:rFonts w:asciiTheme="minorHAnsi" w:hAnsiTheme="minorHAnsi" w:cs="Times New Roman"/>
          <w:color w:val="auto"/>
          <w:highlight w:val="yellow"/>
        </w:rPr>
        <w:t>. C</w:t>
      </w:r>
      <w:r w:rsidR="005B2F7A">
        <w:rPr>
          <w:rFonts w:asciiTheme="minorHAnsi" w:hAnsiTheme="minorHAnsi" w:cs="Times New Roman"/>
          <w:color w:val="auto"/>
          <w:highlight w:val="yellow"/>
        </w:rPr>
        <w:t xml:space="preserve">ool down and </w:t>
      </w:r>
      <w:r>
        <w:rPr>
          <w:rFonts w:asciiTheme="minorHAnsi" w:hAnsiTheme="minorHAnsi" w:cs="Times New Roman"/>
          <w:color w:val="auto"/>
          <w:highlight w:val="yellow"/>
        </w:rPr>
        <w:t>store</w:t>
      </w:r>
      <w:r w:rsidR="00D143AF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D143AF">
        <w:rPr>
          <w:rFonts w:asciiTheme="minorHAnsi" w:hAnsiTheme="minorHAnsi" w:cs="Times New Roman"/>
          <w:color w:val="auto"/>
          <w:highlight w:val="yellow"/>
        </w:rPr>
        <w:lastRenderedPageBreak/>
        <w:t>the solution</w:t>
      </w:r>
      <w:r w:rsidR="005B2F7A">
        <w:rPr>
          <w:rFonts w:asciiTheme="minorHAnsi" w:hAnsiTheme="minorHAnsi" w:cs="Times New Roman"/>
          <w:color w:val="auto"/>
          <w:highlight w:val="yellow"/>
        </w:rPr>
        <w:t xml:space="preserve"> </w:t>
      </w:r>
      <w:r>
        <w:rPr>
          <w:rFonts w:asciiTheme="minorHAnsi" w:hAnsiTheme="minorHAnsi" w:cs="Times New Roman"/>
          <w:color w:val="auto"/>
          <w:highlight w:val="yellow"/>
        </w:rPr>
        <w:t xml:space="preserve">at 4 </w:t>
      </w:r>
      <w:r w:rsidRPr="006C4F71">
        <w:rPr>
          <w:rFonts w:asciiTheme="minorHAnsi" w:hAnsiTheme="minorHAnsi" w:cs="Times New Roman"/>
          <w:color w:val="auto"/>
          <w:highlight w:val="yellow"/>
        </w:rPr>
        <w:t>°C</w:t>
      </w:r>
      <w:r w:rsidR="00816D36">
        <w:rPr>
          <w:rFonts w:asciiTheme="minorHAnsi" w:hAnsiTheme="minorHAnsi" w:cs="Times New Roman"/>
          <w:color w:val="auto"/>
          <w:highlight w:val="yellow"/>
        </w:rPr>
        <w:t xml:space="preserve"> for short-term use</w:t>
      </w:r>
      <w:r>
        <w:rPr>
          <w:rFonts w:asciiTheme="minorHAnsi" w:hAnsiTheme="minorHAnsi" w:cs="Times New Roman"/>
          <w:color w:val="auto"/>
          <w:highlight w:val="yellow"/>
        </w:rPr>
        <w:t>. The pH will be about 6.5</w:t>
      </w:r>
      <w:r w:rsidR="006B2909">
        <w:rPr>
          <w:rFonts w:asciiTheme="minorHAnsi" w:hAnsiTheme="minorHAnsi" w:cs="Times New Roman"/>
          <w:color w:val="auto"/>
          <w:highlight w:val="yellow"/>
        </w:rPr>
        <w:t xml:space="preserve"> and can be checked using a pH meter</w:t>
      </w:r>
      <w:r>
        <w:rPr>
          <w:rFonts w:asciiTheme="minorHAnsi" w:hAnsiTheme="minorHAnsi" w:cs="Times New Roman"/>
          <w:color w:val="auto"/>
          <w:highlight w:val="yellow"/>
        </w:rPr>
        <w:t>.</w:t>
      </w:r>
    </w:p>
    <w:p w14:paraId="4BF548BF" w14:textId="0B4F7AB5" w:rsidR="003C0A0E" w:rsidRPr="00152E3B" w:rsidRDefault="003C0A0E" w:rsidP="007F0652">
      <w:pPr>
        <w:rPr>
          <w:rFonts w:asciiTheme="minorHAnsi" w:hAnsiTheme="minorHAnsi" w:cs="Times New Roman"/>
          <w:color w:val="auto"/>
          <w:highlight w:val="yellow"/>
        </w:rPr>
      </w:pPr>
    </w:p>
    <w:p w14:paraId="03232A2E" w14:textId="0015A675" w:rsidR="003C0A0E" w:rsidRPr="00152E3B" w:rsidDel="00401A56" w:rsidRDefault="00816D36" w:rsidP="003C0A0E">
      <w:pPr>
        <w:rPr>
          <w:del w:id="59" w:author="Tuo Wang [2]" w:date="2018-10-23T08:43:00Z"/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 xml:space="preserve">1.1.3.4) </w:t>
      </w:r>
      <w:r w:rsidR="003C0A0E" w:rsidRPr="00152E3B">
        <w:rPr>
          <w:rFonts w:asciiTheme="minorHAnsi" w:hAnsiTheme="minorHAnsi" w:cs="Times New Roman"/>
          <w:color w:val="auto"/>
          <w:highlight w:val="yellow"/>
        </w:rPr>
        <w:t>Add 0.1 m</w:t>
      </w:r>
      <w:r w:rsidR="003C0A0E">
        <w:rPr>
          <w:rFonts w:asciiTheme="minorHAnsi" w:hAnsiTheme="minorHAnsi" w:cs="Times New Roman"/>
          <w:color w:val="auto"/>
          <w:highlight w:val="yellow"/>
        </w:rPr>
        <w:t>L</w:t>
      </w:r>
      <w:r w:rsidR="003C0A0E" w:rsidRPr="00152E3B">
        <w:rPr>
          <w:rFonts w:asciiTheme="minorHAnsi" w:hAnsiTheme="minorHAnsi" w:cs="Times New Roman"/>
          <w:color w:val="auto"/>
          <w:highlight w:val="yellow"/>
        </w:rPr>
        <w:t xml:space="preserve"> trace elements solution</w:t>
      </w:r>
      <w:r w:rsidR="003C0A0E">
        <w:rPr>
          <w:rFonts w:asciiTheme="minorHAnsi" w:hAnsiTheme="minorHAnsi" w:cs="Times New Roman"/>
          <w:color w:val="auto"/>
          <w:highlight w:val="yellow"/>
        </w:rPr>
        <w:t xml:space="preserve"> </w:t>
      </w:r>
      <w:r>
        <w:rPr>
          <w:rFonts w:asciiTheme="minorHAnsi" w:hAnsiTheme="minorHAnsi" w:cs="Times New Roman"/>
          <w:color w:val="auto"/>
          <w:highlight w:val="yellow"/>
        </w:rPr>
        <w:t xml:space="preserve">to 100 mL </w:t>
      </w:r>
      <w:r w:rsidRPr="00816D36">
        <w:rPr>
          <w:rFonts w:asciiTheme="minorHAnsi" w:hAnsiTheme="minorHAnsi" w:cs="Times New Roman"/>
          <w:color w:val="auto"/>
          <w:highlight w:val="yellow"/>
          <w:vertAlign w:val="superscript"/>
        </w:rPr>
        <w:t>13</w:t>
      </w:r>
      <w:r>
        <w:rPr>
          <w:rFonts w:asciiTheme="minorHAnsi" w:hAnsiTheme="minorHAnsi" w:cs="Times New Roman"/>
          <w:color w:val="auto"/>
          <w:highlight w:val="yellow"/>
        </w:rPr>
        <w:t xml:space="preserve">C, </w:t>
      </w:r>
      <w:r w:rsidRPr="00816D36">
        <w:rPr>
          <w:rFonts w:asciiTheme="minorHAnsi" w:hAnsiTheme="minorHAnsi" w:cs="Times New Roman"/>
          <w:color w:val="auto"/>
          <w:highlight w:val="yellow"/>
          <w:vertAlign w:val="superscript"/>
        </w:rPr>
        <w:t>15</w:t>
      </w:r>
      <w:r>
        <w:rPr>
          <w:rFonts w:asciiTheme="minorHAnsi" w:hAnsiTheme="minorHAnsi" w:cs="Times New Roman" w:hint="eastAsia"/>
          <w:color w:val="auto"/>
          <w:highlight w:val="yellow"/>
          <w:lang w:eastAsia="zh-CN"/>
        </w:rPr>
        <w:t>N</w:t>
      </w:r>
      <w:r>
        <w:rPr>
          <w:rFonts w:asciiTheme="minorHAnsi" w:hAnsiTheme="minorHAnsi" w:cs="Times New Roman"/>
          <w:color w:val="auto"/>
          <w:highlight w:val="yellow"/>
        </w:rPr>
        <w:t>-labeled minimal medium</w:t>
      </w:r>
      <w:ins w:id="60" w:author="Tuo Wang [2]" w:date="2018-10-23T08:52:00Z">
        <w:r w:rsidR="00CA5AED" w:rsidRPr="00CA5AED">
          <w:rPr>
            <w:rFonts w:asciiTheme="minorHAnsi" w:hAnsiTheme="minorHAnsi" w:cs="Times New Roman"/>
            <w:highlight w:val="yellow"/>
          </w:rPr>
          <w:t xml:space="preserve"> </w:t>
        </w:r>
        <w:r w:rsidR="00CA5AED">
          <w:rPr>
            <w:rFonts w:asciiTheme="minorHAnsi" w:hAnsiTheme="minorHAnsi" w:cs="Times New Roman"/>
            <w:highlight w:val="yellow"/>
          </w:rPr>
          <w:t xml:space="preserve">as </w:t>
        </w:r>
        <w:r w:rsidR="00CA5AED" w:rsidRPr="009374E5">
          <w:rPr>
            <w:rFonts w:asciiTheme="minorHAnsi" w:hAnsiTheme="minorHAnsi" w:cs="Times New Roman"/>
            <w:highlight w:val="yellow"/>
          </w:rPr>
          <w:t xml:space="preserve">listed </w:t>
        </w:r>
        <w:r w:rsidR="00CA5AED">
          <w:rPr>
            <w:rFonts w:asciiTheme="minorHAnsi" w:hAnsiTheme="minorHAnsi" w:cs="Times New Roman"/>
            <w:highlight w:val="yellow"/>
          </w:rPr>
          <w:t xml:space="preserve">online in </w:t>
        </w:r>
        <w:r w:rsidR="00CA5AED" w:rsidRPr="009374E5">
          <w:rPr>
            <w:rFonts w:asciiTheme="minorHAnsi" w:hAnsiTheme="minorHAnsi" w:cs="Times New Roman"/>
            <w:highlight w:val="yellow"/>
          </w:rPr>
          <w:t xml:space="preserve">Table </w:t>
        </w:r>
        <w:r w:rsidR="00CA5AED">
          <w:rPr>
            <w:rFonts w:asciiTheme="minorHAnsi" w:hAnsiTheme="minorHAnsi" w:cs="Times New Roman"/>
            <w:highlight w:val="yellow"/>
          </w:rPr>
          <w:t>2</w:t>
        </w:r>
      </w:ins>
      <w:r w:rsidR="009C5AEA">
        <w:rPr>
          <w:rFonts w:asciiTheme="minorHAnsi" w:hAnsiTheme="minorHAnsi" w:cs="Times New Roman"/>
          <w:color w:val="auto"/>
          <w:highlight w:val="yellow"/>
        </w:rPr>
        <w:t xml:space="preserve"> before use</w:t>
      </w:r>
      <w:r w:rsidR="003C0A0E" w:rsidRPr="00152E3B">
        <w:rPr>
          <w:rFonts w:asciiTheme="minorHAnsi" w:hAnsiTheme="minorHAnsi" w:cs="Times New Roman"/>
          <w:color w:val="auto"/>
          <w:highlight w:val="yellow"/>
        </w:rPr>
        <w:t>.</w:t>
      </w:r>
    </w:p>
    <w:p w14:paraId="5FC1B5D1" w14:textId="72876A90" w:rsidR="00243426" w:rsidRPr="005D6CE1" w:rsidDel="00401A56" w:rsidRDefault="00243426" w:rsidP="00243426">
      <w:pPr>
        <w:rPr>
          <w:del w:id="61" w:author="Tuo Wang [2]" w:date="2018-10-23T08:43:00Z"/>
          <w:rFonts w:asciiTheme="minorHAnsi" w:hAnsiTheme="minorHAnsi" w:cs="Times New Roman"/>
          <w:highlight w:val="yellow"/>
        </w:rPr>
      </w:pPr>
    </w:p>
    <w:p w14:paraId="6C6A8CCC" w14:textId="666F2BF9" w:rsidR="00243426" w:rsidRDefault="00A60370" w:rsidP="00DF7B25">
      <w:pPr>
        <w:jc w:val="left"/>
        <w:rPr>
          <w:rFonts w:asciiTheme="minorHAnsi" w:hAnsiTheme="minorHAnsi" w:cs="Times New Roman"/>
        </w:rPr>
      </w:pPr>
      <w:del w:id="62" w:author="Tuo Wang [2]" w:date="2018-10-23T08:43:00Z">
        <w:r w:rsidDel="00401A56">
          <w:rPr>
            <w:rFonts w:asciiTheme="minorHAnsi" w:hAnsiTheme="minorHAnsi" w:cs="Times New Roman"/>
          </w:rPr>
          <w:delText xml:space="preserve">     </w:delText>
        </w:r>
      </w:del>
      <w:del w:id="63" w:author="Tuo Wang [2]" w:date="2018-10-23T08:52:00Z">
        <w:r w:rsidDel="00CA5AED">
          <w:rPr>
            <w:rFonts w:asciiTheme="minorHAnsi" w:hAnsiTheme="minorHAnsi" w:cs="Times New Roman"/>
          </w:rPr>
          <w:delText xml:space="preserve">  </w:delText>
        </w:r>
      </w:del>
      <w:moveFromRangeStart w:id="64" w:author="Tuo Wang [2]" w:date="2018-10-23T08:42:00Z" w:name="move528047503"/>
      <w:moveFrom w:id="65" w:author="Tuo Wang [2]" w:date="2018-10-23T08:42:00Z">
        <w:r w:rsidDel="00401A56">
          <w:rPr>
            <w:rFonts w:asciiTheme="minorHAnsi" w:hAnsiTheme="minorHAnsi" w:cs="Times New Roman"/>
          </w:rPr>
          <w:t xml:space="preserve">           </w:t>
        </w:r>
        <w:r w:rsidR="00243426" w:rsidRPr="00B12AB3" w:rsidDel="00401A56">
          <w:rPr>
            <w:rFonts w:asciiTheme="minorHAnsi" w:hAnsiTheme="minorHAnsi" w:cs="Times New Roman"/>
          </w:rPr>
          <w:t xml:space="preserve">Table 1. </w:t>
        </w:r>
        <w:r w:rsidR="001A1283" w:rsidDel="00401A56">
          <w:rPr>
            <w:rFonts w:asciiTheme="minorHAnsi" w:hAnsiTheme="minorHAnsi" w:cs="Times New Roman"/>
          </w:rPr>
          <w:t>The composition</w:t>
        </w:r>
        <w:r w:rsidR="00243426" w:rsidRPr="00B12AB3" w:rsidDel="00401A56">
          <w:rPr>
            <w:rFonts w:asciiTheme="minorHAnsi" w:hAnsiTheme="minorHAnsi" w:cs="Times New Roman"/>
          </w:rPr>
          <w:t xml:space="preserve"> of </w:t>
        </w:r>
        <w:r w:rsidR="002D5004" w:rsidDel="00401A56">
          <w:rPr>
            <w:rFonts w:asciiTheme="minorHAnsi" w:hAnsiTheme="minorHAnsi" w:cs="Times New Roman"/>
          </w:rPr>
          <w:t>the</w:t>
        </w:r>
        <w:r w:rsidDel="00401A56">
          <w:rPr>
            <w:rFonts w:asciiTheme="minorHAnsi" w:hAnsiTheme="minorHAnsi" w:cs="Times New Roman"/>
          </w:rPr>
          <w:t xml:space="preserve"> minimal </w:t>
        </w:r>
        <w:r w:rsidR="00243426" w:rsidRPr="00B12AB3" w:rsidDel="00401A56">
          <w:rPr>
            <w:rFonts w:asciiTheme="minorHAnsi" w:hAnsiTheme="minorHAnsi" w:cs="Times New Roman"/>
          </w:rPr>
          <w:t>medium</w:t>
        </w:r>
        <w:r w:rsidR="00615F5B" w:rsidDel="00401A56">
          <w:rPr>
            <w:rFonts w:asciiTheme="minorHAnsi" w:hAnsiTheme="minorHAnsi" w:cs="Times New Roman"/>
          </w:rPr>
          <w:t xml:space="preserve"> </w:t>
        </w:r>
      </w:moveFrom>
      <w:moveFromRangeEnd w:id="64"/>
    </w:p>
    <w:p w14:paraId="7FDCD3EF" w14:textId="22037D70" w:rsidR="00BD7826" w:rsidDel="00401A56" w:rsidRDefault="00BD7826" w:rsidP="00DF7B25">
      <w:pPr>
        <w:jc w:val="left"/>
        <w:rPr>
          <w:del w:id="66" w:author="Tuo Wang [2]" w:date="2018-10-23T08:44:00Z"/>
          <w:rFonts w:asciiTheme="minorHAnsi" w:hAnsiTheme="minorHAnsi" w:cs="Times New Roman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2658"/>
        <w:gridCol w:w="1795"/>
      </w:tblGrid>
      <w:tr w:rsidR="00CB2778" w:rsidDel="00401A56" w14:paraId="6C750876" w14:textId="33A6EBD2" w:rsidTr="00CB2778">
        <w:trPr>
          <w:jc w:val="center"/>
          <w:del w:id="67" w:author="Tuo Wang [2]" w:date="2018-10-23T08:43:00Z"/>
        </w:trPr>
        <w:tc>
          <w:tcPr>
            <w:tcW w:w="4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482B" w14:textId="50FBF936" w:rsidR="00CB2778" w:rsidDel="00401A56" w:rsidRDefault="00CB2778" w:rsidP="001C32C4">
            <w:pPr>
              <w:jc w:val="center"/>
              <w:rPr>
                <w:del w:id="68" w:author="Tuo Wang [2]" w:date="2018-10-23T08:43:00Z"/>
                <w:rFonts w:asciiTheme="minorHAnsi" w:hAnsiTheme="minorHAnsi" w:cs="Times New Roman"/>
              </w:rPr>
            </w:pPr>
            <w:del w:id="69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Chemical name</w:delText>
              </w:r>
            </w:del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7FBF" w14:textId="73141230" w:rsidR="00CB2778" w:rsidDel="00401A56" w:rsidRDefault="00CB2778" w:rsidP="001C32C4">
            <w:pPr>
              <w:jc w:val="center"/>
              <w:rPr>
                <w:del w:id="70" w:author="Tuo Wang [2]" w:date="2018-10-23T08:43:00Z"/>
                <w:rFonts w:asciiTheme="minorHAnsi" w:hAnsiTheme="minorHAnsi" w:cs="Times New Roman"/>
              </w:rPr>
            </w:pPr>
            <w:del w:id="71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Chemical formula</w:delText>
              </w:r>
            </w:del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9CB267" w14:textId="093AE66F" w:rsidR="00CB2778" w:rsidDel="00401A56" w:rsidRDefault="00CB2778" w:rsidP="001C32C4">
            <w:pPr>
              <w:jc w:val="center"/>
              <w:rPr>
                <w:del w:id="72" w:author="Tuo Wang [2]" w:date="2018-10-23T08:43:00Z"/>
                <w:rFonts w:asciiTheme="minorHAnsi" w:hAnsiTheme="minorHAnsi" w:cs="Times New Roman"/>
              </w:rPr>
            </w:pPr>
            <w:del w:id="73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Concentration (grams per liter)</w:delText>
              </w:r>
            </w:del>
          </w:p>
        </w:tc>
      </w:tr>
      <w:tr w:rsidR="00CB2778" w:rsidDel="00401A56" w14:paraId="4D79E7D5" w14:textId="47E0B470" w:rsidTr="00CB2778">
        <w:trPr>
          <w:jc w:val="center"/>
          <w:del w:id="74" w:author="Tuo Wang [2]" w:date="2018-10-23T08:43:00Z"/>
        </w:trPr>
        <w:tc>
          <w:tcPr>
            <w:tcW w:w="4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5454D5" w14:textId="79445C4C" w:rsidR="00CB2778" w:rsidDel="00401A56" w:rsidRDefault="00CB2778" w:rsidP="001C32C4">
            <w:pPr>
              <w:jc w:val="center"/>
              <w:rPr>
                <w:del w:id="75" w:author="Tuo Wang [2]" w:date="2018-10-23T08:43:00Z"/>
                <w:rFonts w:asciiTheme="minorHAnsi" w:hAnsiTheme="minorHAnsi" w:cs="Times New Roman"/>
              </w:rPr>
            </w:pPr>
            <w:del w:id="76" w:author="Tuo Wang [2]" w:date="2018-10-23T08:43:00Z">
              <w:r w:rsidRPr="001F282E" w:rsidDel="00401A56">
                <w:rPr>
                  <w:rFonts w:asciiTheme="minorHAnsi" w:hAnsiTheme="minorHAnsi" w:cstheme="minorHAnsi"/>
                  <w:vertAlign w:val="superscript"/>
                </w:rPr>
                <w:delText>13</w:delText>
              </w:r>
              <w:r w:rsidRPr="001F282E" w:rsidDel="00401A56">
                <w:rPr>
                  <w:rFonts w:asciiTheme="minorHAnsi" w:hAnsiTheme="minorHAnsi" w:cstheme="minorHAnsi"/>
                </w:rPr>
                <w:delText>C-Glucose</w:delText>
              </w:r>
            </w:del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471525" w14:textId="7768E788" w:rsidR="00CB2778" w:rsidDel="00401A56" w:rsidRDefault="00CB2778" w:rsidP="001C32C4">
            <w:pPr>
              <w:jc w:val="center"/>
              <w:rPr>
                <w:del w:id="77" w:author="Tuo Wang [2]" w:date="2018-10-23T08:43:00Z"/>
                <w:rFonts w:asciiTheme="minorHAnsi" w:hAnsiTheme="minorHAnsi" w:cs="Times New Roman"/>
              </w:rPr>
            </w:pPr>
            <w:del w:id="78" w:author="Tuo Wang [2]" w:date="2018-10-23T08:43:00Z">
              <w:r w:rsidRPr="001F282E" w:rsidDel="00401A56">
                <w:rPr>
                  <w:rFonts w:asciiTheme="minorHAnsi" w:hAnsiTheme="minorHAnsi" w:cstheme="minorHAnsi"/>
                  <w:vertAlign w:val="superscript"/>
                </w:rPr>
                <w:delText>13</w:delText>
              </w:r>
              <w:r w:rsidRPr="001F282E" w:rsidDel="00401A56">
                <w:rPr>
                  <w:rFonts w:asciiTheme="minorHAnsi" w:hAnsiTheme="minorHAnsi" w:cstheme="minorHAnsi"/>
                </w:rPr>
                <w:delText>Glucose</w:delText>
              </w:r>
            </w:del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02F4E6" w14:textId="24937448" w:rsidR="00CB2778" w:rsidDel="00401A56" w:rsidRDefault="00CB2778" w:rsidP="001C32C4">
            <w:pPr>
              <w:jc w:val="center"/>
              <w:rPr>
                <w:del w:id="79" w:author="Tuo Wang [2]" w:date="2018-10-23T08:43:00Z"/>
                <w:rFonts w:asciiTheme="minorHAnsi" w:hAnsiTheme="minorHAnsi" w:cs="Times New Roman"/>
              </w:rPr>
            </w:pPr>
            <w:del w:id="80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1</w:delText>
              </w:r>
              <w:r w:rsidDel="00401A56">
                <w:rPr>
                  <w:rFonts w:asciiTheme="minorHAnsi" w:hAnsiTheme="minorHAnsi" w:cstheme="minorHAnsi"/>
                </w:rPr>
                <w:delText>0</w:delText>
              </w:r>
              <w:r w:rsidRPr="001F282E" w:rsidDel="00401A56">
                <w:rPr>
                  <w:rFonts w:asciiTheme="minorHAnsi" w:hAnsiTheme="minorHAnsi" w:cstheme="minorHAnsi"/>
                </w:rPr>
                <w:delText>.0 g</w:delText>
              </w:r>
            </w:del>
          </w:p>
        </w:tc>
      </w:tr>
      <w:tr w:rsidR="00CB2778" w:rsidDel="00401A56" w14:paraId="66D30171" w14:textId="5F31AF69" w:rsidTr="00CB2778">
        <w:trPr>
          <w:jc w:val="center"/>
          <w:del w:id="81" w:author="Tuo Wang [2]" w:date="2018-10-23T08:43:00Z"/>
        </w:trPr>
        <w:tc>
          <w:tcPr>
            <w:tcW w:w="4817" w:type="dxa"/>
            <w:tcBorders>
              <w:right w:val="single" w:sz="4" w:space="0" w:color="auto"/>
            </w:tcBorders>
            <w:vAlign w:val="center"/>
          </w:tcPr>
          <w:p w14:paraId="4C53EBF7" w14:textId="482F96A9" w:rsidR="00CB2778" w:rsidDel="00401A56" w:rsidRDefault="00CB2778" w:rsidP="001C32C4">
            <w:pPr>
              <w:jc w:val="center"/>
              <w:rPr>
                <w:del w:id="82" w:author="Tuo Wang [2]" w:date="2018-10-23T08:43:00Z"/>
                <w:rFonts w:asciiTheme="minorHAnsi" w:hAnsiTheme="minorHAnsi" w:cs="Times New Roman"/>
              </w:rPr>
            </w:pPr>
            <w:del w:id="83" w:author="Tuo Wang [2]" w:date="2018-10-23T08:43:00Z">
              <w:r w:rsidRPr="001F282E" w:rsidDel="00401A56">
                <w:rPr>
                  <w:rFonts w:asciiTheme="minorHAnsi" w:hAnsiTheme="minorHAnsi" w:cstheme="minorHAnsi"/>
                  <w:vertAlign w:val="superscript"/>
                </w:rPr>
                <w:delText>15</w:delText>
              </w:r>
              <w:r w:rsidRPr="001F282E" w:rsidDel="00401A56">
                <w:rPr>
                  <w:rFonts w:asciiTheme="minorHAnsi" w:hAnsiTheme="minorHAnsi" w:cstheme="minorHAnsi"/>
                </w:rPr>
                <w:delText>N- Sodium Nitrate</w:delText>
              </w:r>
            </w:del>
          </w:p>
        </w:tc>
        <w:tc>
          <w:tcPr>
            <w:tcW w:w="2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039DF" w14:textId="6FE94998" w:rsidR="00CB2778" w:rsidDel="00401A56" w:rsidRDefault="00CB2778" w:rsidP="001C32C4">
            <w:pPr>
              <w:jc w:val="center"/>
              <w:rPr>
                <w:del w:id="84" w:author="Tuo Wang [2]" w:date="2018-10-23T08:43:00Z"/>
                <w:rFonts w:asciiTheme="minorHAnsi" w:hAnsiTheme="minorHAnsi" w:cs="Times New Roman"/>
              </w:rPr>
            </w:pPr>
            <w:del w:id="85" w:author="Tuo Wang [2]" w:date="2018-10-23T08:43:00Z">
              <w:r w:rsidRPr="001F282E" w:rsidDel="00401A56">
                <w:rPr>
                  <w:rFonts w:asciiTheme="minorHAnsi" w:hAnsiTheme="minorHAnsi" w:cstheme="minorHAnsi"/>
                  <w:vertAlign w:val="superscript"/>
                </w:rPr>
                <w:delText>15</w:delText>
              </w:r>
              <w:r w:rsidRPr="001F282E" w:rsidDel="00401A56">
                <w:rPr>
                  <w:rFonts w:asciiTheme="minorHAnsi" w:hAnsiTheme="minorHAnsi" w:cstheme="minorHAnsi"/>
                </w:rPr>
                <w:delText>NaNO</w:delText>
              </w:r>
              <w:r w:rsidRPr="004365AC" w:rsidDel="00401A56">
                <w:rPr>
                  <w:rFonts w:asciiTheme="minorHAnsi" w:hAnsiTheme="minorHAnsi" w:cstheme="minorHAnsi"/>
                  <w:vertAlign w:val="subscript"/>
                </w:rPr>
                <w:delText>3</w:delText>
              </w:r>
            </w:del>
          </w:p>
        </w:tc>
        <w:tc>
          <w:tcPr>
            <w:tcW w:w="1795" w:type="dxa"/>
            <w:tcBorders>
              <w:left w:val="single" w:sz="4" w:space="0" w:color="auto"/>
            </w:tcBorders>
            <w:vAlign w:val="center"/>
          </w:tcPr>
          <w:p w14:paraId="1A09035F" w14:textId="3A0EA737" w:rsidR="00CB2778" w:rsidDel="00401A56" w:rsidRDefault="00CB2778" w:rsidP="001C32C4">
            <w:pPr>
              <w:jc w:val="center"/>
              <w:rPr>
                <w:del w:id="86" w:author="Tuo Wang [2]" w:date="2018-10-23T08:43:00Z"/>
                <w:rFonts w:asciiTheme="minorHAnsi" w:hAnsiTheme="minorHAnsi" w:cs="Times New Roman"/>
              </w:rPr>
            </w:pPr>
            <w:del w:id="87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6</w:delText>
              </w:r>
              <w:r w:rsidDel="00401A56">
                <w:rPr>
                  <w:rFonts w:asciiTheme="minorHAnsi" w:hAnsiTheme="minorHAnsi" w:cstheme="minorHAnsi"/>
                </w:rPr>
                <w:delText>.0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g</w:delText>
              </w:r>
            </w:del>
          </w:p>
        </w:tc>
      </w:tr>
      <w:tr w:rsidR="00CB2778" w:rsidDel="00401A56" w14:paraId="1741E227" w14:textId="2C4025F5" w:rsidTr="00CB2778">
        <w:trPr>
          <w:jc w:val="center"/>
          <w:del w:id="88" w:author="Tuo Wang [2]" w:date="2018-10-23T08:43:00Z"/>
        </w:trPr>
        <w:tc>
          <w:tcPr>
            <w:tcW w:w="4817" w:type="dxa"/>
            <w:tcBorders>
              <w:right w:val="single" w:sz="4" w:space="0" w:color="auto"/>
            </w:tcBorders>
            <w:vAlign w:val="center"/>
          </w:tcPr>
          <w:p w14:paraId="2516369C" w14:textId="1BDCF593" w:rsidR="00CB2778" w:rsidDel="00401A56" w:rsidRDefault="00CB2778" w:rsidP="001C32C4">
            <w:pPr>
              <w:jc w:val="center"/>
              <w:rPr>
                <w:del w:id="89" w:author="Tuo Wang [2]" w:date="2018-10-23T08:43:00Z"/>
                <w:rFonts w:asciiTheme="minorHAnsi" w:hAnsiTheme="minorHAnsi" w:cs="Times New Roman"/>
              </w:rPr>
            </w:pPr>
            <w:del w:id="90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Potassium Ch</w:delText>
              </w:r>
              <w:r w:rsidDel="00401A56">
                <w:rPr>
                  <w:rFonts w:asciiTheme="minorHAnsi" w:hAnsiTheme="minorHAnsi" w:cstheme="minorHAnsi"/>
                </w:rPr>
                <w:delText>l</w:delText>
              </w:r>
              <w:r w:rsidRPr="001F282E" w:rsidDel="00401A56">
                <w:rPr>
                  <w:rFonts w:asciiTheme="minorHAnsi" w:hAnsiTheme="minorHAnsi" w:cstheme="minorHAnsi"/>
                </w:rPr>
                <w:delText>oride</w:delText>
              </w:r>
            </w:del>
          </w:p>
        </w:tc>
        <w:tc>
          <w:tcPr>
            <w:tcW w:w="2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9D789" w14:textId="6F1546BF" w:rsidR="00CB2778" w:rsidDel="00401A56" w:rsidRDefault="00CB2778" w:rsidP="001C32C4">
            <w:pPr>
              <w:jc w:val="center"/>
              <w:rPr>
                <w:del w:id="91" w:author="Tuo Wang [2]" w:date="2018-10-23T08:43:00Z"/>
                <w:rFonts w:asciiTheme="minorHAnsi" w:hAnsiTheme="minorHAnsi" w:cs="Times New Roman"/>
              </w:rPr>
            </w:pPr>
            <w:del w:id="92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KCl</w:delText>
              </w:r>
            </w:del>
          </w:p>
        </w:tc>
        <w:tc>
          <w:tcPr>
            <w:tcW w:w="1795" w:type="dxa"/>
            <w:tcBorders>
              <w:left w:val="single" w:sz="4" w:space="0" w:color="auto"/>
            </w:tcBorders>
            <w:vAlign w:val="center"/>
          </w:tcPr>
          <w:p w14:paraId="260E8CF2" w14:textId="4BBCFCEE" w:rsidR="00CB2778" w:rsidDel="00401A56" w:rsidRDefault="00CB2778" w:rsidP="001C32C4">
            <w:pPr>
              <w:jc w:val="center"/>
              <w:rPr>
                <w:del w:id="93" w:author="Tuo Wang [2]" w:date="2018-10-23T08:43:00Z"/>
                <w:rFonts w:asciiTheme="minorHAnsi" w:hAnsiTheme="minorHAnsi" w:cs="Times New Roman"/>
              </w:rPr>
            </w:pPr>
            <w:del w:id="94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0.52 g</w:delText>
              </w:r>
            </w:del>
          </w:p>
        </w:tc>
      </w:tr>
      <w:tr w:rsidR="00CB2778" w:rsidDel="00401A56" w14:paraId="05339528" w14:textId="52B6436F" w:rsidTr="00CB2778">
        <w:trPr>
          <w:jc w:val="center"/>
          <w:del w:id="95" w:author="Tuo Wang [2]" w:date="2018-10-23T08:43:00Z"/>
        </w:trPr>
        <w:tc>
          <w:tcPr>
            <w:tcW w:w="4817" w:type="dxa"/>
            <w:tcBorders>
              <w:right w:val="single" w:sz="4" w:space="0" w:color="auto"/>
            </w:tcBorders>
            <w:vAlign w:val="center"/>
          </w:tcPr>
          <w:p w14:paraId="395FD6DA" w14:textId="081ABCBC" w:rsidR="00CB2778" w:rsidDel="00401A56" w:rsidRDefault="00CB2778" w:rsidP="001C32C4">
            <w:pPr>
              <w:jc w:val="center"/>
              <w:rPr>
                <w:del w:id="96" w:author="Tuo Wang [2]" w:date="2018-10-23T08:43:00Z"/>
                <w:rFonts w:asciiTheme="minorHAnsi" w:hAnsiTheme="minorHAnsi" w:cs="Times New Roman"/>
              </w:rPr>
            </w:pPr>
            <w:del w:id="97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Monopotassium Phosphate</w:delText>
              </w:r>
            </w:del>
          </w:p>
        </w:tc>
        <w:tc>
          <w:tcPr>
            <w:tcW w:w="2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23480" w14:textId="786E5D5E" w:rsidR="00CB2778" w:rsidDel="00401A56" w:rsidRDefault="00CB2778" w:rsidP="001C32C4">
            <w:pPr>
              <w:jc w:val="center"/>
              <w:rPr>
                <w:del w:id="98" w:author="Tuo Wang [2]" w:date="2018-10-23T08:43:00Z"/>
                <w:rFonts w:asciiTheme="minorHAnsi" w:hAnsiTheme="minorHAnsi" w:cs="Times New Roman"/>
              </w:rPr>
            </w:pPr>
            <w:del w:id="99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KH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PO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4</w:delText>
              </w:r>
            </w:del>
          </w:p>
        </w:tc>
        <w:tc>
          <w:tcPr>
            <w:tcW w:w="1795" w:type="dxa"/>
            <w:tcBorders>
              <w:left w:val="single" w:sz="4" w:space="0" w:color="auto"/>
            </w:tcBorders>
            <w:vAlign w:val="center"/>
          </w:tcPr>
          <w:p w14:paraId="3164DB08" w14:textId="639127F1" w:rsidR="00CB2778" w:rsidDel="00401A56" w:rsidRDefault="00CB2778" w:rsidP="001C32C4">
            <w:pPr>
              <w:jc w:val="center"/>
              <w:rPr>
                <w:del w:id="100" w:author="Tuo Wang [2]" w:date="2018-10-23T08:43:00Z"/>
                <w:rFonts w:asciiTheme="minorHAnsi" w:hAnsiTheme="minorHAnsi" w:cs="Times New Roman"/>
              </w:rPr>
            </w:pPr>
            <w:del w:id="101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0.815 g</w:delText>
              </w:r>
            </w:del>
          </w:p>
        </w:tc>
      </w:tr>
      <w:tr w:rsidR="00CB2778" w:rsidDel="00401A56" w14:paraId="0C2E6924" w14:textId="42C80CA7" w:rsidTr="00CB2778">
        <w:trPr>
          <w:jc w:val="center"/>
          <w:del w:id="102" w:author="Tuo Wang [2]" w:date="2018-10-23T08:43:00Z"/>
        </w:trPr>
        <w:tc>
          <w:tcPr>
            <w:tcW w:w="4817" w:type="dxa"/>
            <w:tcBorders>
              <w:right w:val="single" w:sz="4" w:space="0" w:color="auto"/>
            </w:tcBorders>
            <w:vAlign w:val="center"/>
          </w:tcPr>
          <w:p w14:paraId="0BA27277" w14:textId="5221CB2C" w:rsidR="00CB2778" w:rsidDel="00401A56" w:rsidRDefault="00CB2778" w:rsidP="001C32C4">
            <w:pPr>
              <w:jc w:val="center"/>
              <w:rPr>
                <w:del w:id="103" w:author="Tuo Wang [2]" w:date="2018-10-23T08:43:00Z"/>
                <w:rFonts w:asciiTheme="minorHAnsi" w:hAnsiTheme="minorHAnsi" w:cs="Times New Roman"/>
              </w:rPr>
            </w:pPr>
            <w:del w:id="104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Dipotassium Phosphate</w:delText>
              </w:r>
            </w:del>
          </w:p>
        </w:tc>
        <w:tc>
          <w:tcPr>
            <w:tcW w:w="26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DEC7C" w14:textId="5B7EBEB2" w:rsidR="00CB2778" w:rsidDel="00401A56" w:rsidRDefault="00CB2778" w:rsidP="001C32C4">
            <w:pPr>
              <w:jc w:val="center"/>
              <w:rPr>
                <w:del w:id="105" w:author="Tuo Wang [2]" w:date="2018-10-23T08:43:00Z"/>
                <w:rFonts w:asciiTheme="minorHAnsi" w:hAnsiTheme="minorHAnsi" w:cs="Times New Roman"/>
              </w:rPr>
            </w:pPr>
            <w:del w:id="106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K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HPO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4</w:delText>
              </w:r>
            </w:del>
          </w:p>
        </w:tc>
        <w:tc>
          <w:tcPr>
            <w:tcW w:w="1795" w:type="dxa"/>
            <w:tcBorders>
              <w:left w:val="single" w:sz="4" w:space="0" w:color="auto"/>
            </w:tcBorders>
            <w:vAlign w:val="center"/>
          </w:tcPr>
          <w:p w14:paraId="1B36462A" w14:textId="516C4CB8" w:rsidR="00CB2778" w:rsidDel="00401A56" w:rsidRDefault="00CB2778" w:rsidP="001C32C4">
            <w:pPr>
              <w:jc w:val="center"/>
              <w:rPr>
                <w:del w:id="107" w:author="Tuo Wang [2]" w:date="2018-10-23T08:43:00Z"/>
                <w:rFonts w:asciiTheme="minorHAnsi" w:hAnsiTheme="minorHAnsi" w:cs="Times New Roman"/>
              </w:rPr>
            </w:pPr>
            <w:del w:id="108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1</w:delText>
              </w:r>
              <w:r w:rsidDel="00401A56">
                <w:rPr>
                  <w:rFonts w:asciiTheme="minorHAnsi" w:hAnsiTheme="minorHAnsi" w:cstheme="minorHAnsi"/>
                </w:rPr>
                <w:delText>.</w:delText>
              </w:r>
              <w:r w:rsidRPr="001F282E" w:rsidDel="00401A56">
                <w:rPr>
                  <w:rFonts w:asciiTheme="minorHAnsi" w:hAnsiTheme="minorHAnsi" w:cstheme="minorHAnsi"/>
                </w:rPr>
                <w:delText>045 g</w:delText>
              </w:r>
            </w:del>
          </w:p>
        </w:tc>
      </w:tr>
      <w:tr w:rsidR="00CB2778" w:rsidDel="00401A56" w14:paraId="3B128D6F" w14:textId="43A1D971" w:rsidTr="00CB2778">
        <w:trPr>
          <w:jc w:val="center"/>
          <w:del w:id="109" w:author="Tuo Wang [2]" w:date="2018-10-23T08:43:00Z"/>
        </w:trPr>
        <w:tc>
          <w:tcPr>
            <w:tcW w:w="48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9EDDBB" w14:textId="2D717D7C" w:rsidR="00CB2778" w:rsidDel="00401A56" w:rsidRDefault="00CB2778" w:rsidP="001C32C4">
            <w:pPr>
              <w:jc w:val="center"/>
              <w:rPr>
                <w:del w:id="110" w:author="Tuo Wang [2]" w:date="2018-10-23T08:43:00Z"/>
                <w:rFonts w:asciiTheme="minorHAnsi" w:hAnsiTheme="minorHAnsi" w:cs="Times New Roman"/>
              </w:rPr>
            </w:pPr>
            <w:del w:id="111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Magnesium Sulfate Heptahydrate</w:delText>
              </w:r>
            </w:del>
          </w:p>
        </w:tc>
        <w:tc>
          <w:tcPr>
            <w:tcW w:w="2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319E" w14:textId="5538CF52" w:rsidR="00CB2778" w:rsidDel="00401A56" w:rsidRDefault="00CB2778" w:rsidP="001C32C4">
            <w:pPr>
              <w:jc w:val="center"/>
              <w:rPr>
                <w:del w:id="112" w:author="Tuo Wang [2]" w:date="2018-10-23T08:43:00Z"/>
                <w:rFonts w:asciiTheme="minorHAnsi" w:hAnsiTheme="minorHAnsi" w:cs="Times New Roman"/>
              </w:rPr>
            </w:pPr>
            <w:del w:id="113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MgSO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4</w:delText>
              </w:r>
              <w:r w:rsidRPr="000528C7" w:rsidDel="00401A56">
                <w:rPr>
                  <w:rFonts w:asciiTheme="minorHAnsi" w:hAnsiTheme="minorHAnsi" w:cstheme="minorHAnsi" w:hint="eastAsia"/>
                </w:rPr>
                <w:delText>·</w:delText>
              </w:r>
              <w:r w:rsidRPr="001F282E" w:rsidDel="00401A56">
                <w:rPr>
                  <w:rFonts w:asciiTheme="minorHAnsi" w:hAnsiTheme="minorHAnsi" w:cstheme="minorHAnsi"/>
                </w:rPr>
                <w:delText>7H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O</w:delText>
              </w:r>
            </w:del>
          </w:p>
        </w:tc>
        <w:tc>
          <w:tcPr>
            <w:tcW w:w="1795" w:type="dxa"/>
            <w:tcBorders>
              <w:left w:val="single" w:sz="4" w:space="0" w:color="auto"/>
            </w:tcBorders>
            <w:vAlign w:val="center"/>
          </w:tcPr>
          <w:p w14:paraId="17553658" w14:textId="7C0E1754" w:rsidR="00CB2778" w:rsidDel="00401A56" w:rsidRDefault="00CB2778" w:rsidP="001C32C4">
            <w:pPr>
              <w:jc w:val="center"/>
              <w:rPr>
                <w:del w:id="114" w:author="Tuo Wang [2]" w:date="2018-10-23T08:43:00Z"/>
                <w:rFonts w:asciiTheme="minorHAnsi" w:hAnsiTheme="minorHAnsi" w:cs="Times New Roman"/>
              </w:rPr>
            </w:pPr>
            <w:del w:id="115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0.52 g</w:delText>
              </w:r>
            </w:del>
          </w:p>
        </w:tc>
      </w:tr>
    </w:tbl>
    <w:p w14:paraId="30CB3807" w14:textId="7AEFFC76" w:rsidR="00CB2778" w:rsidDel="00401A56" w:rsidRDefault="00CB2778" w:rsidP="00AC7488">
      <w:pPr>
        <w:rPr>
          <w:del w:id="116" w:author="Tuo Wang [2]" w:date="2018-10-23T08:44:00Z"/>
          <w:rFonts w:asciiTheme="minorHAnsi" w:hAnsiTheme="minorHAnsi" w:cs="Times New Roman"/>
        </w:rPr>
      </w:pPr>
    </w:p>
    <w:p w14:paraId="34450FA2" w14:textId="52403E73" w:rsidR="001C32C4" w:rsidDel="00401A56" w:rsidRDefault="001C32C4" w:rsidP="00AC7488">
      <w:pPr>
        <w:rPr>
          <w:moveFrom w:id="117" w:author="Tuo Wang [2]" w:date="2018-10-23T08:43:00Z"/>
          <w:rFonts w:asciiTheme="minorHAnsi" w:hAnsiTheme="minorHAnsi" w:cs="Times New Roman"/>
          <w:b/>
          <w:highlight w:val="yellow"/>
        </w:rPr>
      </w:pPr>
      <w:moveFromRangeStart w:id="118" w:author="Tuo Wang [2]" w:date="2018-10-23T08:43:00Z" w:name="move528047531"/>
      <w:moveFrom w:id="119" w:author="Tuo Wang [2]" w:date="2018-10-23T08:43:00Z">
        <w:r w:rsidRPr="00B12AB3" w:rsidDel="00401A56">
          <w:rPr>
            <w:rFonts w:asciiTheme="minorHAnsi" w:hAnsiTheme="minorHAnsi" w:cs="Times New Roman"/>
          </w:rPr>
          <w:t xml:space="preserve">Table </w:t>
        </w:r>
        <w:r w:rsidDel="00401A56">
          <w:rPr>
            <w:rFonts w:asciiTheme="minorHAnsi" w:hAnsiTheme="minorHAnsi" w:cs="Times New Roman"/>
          </w:rPr>
          <w:t>2</w:t>
        </w:r>
        <w:r w:rsidRPr="00B12AB3" w:rsidDel="00401A56">
          <w:rPr>
            <w:rFonts w:asciiTheme="minorHAnsi" w:hAnsiTheme="minorHAnsi" w:cs="Times New Roman"/>
          </w:rPr>
          <w:t xml:space="preserve">. </w:t>
        </w:r>
        <w:r w:rsidR="001A1283" w:rsidDel="00401A56">
          <w:rPr>
            <w:rFonts w:asciiTheme="minorHAnsi" w:hAnsiTheme="minorHAnsi" w:cs="Times New Roman"/>
          </w:rPr>
          <w:t>The composition</w:t>
        </w:r>
        <w:r w:rsidRPr="00B12AB3" w:rsidDel="00401A56">
          <w:rPr>
            <w:rFonts w:asciiTheme="minorHAnsi" w:hAnsiTheme="minorHAnsi" w:cs="Times New Roman"/>
          </w:rPr>
          <w:t xml:space="preserve"> of</w:t>
        </w:r>
        <w:r w:rsidDel="00401A56">
          <w:rPr>
            <w:rFonts w:asciiTheme="minorHAnsi" w:hAnsiTheme="minorHAnsi" w:cs="Times New Roman"/>
          </w:rPr>
          <w:t xml:space="preserve"> the trace</w:t>
        </w:r>
        <w:r w:rsidR="00745507" w:rsidDel="00401A56">
          <w:rPr>
            <w:rFonts w:asciiTheme="minorHAnsi" w:hAnsiTheme="minorHAnsi" w:cs="Times New Roman" w:hint="eastAsia"/>
            <w:lang w:eastAsia="zh-CN"/>
          </w:rPr>
          <w:t>-</w:t>
        </w:r>
        <w:r w:rsidDel="00401A56">
          <w:rPr>
            <w:rFonts w:asciiTheme="minorHAnsi" w:hAnsiTheme="minorHAnsi" w:cs="Times New Roman"/>
          </w:rPr>
          <w:t>element solution (concentrated).</w:t>
        </w:r>
      </w:moveFrom>
    </w:p>
    <w:moveFromRangeEnd w:id="118"/>
    <w:p w14:paraId="354015EC" w14:textId="7695E04A" w:rsidR="001C32C4" w:rsidRDefault="001C32C4" w:rsidP="00AC7488">
      <w:pPr>
        <w:rPr>
          <w:rFonts w:asciiTheme="minorHAnsi" w:hAnsiTheme="minorHAnsi" w:cs="Times New Roman"/>
          <w:b/>
          <w:highlight w:val="yellow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2600"/>
        <w:gridCol w:w="1611"/>
      </w:tblGrid>
      <w:tr w:rsidR="00CB2778" w:rsidDel="00401A56" w14:paraId="33AB83DE" w14:textId="57C90BE1" w:rsidTr="00CB2778">
        <w:trPr>
          <w:jc w:val="center"/>
          <w:del w:id="120" w:author="Tuo Wang [2]" w:date="2018-10-23T08:43:00Z"/>
        </w:trPr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6FA83" w14:textId="67A6314E" w:rsidR="00CB2778" w:rsidRPr="001F282E" w:rsidDel="00401A56" w:rsidRDefault="00CB2778" w:rsidP="001C32C4">
            <w:pPr>
              <w:jc w:val="center"/>
              <w:rPr>
                <w:del w:id="121" w:author="Tuo Wang [2]" w:date="2018-10-23T08:43:00Z"/>
                <w:rFonts w:asciiTheme="minorHAnsi" w:hAnsiTheme="minorHAnsi" w:cstheme="minorHAnsi"/>
              </w:rPr>
            </w:pPr>
            <w:del w:id="122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Chemical name</w:delText>
              </w:r>
            </w:del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2F89" w14:textId="6DBE784A" w:rsidR="00CB2778" w:rsidRPr="001F282E" w:rsidDel="00401A56" w:rsidRDefault="00CB2778" w:rsidP="001C32C4">
            <w:pPr>
              <w:jc w:val="center"/>
              <w:rPr>
                <w:del w:id="123" w:author="Tuo Wang [2]" w:date="2018-10-23T08:43:00Z"/>
                <w:rFonts w:asciiTheme="minorHAnsi" w:hAnsiTheme="minorHAnsi" w:cstheme="minorHAnsi"/>
              </w:rPr>
            </w:pPr>
            <w:del w:id="124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Chemical formula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D5A3C" w14:textId="3F19B1DC" w:rsidR="00CB2778" w:rsidDel="00401A56" w:rsidRDefault="00CB2778" w:rsidP="001C32C4">
            <w:pPr>
              <w:jc w:val="center"/>
              <w:rPr>
                <w:del w:id="125" w:author="Tuo Wang [2]" w:date="2018-10-23T08:43:00Z"/>
                <w:rFonts w:asciiTheme="minorHAnsi" w:hAnsiTheme="minorHAnsi" w:cstheme="minorHAnsi"/>
              </w:rPr>
            </w:pPr>
            <w:del w:id="126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Concentration (</w:delText>
              </w:r>
              <w:r w:rsidDel="00401A56">
                <w:rPr>
                  <w:rFonts w:asciiTheme="minorHAnsi" w:hAnsiTheme="minorHAnsi" w:cstheme="minorHAnsi"/>
                </w:rPr>
                <w:delText>g/L</w:delText>
              </w:r>
              <w:r w:rsidRPr="001F282E" w:rsidDel="00401A56">
                <w:rPr>
                  <w:rFonts w:asciiTheme="minorHAnsi" w:hAnsiTheme="minorHAnsi" w:cstheme="minorHAnsi"/>
                </w:rPr>
                <w:delText>)</w:delText>
              </w:r>
            </w:del>
          </w:p>
        </w:tc>
      </w:tr>
      <w:tr w:rsidR="00CB2778" w:rsidDel="00401A56" w14:paraId="38121628" w14:textId="3272DFE9" w:rsidTr="00CB2778">
        <w:trPr>
          <w:jc w:val="center"/>
          <w:del w:id="127" w:author="Tuo Wang [2]" w:date="2018-10-23T08:43:00Z"/>
        </w:trPr>
        <w:tc>
          <w:tcPr>
            <w:tcW w:w="5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12D734D" w14:textId="56D9911A" w:rsidR="00CB2778" w:rsidDel="00401A56" w:rsidRDefault="00CB2778" w:rsidP="001C32C4">
            <w:pPr>
              <w:jc w:val="center"/>
              <w:rPr>
                <w:del w:id="128" w:author="Tuo Wang [2]" w:date="2018-10-23T08:43:00Z"/>
                <w:rFonts w:asciiTheme="minorHAnsi" w:hAnsiTheme="minorHAnsi" w:cs="Times New Roman"/>
              </w:rPr>
            </w:pPr>
            <w:del w:id="129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Zinc Sulfate Heptahydrate</w:delText>
              </w:r>
            </w:del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D3479" w14:textId="73A06E88" w:rsidR="00CB2778" w:rsidDel="00401A56" w:rsidRDefault="00CB2778" w:rsidP="001C32C4">
            <w:pPr>
              <w:jc w:val="center"/>
              <w:rPr>
                <w:del w:id="130" w:author="Tuo Wang [2]" w:date="2018-10-23T08:43:00Z"/>
                <w:rFonts w:asciiTheme="minorHAnsi" w:hAnsiTheme="minorHAnsi" w:cs="Times New Roman"/>
              </w:rPr>
            </w:pPr>
            <w:del w:id="131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ZnSO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4</w:delText>
              </w:r>
              <w:r w:rsidRPr="000528C7" w:rsidDel="00401A56">
                <w:rPr>
                  <w:rFonts w:asciiTheme="minorHAnsi" w:hAnsiTheme="minorHAnsi" w:cstheme="minorHAnsi" w:hint="eastAsia"/>
                </w:rPr>
                <w:delText>·</w:delText>
              </w:r>
              <w:r w:rsidRPr="001F282E" w:rsidDel="00401A56">
                <w:rPr>
                  <w:rFonts w:asciiTheme="minorHAnsi" w:hAnsiTheme="minorHAnsi" w:cstheme="minorHAnsi"/>
                </w:rPr>
                <w:delText>7H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O</w:delText>
              </w:r>
            </w:del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C30E8D" w14:textId="6CBD3A4F" w:rsidR="00CB2778" w:rsidDel="00401A56" w:rsidRDefault="00CB2778" w:rsidP="001C32C4">
            <w:pPr>
              <w:jc w:val="center"/>
              <w:rPr>
                <w:del w:id="132" w:author="Tuo Wang [2]" w:date="2018-10-23T08:43:00Z"/>
                <w:rFonts w:asciiTheme="minorHAnsi" w:hAnsiTheme="minorHAnsi" w:cs="Times New Roman"/>
              </w:rPr>
            </w:pPr>
            <w:del w:id="133" w:author="Tuo Wang [2]" w:date="2018-10-23T08:43:00Z">
              <w:r w:rsidDel="00401A56">
                <w:rPr>
                  <w:rFonts w:asciiTheme="minorHAnsi" w:hAnsiTheme="minorHAnsi" w:cstheme="minorHAnsi"/>
                </w:rPr>
                <w:delText>22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g</w:delText>
              </w:r>
            </w:del>
          </w:p>
        </w:tc>
      </w:tr>
      <w:tr w:rsidR="00CB2778" w:rsidDel="00401A56" w14:paraId="6EA74674" w14:textId="2C267FF4" w:rsidTr="00CB2778">
        <w:trPr>
          <w:jc w:val="center"/>
          <w:del w:id="134" w:author="Tuo Wang [2]" w:date="2018-10-23T08:43:00Z"/>
        </w:trPr>
        <w:tc>
          <w:tcPr>
            <w:tcW w:w="5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40E301" w14:textId="7C04C72E" w:rsidR="00CB2778" w:rsidDel="00401A56" w:rsidRDefault="00CB2778" w:rsidP="001C32C4">
            <w:pPr>
              <w:jc w:val="center"/>
              <w:rPr>
                <w:del w:id="135" w:author="Tuo Wang [2]" w:date="2018-10-23T08:43:00Z"/>
                <w:rFonts w:asciiTheme="minorHAnsi" w:hAnsiTheme="minorHAnsi" w:cs="Times New Roman"/>
              </w:rPr>
            </w:pPr>
            <w:del w:id="136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Boric acid</w:delText>
              </w:r>
            </w:del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515EB4" w14:textId="5E5A323C" w:rsidR="00CB2778" w:rsidDel="00401A56" w:rsidRDefault="00CB2778" w:rsidP="001C32C4">
            <w:pPr>
              <w:jc w:val="center"/>
              <w:rPr>
                <w:del w:id="137" w:author="Tuo Wang [2]" w:date="2018-10-23T08:43:00Z"/>
                <w:rFonts w:asciiTheme="minorHAnsi" w:hAnsiTheme="minorHAnsi" w:cs="Times New Roman"/>
              </w:rPr>
            </w:pPr>
            <w:del w:id="138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3</w:delText>
              </w:r>
              <w:r w:rsidRPr="001F282E" w:rsidDel="00401A56">
                <w:rPr>
                  <w:rFonts w:asciiTheme="minorHAnsi" w:hAnsiTheme="minorHAnsi" w:cstheme="minorHAnsi"/>
                </w:rPr>
                <w:delText>BO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3</w:delText>
              </w:r>
            </w:del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18AAE1DB" w14:textId="454611D2" w:rsidR="00CB2778" w:rsidDel="00401A56" w:rsidRDefault="00CB2778" w:rsidP="001C32C4">
            <w:pPr>
              <w:jc w:val="center"/>
              <w:rPr>
                <w:del w:id="139" w:author="Tuo Wang [2]" w:date="2018-10-23T08:43:00Z"/>
                <w:rFonts w:asciiTheme="minorHAnsi" w:hAnsiTheme="minorHAnsi" w:cs="Times New Roman"/>
              </w:rPr>
            </w:pPr>
            <w:del w:id="140" w:author="Tuo Wang [2]" w:date="2018-10-23T08:43:00Z">
              <w:r w:rsidDel="00401A56">
                <w:rPr>
                  <w:rFonts w:asciiTheme="minorHAnsi" w:hAnsiTheme="minorHAnsi" w:cstheme="minorHAnsi"/>
                </w:rPr>
                <w:delText>11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g</w:delText>
              </w:r>
            </w:del>
          </w:p>
        </w:tc>
      </w:tr>
      <w:tr w:rsidR="00CB2778" w:rsidDel="00401A56" w14:paraId="00AE6F06" w14:textId="7E71A0B2" w:rsidTr="00CB2778">
        <w:trPr>
          <w:jc w:val="center"/>
          <w:del w:id="141" w:author="Tuo Wang [2]" w:date="2018-10-23T08:43:00Z"/>
        </w:trPr>
        <w:tc>
          <w:tcPr>
            <w:tcW w:w="5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D97291" w14:textId="5C07853C" w:rsidR="00CB2778" w:rsidDel="00401A56" w:rsidRDefault="00CB2778" w:rsidP="001C32C4">
            <w:pPr>
              <w:jc w:val="center"/>
              <w:rPr>
                <w:del w:id="142" w:author="Tuo Wang [2]" w:date="2018-10-23T08:43:00Z"/>
                <w:rFonts w:asciiTheme="minorHAnsi" w:hAnsiTheme="minorHAnsi" w:cs="Times New Roman"/>
              </w:rPr>
            </w:pPr>
            <w:del w:id="143" w:author="Tuo Wang [2]" w:date="2018-10-23T08:43:00Z">
              <w:r w:rsidDel="00401A56">
                <w:rPr>
                  <w:rFonts w:asciiTheme="minorHAnsi" w:hAnsiTheme="minorHAnsi" w:cstheme="minorHAnsi"/>
                </w:rPr>
                <w:delText>Manganous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Chloride Tetrahydrate</w:delText>
              </w:r>
            </w:del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0CE99C" w14:textId="278F4795" w:rsidR="00CB2778" w:rsidDel="00401A56" w:rsidRDefault="00CB2778" w:rsidP="001C32C4">
            <w:pPr>
              <w:jc w:val="center"/>
              <w:rPr>
                <w:del w:id="144" w:author="Tuo Wang [2]" w:date="2018-10-23T08:43:00Z"/>
                <w:rFonts w:asciiTheme="minorHAnsi" w:hAnsiTheme="minorHAnsi" w:cs="Times New Roman"/>
              </w:rPr>
            </w:pPr>
            <w:del w:id="145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MnCl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0528C7" w:rsidDel="00401A56">
                <w:rPr>
                  <w:rFonts w:asciiTheme="minorHAnsi" w:hAnsiTheme="minorHAnsi" w:cstheme="minorHAnsi" w:hint="eastAsia"/>
                </w:rPr>
                <w:delText>·</w:delText>
              </w:r>
              <w:r w:rsidRPr="001F282E" w:rsidDel="00401A56">
                <w:rPr>
                  <w:rFonts w:asciiTheme="minorHAnsi" w:hAnsiTheme="minorHAnsi" w:cstheme="minorHAnsi"/>
                </w:rPr>
                <w:delText>4H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O</w:delText>
              </w:r>
            </w:del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556AE3B5" w14:textId="3EB9F17A" w:rsidR="00CB2778" w:rsidDel="00401A56" w:rsidRDefault="00CB2778" w:rsidP="001C32C4">
            <w:pPr>
              <w:jc w:val="center"/>
              <w:rPr>
                <w:del w:id="146" w:author="Tuo Wang [2]" w:date="2018-10-23T08:43:00Z"/>
                <w:rFonts w:asciiTheme="minorHAnsi" w:hAnsiTheme="minorHAnsi" w:cs="Times New Roman"/>
              </w:rPr>
            </w:pPr>
            <w:del w:id="147" w:author="Tuo Wang [2]" w:date="2018-10-23T08:43:00Z">
              <w:r w:rsidDel="00401A56">
                <w:rPr>
                  <w:rFonts w:asciiTheme="minorHAnsi" w:hAnsiTheme="minorHAnsi" w:cstheme="minorHAnsi"/>
                </w:rPr>
                <w:delText>5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g</w:delText>
              </w:r>
            </w:del>
          </w:p>
        </w:tc>
      </w:tr>
      <w:tr w:rsidR="00CB2778" w:rsidRPr="001F282E" w:rsidDel="00401A56" w14:paraId="308B9DF6" w14:textId="5941D9D8" w:rsidTr="00CB2778">
        <w:trPr>
          <w:jc w:val="center"/>
          <w:del w:id="148" w:author="Tuo Wang [2]" w:date="2018-10-23T08:43:00Z"/>
        </w:trPr>
        <w:tc>
          <w:tcPr>
            <w:tcW w:w="5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8C7C85" w14:textId="682EC286" w:rsidR="00CB2778" w:rsidRPr="001F282E" w:rsidDel="00401A56" w:rsidRDefault="00CB2778" w:rsidP="001C32C4">
            <w:pPr>
              <w:jc w:val="center"/>
              <w:rPr>
                <w:del w:id="149" w:author="Tuo Wang [2]" w:date="2018-10-23T08:43:00Z"/>
                <w:rFonts w:asciiTheme="minorHAnsi" w:hAnsiTheme="minorHAnsi" w:cstheme="minorHAnsi"/>
              </w:rPr>
            </w:pPr>
            <w:del w:id="150" w:author="Tuo Wang [2]" w:date="2018-10-23T08:43:00Z">
              <w:r w:rsidDel="00401A56">
                <w:rPr>
                  <w:rFonts w:asciiTheme="minorHAnsi" w:hAnsiTheme="minorHAnsi" w:cstheme="minorHAnsi"/>
                </w:rPr>
                <w:delText xml:space="preserve">Ferrous </w:delText>
              </w:r>
              <w:r w:rsidRPr="001F282E" w:rsidDel="00401A56">
                <w:rPr>
                  <w:rFonts w:asciiTheme="minorHAnsi" w:hAnsiTheme="minorHAnsi" w:cstheme="minorHAnsi"/>
                </w:rPr>
                <w:delText>Sulfate Heptahydrate</w:delText>
              </w:r>
            </w:del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91A5C6" w14:textId="64E9843E" w:rsidR="00CB2778" w:rsidRPr="001F282E" w:rsidDel="00401A56" w:rsidRDefault="00CB2778" w:rsidP="001C32C4">
            <w:pPr>
              <w:jc w:val="center"/>
              <w:rPr>
                <w:del w:id="151" w:author="Tuo Wang [2]" w:date="2018-10-23T08:43:00Z"/>
                <w:rFonts w:asciiTheme="minorHAnsi" w:hAnsiTheme="minorHAnsi" w:cstheme="minorHAnsi"/>
              </w:rPr>
            </w:pPr>
            <w:del w:id="152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FeSO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4</w:delText>
              </w:r>
              <w:r w:rsidRPr="000528C7" w:rsidDel="00401A56">
                <w:rPr>
                  <w:rFonts w:asciiTheme="minorHAnsi" w:hAnsiTheme="minorHAnsi" w:cstheme="minorHAnsi" w:hint="eastAsia"/>
                </w:rPr>
                <w:delText>·</w:delText>
              </w:r>
              <w:r w:rsidRPr="001F282E" w:rsidDel="00401A56">
                <w:rPr>
                  <w:rFonts w:asciiTheme="minorHAnsi" w:hAnsiTheme="minorHAnsi" w:cstheme="minorHAnsi"/>
                </w:rPr>
                <w:delText>7H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O</w:delText>
              </w:r>
            </w:del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3918441" w14:textId="6D831823" w:rsidR="00CB2778" w:rsidRPr="001F282E" w:rsidDel="00401A56" w:rsidRDefault="00CB2778" w:rsidP="001C32C4">
            <w:pPr>
              <w:jc w:val="center"/>
              <w:rPr>
                <w:del w:id="153" w:author="Tuo Wang [2]" w:date="2018-10-23T08:43:00Z"/>
                <w:rFonts w:asciiTheme="minorHAnsi" w:hAnsiTheme="minorHAnsi" w:cstheme="minorHAnsi"/>
              </w:rPr>
            </w:pPr>
            <w:del w:id="154" w:author="Tuo Wang [2]" w:date="2018-10-23T08:43:00Z">
              <w:r w:rsidDel="00401A56">
                <w:rPr>
                  <w:rFonts w:asciiTheme="minorHAnsi" w:hAnsiTheme="minorHAnsi" w:cstheme="minorHAnsi"/>
                </w:rPr>
                <w:delText>5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g</w:delText>
              </w:r>
            </w:del>
          </w:p>
        </w:tc>
      </w:tr>
      <w:tr w:rsidR="00CB2778" w:rsidDel="00401A56" w14:paraId="4A464FCE" w14:textId="5BED5696" w:rsidTr="00CB2778">
        <w:trPr>
          <w:jc w:val="center"/>
          <w:del w:id="155" w:author="Tuo Wang [2]" w:date="2018-10-23T08:43:00Z"/>
        </w:trPr>
        <w:tc>
          <w:tcPr>
            <w:tcW w:w="5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DB99B0" w14:textId="4E4F194C" w:rsidR="00CB2778" w:rsidDel="00401A56" w:rsidRDefault="00CB2778" w:rsidP="001C32C4">
            <w:pPr>
              <w:jc w:val="center"/>
              <w:rPr>
                <w:del w:id="156" w:author="Tuo Wang [2]" w:date="2018-10-23T08:43:00Z"/>
                <w:rFonts w:asciiTheme="minorHAnsi" w:hAnsiTheme="minorHAnsi" w:cs="Times New Roman"/>
              </w:rPr>
            </w:pPr>
            <w:del w:id="157" w:author="Tuo Wang [2]" w:date="2018-10-23T08:43:00Z">
              <w:r w:rsidDel="00401A56">
                <w:rPr>
                  <w:rFonts w:asciiTheme="minorHAnsi" w:hAnsiTheme="minorHAnsi" w:cstheme="minorHAnsi"/>
                </w:rPr>
                <w:delText>Cobaltous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Chloride Hexahydrate</w:delText>
              </w:r>
            </w:del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A3CAE2" w14:textId="4B8A4CAE" w:rsidR="00CB2778" w:rsidDel="00401A56" w:rsidRDefault="00CB2778" w:rsidP="001C32C4">
            <w:pPr>
              <w:jc w:val="center"/>
              <w:rPr>
                <w:del w:id="158" w:author="Tuo Wang [2]" w:date="2018-10-23T08:43:00Z"/>
                <w:rFonts w:asciiTheme="minorHAnsi" w:hAnsiTheme="minorHAnsi" w:cs="Times New Roman"/>
              </w:rPr>
            </w:pPr>
            <w:del w:id="159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CoCl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0528C7" w:rsidDel="00401A56">
                <w:rPr>
                  <w:rFonts w:asciiTheme="minorHAnsi" w:hAnsiTheme="minorHAnsi" w:cstheme="minorHAnsi" w:hint="eastAsia"/>
                </w:rPr>
                <w:delText>·</w:delText>
              </w:r>
              <w:r w:rsidRPr="001F282E" w:rsidDel="00401A56">
                <w:rPr>
                  <w:rFonts w:asciiTheme="minorHAnsi" w:hAnsiTheme="minorHAnsi" w:cstheme="minorHAnsi"/>
                </w:rPr>
                <w:delText>6H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O</w:delText>
              </w:r>
            </w:del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5BAB00B0" w14:textId="13AC8169" w:rsidR="00CB2778" w:rsidDel="00401A56" w:rsidRDefault="00CB2778" w:rsidP="001C32C4">
            <w:pPr>
              <w:jc w:val="center"/>
              <w:rPr>
                <w:del w:id="160" w:author="Tuo Wang [2]" w:date="2018-10-23T08:43:00Z"/>
                <w:rFonts w:asciiTheme="minorHAnsi" w:hAnsiTheme="minorHAnsi" w:cs="Times New Roman"/>
              </w:rPr>
            </w:pPr>
            <w:del w:id="161" w:author="Tuo Wang [2]" w:date="2018-10-23T08:43:00Z">
              <w:r w:rsidDel="00401A56">
                <w:rPr>
                  <w:rFonts w:asciiTheme="minorHAnsi" w:hAnsiTheme="minorHAnsi" w:cstheme="minorHAnsi"/>
                </w:rPr>
                <w:delText>16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g</w:delText>
              </w:r>
            </w:del>
          </w:p>
        </w:tc>
      </w:tr>
      <w:tr w:rsidR="00CB2778" w:rsidDel="00401A56" w14:paraId="24806CBB" w14:textId="63D3B995" w:rsidTr="00CB2778">
        <w:trPr>
          <w:jc w:val="center"/>
          <w:del w:id="162" w:author="Tuo Wang [2]" w:date="2018-10-23T08:43:00Z"/>
        </w:trPr>
        <w:tc>
          <w:tcPr>
            <w:tcW w:w="5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F670FA" w14:textId="3B1F903C" w:rsidR="00CB2778" w:rsidDel="00401A56" w:rsidRDefault="00CB2778" w:rsidP="001C32C4">
            <w:pPr>
              <w:jc w:val="center"/>
              <w:rPr>
                <w:del w:id="163" w:author="Tuo Wang [2]" w:date="2018-10-23T08:43:00Z"/>
                <w:rFonts w:asciiTheme="minorHAnsi" w:hAnsiTheme="minorHAnsi" w:cs="Times New Roman"/>
              </w:rPr>
            </w:pPr>
            <w:del w:id="164" w:author="Tuo Wang [2]" w:date="2018-10-23T08:43:00Z">
              <w:r w:rsidDel="00401A56">
                <w:rPr>
                  <w:rFonts w:asciiTheme="minorHAnsi" w:hAnsiTheme="minorHAnsi" w:cstheme="minorHAnsi"/>
                </w:rPr>
                <w:delText>Cupric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Sulfate Pentahydrate</w:delText>
              </w:r>
            </w:del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58F019" w14:textId="44ED1C2C" w:rsidR="00CB2778" w:rsidDel="00401A56" w:rsidRDefault="00CB2778" w:rsidP="001C32C4">
            <w:pPr>
              <w:jc w:val="center"/>
              <w:rPr>
                <w:del w:id="165" w:author="Tuo Wang [2]" w:date="2018-10-23T08:43:00Z"/>
                <w:rFonts w:asciiTheme="minorHAnsi" w:hAnsiTheme="minorHAnsi" w:cs="Times New Roman"/>
              </w:rPr>
            </w:pPr>
            <w:del w:id="166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CuSO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4</w:delText>
              </w:r>
              <w:r w:rsidRPr="000528C7" w:rsidDel="00401A56">
                <w:rPr>
                  <w:rFonts w:asciiTheme="minorHAnsi" w:hAnsiTheme="minorHAnsi" w:cstheme="minorHAnsi" w:hint="eastAsia"/>
                </w:rPr>
                <w:delText>·</w:delText>
              </w:r>
              <w:r w:rsidRPr="001F282E" w:rsidDel="00401A56">
                <w:rPr>
                  <w:rFonts w:asciiTheme="minorHAnsi" w:hAnsiTheme="minorHAnsi" w:cstheme="minorHAnsi"/>
                </w:rPr>
                <w:delText>5H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O</w:delText>
              </w:r>
            </w:del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65FFE1A5" w14:textId="575E9DAC" w:rsidR="00CB2778" w:rsidDel="00401A56" w:rsidRDefault="00CB2778" w:rsidP="001C32C4">
            <w:pPr>
              <w:jc w:val="center"/>
              <w:rPr>
                <w:del w:id="167" w:author="Tuo Wang [2]" w:date="2018-10-23T08:43:00Z"/>
                <w:rFonts w:asciiTheme="minorHAnsi" w:hAnsiTheme="minorHAnsi" w:cs="Times New Roman"/>
              </w:rPr>
            </w:pPr>
            <w:del w:id="168" w:author="Tuo Wang [2]" w:date="2018-10-23T08:43:00Z">
              <w:r w:rsidDel="00401A56">
                <w:rPr>
                  <w:rFonts w:asciiTheme="minorHAnsi" w:hAnsiTheme="minorHAnsi" w:cstheme="minorHAnsi"/>
                </w:rPr>
                <w:delText>16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g</w:delText>
              </w:r>
            </w:del>
          </w:p>
        </w:tc>
      </w:tr>
      <w:tr w:rsidR="00CB2778" w:rsidDel="00401A56" w14:paraId="6CF5EE0B" w14:textId="03787F89" w:rsidTr="00CB2778">
        <w:trPr>
          <w:jc w:val="center"/>
          <w:del w:id="169" w:author="Tuo Wang [2]" w:date="2018-10-23T08:43:00Z"/>
        </w:trPr>
        <w:tc>
          <w:tcPr>
            <w:tcW w:w="5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07EB20" w14:textId="4C836AC3" w:rsidR="00CB2778" w:rsidDel="00401A56" w:rsidRDefault="00CB2778" w:rsidP="001C32C4">
            <w:pPr>
              <w:jc w:val="center"/>
              <w:rPr>
                <w:del w:id="170" w:author="Tuo Wang [2]" w:date="2018-10-23T08:43:00Z"/>
                <w:rFonts w:asciiTheme="minorHAnsi" w:hAnsiTheme="minorHAnsi" w:cs="Times New Roman"/>
              </w:rPr>
            </w:pPr>
            <w:del w:id="171" w:author="Tuo Wang [2]" w:date="2018-10-23T08:43:00Z">
              <w:r w:rsidRPr="001F282E" w:rsidDel="00401A56">
                <w:rPr>
                  <w:rFonts w:asciiTheme="minorHAnsi" w:hAnsiTheme="minorHAnsi" w:cstheme="minorHAnsi"/>
                  <w:bCs/>
                  <w:color w:val="auto"/>
                  <w:shd w:val="clear" w:color="auto" w:fill="FFFFFF"/>
                </w:rPr>
                <w:delText>Ammonium Molybdate Tetrahydrate</w:delText>
              </w:r>
            </w:del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D3EB4B" w14:textId="68A38850" w:rsidR="00CB2778" w:rsidDel="00401A56" w:rsidRDefault="00CB2778" w:rsidP="001C32C4">
            <w:pPr>
              <w:jc w:val="center"/>
              <w:rPr>
                <w:del w:id="172" w:author="Tuo Wang [2]" w:date="2018-10-23T08:43:00Z"/>
                <w:rFonts w:asciiTheme="minorHAnsi" w:hAnsiTheme="minorHAnsi" w:cs="Times New Roman"/>
              </w:rPr>
            </w:pPr>
            <w:del w:id="173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(NH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4</w:delText>
              </w:r>
              <w:r w:rsidRPr="001F282E" w:rsidDel="00401A56">
                <w:rPr>
                  <w:rFonts w:asciiTheme="minorHAnsi" w:hAnsiTheme="minorHAnsi" w:cstheme="minorHAnsi"/>
                </w:rPr>
                <w:delText>)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6</w:delText>
              </w:r>
              <w:r w:rsidRPr="001F282E" w:rsidDel="00401A56">
                <w:rPr>
                  <w:rFonts w:asciiTheme="minorHAnsi" w:hAnsiTheme="minorHAnsi" w:cstheme="minorHAnsi"/>
                </w:rPr>
                <w:delText>Mo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7</w:delText>
              </w:r>
              <w:r w:rsidRPr="001F282E" w:rsidDel="00401A56">
                <w:rPr>
                  <w:rFonts w:asciiTheme="minorHAnsi" w:hAnsiTheme="minorHAnsi" w:cstheme="minorHAnsi"/>
                </w:rPr>
                <w:delText>O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24</w:delText>
              </w:r>
              <w:r w:rsidRPr="000528C7" w:rsidDel="00401A56">
                <w:rPr>
                  <w:rFonts w:asciiTheme="minorHAnsi" w:hAnsiTheme="minorHAnsi" w:cstheme="minorHAnsi" w:hint="eastAsia"/>
                </w:rPr>
                <w:delText>·</w:delText>
              </w:r>
              <w:r w:rsidRPr="001F282E" w:rsidDel="00401A56">
                <w:rPr>
                  <w:rFonts w:asciiTheme="minorHAnsi" w:hAnsiTheme="minorHAnsi" w:cstheme="minorHAnsi"/>
                </w:rPr>
                <w:delText>4H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O</w:delText>
              </w:r>
            </w:del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72F6465A" w14:textId="64B15E38" w:rsidR="00CB2778" w:rsidDel="00401A56" w:rsidRDefault="00CB2778" w:rsidP="001C32C4">
            <w:pPr>
              <w:jc w:val="center"/>
              <w:rPr>
                <w:del w:id="174" w:author="Tuo Wang [2]" w:date="2018-10-23T08:43:00Z"/>
                <w:rFonts w:asciiTheme="minorHAnsi" w:hAnsiTheme="minorHAnsi" w:cs="Times New Roman"/>
              </w:rPr>
            </w:pPr>
            <w:del w:id="175" w:author="Tuo Wang [2]" w:date="2018-10-23T08:43:00Z">
              <w:r w:rsidDel="00401A56">
                <w:rPr>
                  <w:rFonts w:asciiTheme="minorHAnsi" w:hAnsiTheme="minorHAnsi" w:cstheme="minorHAnsi"/>
                </w:rPr>
                <w:delText>11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g</w:delText>
              </w:r>
            </w:del>
          </w:p>
        </w:tc>
      </w:tr>
      <w:tr w:rsidR="00CB2778" w:rsidDel="00401A56" w14:paraId="4E8F75A7" w14:textId="5EA013C0" w:rsidTr="00CB2778">
        <w:trPr>
          <w:jc w:val="center"/>
          <w:del w:id="176" w:author="Tuo Wang [2]" w:date="2018-10-23T08:43:00Z"/>
        </w:trPr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008D0" w14:textId="40C1618B" w:rsidR="00CB2778" w:rsidDel="00401A56" w:rsidRDefault="00CB2778" w:rsidP="001C32C4">
            <w:pPr>
              <w:jc w:val="center"/>
              <w:rPr>
                <w:del w:id="177" w:author="Tuo Wang [2]" w:date="2018-10-23T08:43:00Z"/>
                <w:rFonts w:asciiTheme="minorHAnsi" w:hAnsiTheme="minorHAnsi" w:cs="Times New Roman"/>
              </w:rPr>
            </w:pPr>
            <w:del w:id="178" w:author="Tuo Wang [2]" w:date="2018-10-23T08:43:00Z">
              <w:r w:rsidRPr="001F282E" w:rsidDel="00401A56">
                <w:rPr>
                  <w:rFonts w:asciiTheme="minorHAnsi" w:hAnsiTheme="minorHAnsi" w:cstheme="minorHAnsi"/>
                  <w:color w:val="auto"/>
                </w:rPr>
                <w:delText>Tetrasodium Ethylenediaminetetraacetate</w:delText>
              </w:r>
            </w:del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F45E" w14:textId="55C7E2DE" w:rsidR="00CB2778" w:rsidDel="00401A56" w:rsidRDefault="00CB2778" w:rsidP="001C32C4">
            <w:pPr>
              <w:jc w:val="center"/>
              <w:rPr>
                <w:del w:id="179" w:author="Tuo Wang [2]" w:date="2018-10-23T08:43:00Z"/>
                <w:rFonts w:asciiTheme="minorHAnsi" w:hAnsiTheme="minorHAnsi" w:cs="Times New Roman"/>
              </w:rPr>
            </w:pPr>
            <w:del w:id="180" w:author="Tuo Wang [2]" w:date="2018-10-23T08:43:00Z">
              <w:r w:rsidRPr="001F282E" w:rsidDel="00401A56">
                <w:rPr>
                  <w:rFonts w:asciiTheme="minorHAnsi" w:hAnsiTheme="minorHAnsi" w:cstheme="minorHAnsi"/>
                </w:rPr>
                <w:delText>Na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4</w:delText>
              </w:r>
              <w:r w:rsidRPr="001F282E" w:rsidDel="00401A56">
                <w:rPr>
                  <w:rFonts w:asciiTheme="minorHAnsi" w:hAnsiTheme="minorHAnsi" w:cstheme="minorHAnsi"/>
                </w:rPr>
                <w:delText>EDTA</w:delText>
              </w:r>
              <w:r w:rsidRPr="000528C7" w:rsidDel="00401A56">
                <w:rPr>
                  <w:rFonts w:asciiTheme="minorHAnsi" w:hAnsiTheme="minorHAnsi" w:cstheme="minorHAnsi" w:hint="eastAsia"/>
                </w:rPr>
                <w:delText>·</w:delText>
              </w:r>
              <w:r w:rsidRPr="001F282E" w:rsidDel="00401A56">
                <w:rPr>
                  <w:rFonts w:asciiTheme="minorHAnsi" w:hAnsiTheme="minorHAnsi" w:cstheme="minorHAnsi"/>
                </w:rPr>
                <w:delText>4H</w:delText>
              </w:r>
              <w:r w:rsidRPr="001F282E" w:rsidDel="00401A56">
                <w:rPr>
                  <w:rFonts w:asciiTheme="minorHAnsi" w:hAnsiTheme="minorHAnsi" w:cstheme="minorHAnsi"/>
                  <w:vertAlign w:val="subscript"/>
                </w:rPr>
                <w:delText>2</w:delText>
              </w:r>
              <w:r w:rsidRPr="001F282E" w:rsidDel="00401A56">
                <w:rPr>
                  <w:rFonts w:asciiTheme="minorHAnsi" w:hAnsiTheme="minorHAnsi" w:cstheme="minorHAnsi"/>
                </w:rPr>
                <w:delText>O</w:delText>
              </w:r>
            </w:del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6E51AE0F" w14:textId="70574286" w:rsidR="00CB2778" w:rsidDel="00401A56" w:rsidRDefault="00CB2778" w:rsidP="001C32C4">
            <w:pPr>
              <w:jc w:val="center"/>
              <w:rPr>
                <w:del w:id="181" w:author="Tuo Wang [2]" w:date="2018-10-23T08:43:00Z"/>
                <w:rFonts w:asciiTheme="minorHAnsi" w:hAnsiTheme="minorHAnsi" w:cs="Times New Roman"/>
              </w:rPr>
            </w:pPr>
            <w:del w:id="182" w:author="Tuo Wang [2]" w:date="2018-10-23T08:43:00Z">
              <w:r w:rsidDel="00401A56">
                <w:rPr>
                  <w:rFonts w:asciiTheme="minorHAnsi" w:hAnsiTheme="minorHAnsi" w:cstheme="minorHAnsi"/>
                </w:rPr>
                <w:delText>60</w:delText>
              </w:r>
              <w:r w:rsidRPr="001F282E" w:rsidDel="00401A56">
                <w:rPr>
                  <w:rFonts w:asciiTheme="minorHAnsi" w:hAnsiTheme="minorHAnsi" w:cstheme="minorHAnsi"/>
                </w:rPr>
                <w:delText xml:space="preserve"> g</w:delText>
              </w:r>
            </w:del>
          </w:p>
        </w:tc>
      </w:tr>
    </w:tbl>
    <w:p w14:paraId="6ECA63C0" w14:textId="77777777" w:rsidR="001C32C4" w:rsidDel="00401A56" w:rsidRDefault="001C32C4" w:rsidP="00AC7488">
      <w:pPr>
        <w:rPr>
          <w:del w:id="183" w:author="Tuo Wang [2]" w:date="2018-10-23T08:43:00Z"/>
          <w:rFonts w:asciiTheme="minorHAnsi" w:hAnsiTheme="minorHAnsi" w:cs="Times New Roman"/>
          <w:b/>
          <w:highlight w:val="yellow"/>
        </w:rPr>
      </w:pPr>
    </w:p>
    <w:p w14:paraId="5EAF7A17" w14:textId="064C3EA9" w:rsidR="00AC7488" w:rsidRPr="00B12AB3" w:rsidDel="00401A56" w:rsidRDefault="00AC7488" w:rsidP="00AC7488">
      <w:pPr>
        <w:rPr>
          <w:del w:id="184" w:author="Tuo Wang [2]" w:date="2018-10-23T08:43:00Z"/>
          <w:rFonts w:asciiTheme="minorHAnsi" w:hAnsiTheme="minorHAnsi" w:cs="Times New Roman"/>
        </w:rPr>
      </w:pPr>
      <w:del w:id="185" w:author="Tuo Wang [2]" w:date="2018-10-23T08:43:00Z">
        <w:r w:rsidRPr="00B12AB3" w:rsidDel="00401A56">
          <w:rPr>
            <w:rFonts w:asciiTheme="minorHAnsi" w:hAnsiTheme="minorHAnsi" w:cs="Times New Roman"/>
          </w:rPr>
          <w:delText xml:space="preserve">Note that </w:delText>
        </w:r>
        <w:r w:rsidR="004643FB" w:rsidDel="00401A56">
          <w:rPr>
            <w:rFonts w:asciiTheme="minorHAnsi" w:hAnsiTheme="minorHAnsi" w:cs="Times New Roman"/>
            <w:lang w:eastAsia="zh-CN"/>
          </w:rPr>
          <w:delText xml:space="preserve">for </w:delText>
        </w:r>
        <w:r w:rsidRPr="00B12AB3" w:rsidDel="00401A56">
          <w:rPr>
            <w:rFonts w:asciiTheme="minorHAnsi" w:hAnsiTheme="minorHAnsi" w:cs="Times New Roman"/>
          </w:rPr>
          <w:delText xml:space="preserve">preparing unlabeled fungi, unlabeled glucose and unlabeled sodium nitrate </w:delText>
        </w:r>
        <w:r w:rsidR="002029D1" w:rsidDel="00401A56">
          <w:rPr>
            <w:rFonts w:asciiTheme="minorHAnsi" w:hAnsiTheme="minorHAnsi" w:cs="Times New Roman"/>
          </w:rPr>
          <w:delText>can be</w:delText>
        </w:r>
        <w:r w:rsidRPr="00B12AB3" w:rsidDel="00401A56">
          <w:rPr>
            <w:rFonts w:asciiTheme="minorHAnsi" w:hAnsiTheme="minorHAnsi" w:cs="Times New Roman"/>
          </w:rPr>
          <w:delText xml:space="preserve"> used.</w:delText>
        </w:r>
      </w:del>
    </w:p>
    <w:p w14:paraId="51212279" w14:textId="4329E809" w:rsidR="003D6CA2" w:rsidDel="00401A56" w:rsidRDefault="003D6CA2">
      <w:pPr>
        <w:rPr>
          <w:del w:id="186" w:author="Tuo Wang [2]" w:date="2018-10-23T08:44:00Z"/>
          <w:rFonts w:asciiTheme="minorHAnsi" w:hAnsiTheme="minorHAnsi" w:cs="Times New Roman"/>
          <w:color w:val="0070C0"/>
        </w:rPr>
      </w:pPr>
    </w:p>
    <w:p w14:paraId="69C1034F" w14:textId="77777777" w:rsidR="004F0726" w:rsidRPr="006C4F71" w:rsidRDefault="004F0726" w:rsidP="004F0726">
      <w:pPr>
        <w:rPr>
          <w:rFonts w:asciiTheme="minorHAnsi" w:hAnsiTheme="minorHAnsi" w:cs="Times New Roman"/>
          <w:b/>
          <w:color w:val="auto"/>
        </w:rPr>
      </w:pPr>
      <w:r w:rsidRPr="006C4F71">
        <w:rPr>
          <w:rFonts w:asciiTheme="minorHAnsi" w:hAnsiTheme="minorHAnsi" w:cs="Times New Roman"/>
          <w:b/>
          <w:color w:val="auto"/>
        </w:rPr>
        <w:t>1.2) Growth of the fungal materials</w:t>
      </w:r>
    </w:p>
    <w:p w14:paraId="2CA8ECB4" w14:textId="77777777" w:rsidR="004F0726" w:rsidRPr="006C4F71" w:rsidRDefault="004F0726" w:rsidP="004F0726">
      <w:pPr>
        <w:rPr>
          <w:rFonts w:asciiTheme="minorHAnsi" w:hAnsiTheme="minorHAnsi" w:cs="Times New Roman"/>
          <w:color w:val="auto"/>
        </w:rPr>
      </w:pPr>
    </w:p>
    <w:p w14:paraId="678D8AA8" w14:textId="007609BA" w:rsidR="004F0726" w:rsidRDefault="004F0726" w:rsidP="004F0726">
      <w:pPr>
        <w:rPr>
          <w:rFonts w:asciiTheme="minorHAnsi" w:hAnsiTheme="minorHAnsi" w:cs="Times New Roman"/>
          <w:color w:val="auto"/>
          <w:highlight w:val="yellow"/>
        </w:rPr>
      </w:pPr>
      <w:r w:rsidRPr="006C4F71">
        <w:rPr>
          <w:rFonts w:asciiTheme="minorHAnsi" w:hAnsiTheme="minorHAnsi" w:cs="Times New Roman"/>
          <w:color w:val="auto"/>
          <w:highlight w:val="yellow"/>
        </w:rPr>
        <w:t xml:space="preserve">1.2.1) </w:t>
      </w:r>
      <w:ins w:id="187" w:author="Tuo Wang [2]" w:date="2018-10-23T16:14:00Z">
        <w:r w:rsidR="007E60A1">
          <w:rPr>
            <w:rFonts w:asciiTheme="minorHAnsi" w:hAnsiTheme="minorHAnsi" w:cs="Times New Roman"/>
            <w:color w:val="auto"/>
            <w:highlight w:val="yellow"/>
          </w:rPr>
          <w:tab/>
        </w:r>
      </w:ins>
      <w:r>
        <w:rPr>
          <w:rFonts w:asciiTheme="minorHAnsi" w:hAnsiTheme="minorHAnsi" w:cs="Times New Roman"/>
          <w:color w:val="auto"/>
          <w:highlight w:val="yellow"/>
        </w:rPr>
        <w:t>Transfer</w:t>
      </w:r>
      <w:r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  <w:r>
        <w:rPr>
          <w:rFonts w:asciiTheme="minorHAnsi" w:hAnsiTheme="minorHAnsi" w:cs="Times New Roman"/>
          <w:color w:val="auto"/>
          <w:highlight w:val="yellow"/>
        </w:rPr>
        <w:t>a small amount of fungi</w:t>
      </w:r>
      <w:r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  <w:r>
        <w:rPr>
          <w:rFonts w:asciiTheme="minorHAnsi" w:hAnsiTheme="minorHAnsi" w:cs="Times New Roman"/>
          <w:color w:val="auto"/>
          <w:highlight w:val="yellow"/>
        </w:rPr>
        <w:t xml:space="preserve">from the storage </w:t>
      </w:r>
      <w:r w:rsidRPr="006C4F71">
        <w:rPr>
          <w:rFonts w:asciiTheme="minorHAnsi" w:hAnsiTheme="minorHAnsi" w:cs="Times New Roman"/>
          <w:color w:val="auto"/>
          <w:highlight w:val="yellow"/>
        </w:rPr>
        <w:t xml:space="preserve">onto </w:t>
      </w:r>
      <w:r>
        <w:rPr>
          <w:rFonts w:asciiTheme="minorHAnsi" w:hAnsiTheme="minorHAnsi" w:cs="Times New Roman"/>
          <w:color w:val="auto"/>
          <w:highlight w:val="yellow"/>
        </w:rPr>
        <w:t xml:space="preserve">a </w:t>
      </w:r>
      <w:r w:rsidRPr="006C4F71">
        <w:rPr>
          <w:rFonts w:asciiTheme="minorHAnsi" w:hAnsiTheme="minorHAnsi" w:cs="Times New Roman"/>
          <w:color w:val="auto"/>
          <w:highlight w:val="yellow"/>
        </w:rPr>
        <w:t xml:space="preserve">YPD plate using </w:t>
      </w:r>
      <w:r w:rsidR="00267EB1">
        <w:rPr>
          <w:rFonts w:asciiTheme="minorHAnsi" w:hAnsiTheme="minorHAnsi" w:cs="Times New Roman"/>
          <w:color w:val="auto"/>
          <w:highlight w:val="yellow"/>
        </w:rPr>
        <w:t xml:space="preserve">an </w:t>
      </w:r>
      <w:r>
        <w:rPr>
          <w:rFonts w:asciiTheme="minorHAnsi" w:hAnsiTheme="minorHAnsi" w:cs="Times New Roman"/>
          <w:color w:val="auto"/>
          <w:highlight w:val="yellow"/>
        </w:rPr>
        <w:t xml:space="preserve">inoculating loop </w:t>
      </w:r>
      <w:r w:rsidRPr="006C4F71">
        <w:rPr>
          <w:rFonts w:asciiTheme="minorHAnsi" w:hAnsiTheme="minorHAnsi" w:cs="Times New Roman"/>
          <w:color w:val="auto"/>
          <w:highlight w:val="yellow"/>
        </w:rPr>
        <w:t xml:space="preserve">in a laminar flow hood. </w:t>
      </w:r>
      <w:r>
        <w:rPr>
          <w:rFonts w:asciiTheme="minorHAnsi" w:hAnsiTheme="minorHAnsi" w:cs="Times New Roman"/>
          <w:color w:val="auto"/>
          <w:highlight w:val="yellow"/>
        </w:rPr>
        <w:t>Keep the culture at</w:t>
      </w:r>
      <w:r w:rsidRPr="006C4F71">
        <w:rPr>
          <w:rFonts w:asciiTheme="minorHAnsi" w:hAnsiTheme="minorHAnsi" w:cs="Times New Roman"/>
          <w:color w:val="auto"/>
          <w:highlight w:val="yellow"/>
        </w:rPr>
        <w:t xml:space="preserve"> 30 °C for 2 days in an incubator.  </w:t>
      </w:r>
    </w:p>
    <w:p w14:paraId="3C0D43FF" w14:textId="77777777" w:rsidR="004F0726" w:rsidRPr="006C4F71" w:rsidRDefault="004F0726" w:rsidP="004F0726">
      <w:pPr>
        <w:rPr>
          <w:rFonts w:asciiTheme="minorHAnsi" w:hAnsiTheme="minorHAnsi" w:cs="Times New Roman"/>
          <w:color w:val="auto"/>
          <w:highlight w:val="yellow"/>
        </w:rPr>
      </w:pPr>
    </w:p>
    <w:p w14:paraId="63F655DE" w14:textId="4B5FC7A3" w:rsidR="004F0726" w:rsidRDefault="004F0726" w:rsidP="004F0726">
      <w:pPr>
        <w:rPr>
          <w:rFonts w:asciiTheme="minorHAnsi" w:hAnsiTheme="minorHAnsi" w:cs="Times New Roman"/>
          <w:color w:val="auto"/>
          <w:highlight w:val="yellow"/>
        </w:rPr>
      </w:pPr>
      <w:r w:rsidRPr="006C4F71">
        <w:rPr>
          <w:rFonts w:asciiTheme="minorHAnsi" w:hAnsiTheme="minorHAnsi" w:cs="Times New Roman"/>
          <w:color w:val="auto"/>
          <w:highlight w:val="yellow"/>
        </w:rPr>
        <w:t xml:space="preserve">1.2.2) </w:t>
      </w:r>
      <w:ins w:id="188" w:author="Tuo Wang [2]" w:date="2018-10-23T16:14:00Z">
        <w:r w:rsidR="007E60A1">
          <w:rPr>
            <w:rFonts w:asciiTheme="minorHAnsi" w:hAnsiTheme="minorHAnsi" w:cs="Times New Roman"/>
            <w:color w:val="auto"/>
            <w:highlight w:val="yellow"/>
          </w:rPr>
          <w:tab/>
        </w:r>
      </w:ins>
      <w:r w:rsidRPr="006C4F71">
        <w:rPr>
          <w:rFonts w:asciiTheme="minorHAnsi" w:hAnsiTheme="minorHAnsi" w:cs="Times New Roman"/>
          <w:color w:val="auto"/>
          <w:highlight w:val="yellow"/>
        </w:rPr>
        <w:t xml:space="preserve">Use </w:t>
      </w:r>
      <w:r>
        <w:rPr>
          <w:rFonts w:asciiTheme="minorHAnsi" w:hAnsiTheme="minorHAnsi" w:cs="Times New Roman"/>
          <w:color w:val="auto"/>
          <w:highlight w:val="yellow"/>
        </w:rPr>
        <w:t xml:space="preserve">an </w:t>
      </w:r>
      <w:r w:rsidRPr="006C4F71">
        <w:rPr>
          <w:rFonts w:asciiTheme="minorHAnsi" w:hAnsiTheme="minorHAnsi" w:cs="Times New Roman"/>
          <w:color w:val="auto"/>
          <w:highlight w:val="yellow"/>
        </w:rPr>
        <w:t>inoculating loop to transfer</w:t>
      </w:r>
      <w:r w:rsidR="00FD67FA">
        <w:rPr>
          <w:rFonts w:asciiTheme="minorHAnsi" w:hAnsiTheme="minorHAnsi" w:cs="Times New Roman"/>
          <w:color w:val="auto"/>
          <w:highlight w:val="yellow"/>
        </w:rPr>
        <w:t xml:space="preserve"> an</w:t>
      </w:r>
      <w:r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6C4F71">
        <w:rPr>
          <w:rFonts w:asciiTheme="minorHAnsi" w:hAnsiTheme="minorHAnsi" w:cs="Times New Roman"/>
          <w:color w:val="auto"/>
          <w:highlight w:val="yellow"/>
        </w:rPr>
        <w:t>active growing fungal edge to the</w:t>
      </w:r>
      <w:r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DB23AB">
        <w:rPr>
          <w:rFonts w:asciiTheme="minorHAnsi" w:hAnsiTheme="minorHAnsi" w:cs="Times New Roman"/>
          <w:color w:val="auto"/>
          <w:highlight w:val="yellow"/>
          <w:vertAlign w:val="superscript"/>
        </w:rPr>
        <w:t>13</w:t>
      </w:r>
      <w:r>
        <w:rPr>
          <w:rFonts w:asciiTheme="minorHAnsi" w:hAnsiTheme="minorHAnsi" w:cs="Times New Roman"/>
          <w:color w:val="auto"/>
          <w:highlight w:val="yellow"/>
        </w:rPr>
        <w:t>C,</w:t>
      </w:r>
      <w:r w:rsidRPr="00DB23AB">
        <w:rPr>
          <w:rFonts w:asciiTheme="minorHAnsi" w:hAnsiTheme="minorHAnsi" w:cs="Times New Roman"/>
          <w:color w:val="auto"/>
          <w:highlight w:val="yellow"/>
          <w:vertAlign w:val="superscript"/>
        </w:rPr>
        <w:t>15</w:t>
      </w:r>
      <w:r>
        <w:rPr>
          <w:rFonts w:asciiTheme="minorHAnsi" w:hAnsiTheme="minorHAnsi" w:cs="Times New Roman"/>
          <w:color w:val="auto"/>
          <w:highlight w:val="yellow"/>
        </w:rPr>
        <w:t>N-label</w:t>
      </w:r>
      <w:r w:rsidR="00FD67FA">
        <w:rPr>
          <w:rFonts w:asciiTheme="minorHAnsi" w:hAnsiTheme="minorHAnsi" w:cs="Times New Roman"/>
          <w:color w:val="auto"/>
          <w:highlight w:val="yellow"/>
        </w:rPr>
        <w:t>ing</w:t>
      </w:r>
      <w:r>
        <w:rPr>
          <w:rFonts w:asciiTheme="minorHAnsi" w:hAnsiTheme="minorHAnsi" w:cs="Times New Roman"/>
          <w:color w:val="auto"/>
          <w:highlight w:val="yellow"/>
        </w:rPr>
        <w:t xml:space="preserve"> solution </w:t>
      </w:r>
      <w:r w:rsidRPr="006C4F71">
        <w:rPr>
          <w:rFonts w:asciiTheme="minorHAnsi" w:hAnsiTheme="minorHAnsi" w:cs="Times New Roman"/>
          <w:color w:val="auto"/>
          <w:highlight w:val="yellow"/>
        </w:rPr>
        <w:t xml:space="preserve">in a laminar flow hood. </w:t>
      </w:r>
      <w:r>
        <w:rPr>
          <w:rFonts w:asciiTheme="minorHAnsi" w:hAnsiTheme="minorHAnsi" w:cs="Times New Roman" w:hint="eastAsia"/>
          <w:color w:val="auto"/>
          <w:highlight w:val="yellow"/>
          <w:lang w:eastAsia="zh-CN"/>
        </w:rPr>
        <w:t>Keep</w:t>
      </w:r>
      <w:r>
        <w:rPr>
          <w:rFonts w:asciiTheme="minorHAnsi" w:hAnsiTheme="minorHAnsi" w:cs="Times New Roman"/>
          <w:color w:val="auto"/>
          <w:highlight w:val="yellow"/>
        </w:rPr>
        <w:t xml:space="preserve"> the c</w:t>
      </w:r>
      <w:r w:rsidRPr="006C4F71">
        <w:rPr>
          <w:rFonts w:asciiTheme="minorHAnsi" w:hAnsiTheme="minorHAnsi" w:cs="Times New Roman"/>
          <w:color w:val="auto"/>
          <w:highlight w:val="yellow"/>
        </w:rPr>
        <w:t>ulture at 30 °C for 3-5 days at 220 rpm in</w:t>
      </w:r>
      <w:r>
        <w:rPr>
          <w:rFonts w:asciiTheme="minorHAnsi" w:hAnsiTheme="minorHAnsi" w:cs="Times New Roman"/>
          <w:color w:val="auto"/>
          <w:highlight w:val="yellow"/>
        </w:rPr>
        <w:t xml:space="preserve"> a shaking incubator</w:t>
      </w:r>
      <w:r w:rsidRPr="006C4F71">
        <w:rPr>
          <w:rFonts w:asciiTheme="minorHAnsi" w:hAnsiTheme="minorHAnsi" w:cs="Times New Roman"/>
          <w:color w:val="auto"/>
          <w:highlight w:val="yellow"/>
        </w:rPr>
        <w:t xml:space="preserve">. </w:t>
      </w:r>
    </w:p>
    <w:p w14:paraId="7C490361" w14:textId="77777777" w:rsidR="004F0726" w:rsidRPr="006C4F71" w:rsidRDefault="004F0726" w:rsidP="004F0726">
      <w:pPr>
        <w:rPr>
          <w:rFonts w:asciiTheme="minorHAnsi" w:hAnsiTheme="minorHAnsi" w:cs="Times New Roman"/>
          <w:color w:val="auto"/>
          <w:highlight w:val="yellow"/>
        </w:rPr>
      </w:pPr>
    </w:p>
    <w:p w14:paraId="1813A95C" w14:textId="6CA0407C" w:rsidR="004F0726" w:rsidRDefault="004F0726" w:rsidP="004F0726">
      <w:pPr>
        <w:rPr>
          <w:rFonts w:asciiTheme="minorHAnsi" w:hAnsiTheme="minorHAnsi" w:cs="Times New Roman"/>
          <w:color w:val="auto"/>
          <w:highlight w:val="yellow"/>
        </w:rPr>
      </w:pPr>
      <w:r w:rsidRPr="006C4F71">
        <w:rPr>
          <w:rFonts w:asciiTheme="minorHAnsi" w:hAnsiTheme="minorHAnsi" w:cs="Times New Roman"/>
          <w:color w:val="auto"/>
          <w:highlight w:val="yellow"/>
        </w:rPr>
        <w:t>1.2.3)</w:t>
      </w:r>
      <w:ins w:id="189" w:author="Tuo Wang [2]" w:date="2018-10-23T16:14:00Z">
        <w:r w:rsidR="007E60A1">
          <w:rPr>
            <w:rFonts w:asciiTheme="minorHAnsi" w:hAnsiTheme="minorHAnsi" w:cs="Times New Roman"/>
            <w:color w:val="auto"/>
            <w:highlight w:val="yellow"/>
          </w:rPr>
          <w:tab/>
        </w:r>
      </w:ins>
      <w:r w:rsidRPr="006C4F71">
        <w:rPr>
          <w:rFonts w:asciiTheme="minorHAnsi" w:hAnsiTheme="minorHAnsi" w:cs="Times New Roman"/>
          <w:color w:val="auto"/>
          <w:highlight w:val="yellow"/>
        </w:rPr>
        <w:t xml:space="preserve"> Centrifuge at </w:t>
      </w:r>
      <w:del w:id="190" w:author="Tuo Wang [2]" w:date="2018-10-24T13:19:00Z">
        <w:r w:rsidRPr="006C4F71" w:rsidDel="00914A7A">
          <w:rPr>
            <w:rFonts w:asciiTheme="minorHAnsi" w:hAnsiTheme="minorHAnsi" w:cs="Times New Roman"/>
            <w:color w:val="auto"/>
            <w:highlight w:val="yellow"/>
          </w:rPr>
          <w:delText xml:space="preserve">5000 rpm </w:delText>
        </w:r>
        <w:r w:rsidRPr="006C4F71" w:rsidDel="00914A7A">
          <w:rPr>
            <w:rFonts w:asciiTheme="minorHAnsi" w:hAnsiTheme="minorHAnsi" w:cs="Times New Roman"/>
            <w:color w:val="000000" w:themeColor="text1"/>
            <w:highlight w:val="yellow"/>
          </w:rPr>
          <w:delText>(</w:delText>
        </w:r>
      </w:del>
      <w:r w:rsidRPr="006C4F71">
        <w:rPr>
          <w:rFonts w:asciiTheme="minorHAnsi" w:hAnsiTheme="minorHAnsi" w:cs="Times New Roman"/>
          <w:color w:val="000000" w:themeColor="text1"/>
          <w:highlight w:val="yellow"/>
        </w:rPr>
        <w:t>4000 x g</w:t>
      </w:r>
      <w:ins w:id="191" w:author="Tuo Wang [2]" w:date="2018-10-24T13:19:00Z">
        <w:r w:rsidR="00914A7A">
          <w:rPr>
            <w:rFonts w:asciiTheme="minorHAnsi" w:hAnsiTheme="minorHAnsi" w:cs="Times New Roman"/>
            <w:color w:val="000000" w:themeColor="text1"/>
            <w:highlight w:val="yellow"/>
          </w:rPr>
          <w:t xml:space="preserve"> </w:t>
        </w:r>
      </w:ins>
      <w:del w:id="192" w:author="Tuo Wang [2]" w:date="2018-10-24T13:19:00Z">
        <w:r w:rsidRPr="006C4F71" w:rsidDel="00914A7A">
          <w:rPr>
            <w:rFonts w:asciiTheme="minorHAnsi" w:hAnsiTheme="minorHAnsi" w:cs="Times New Roman"/>
            <w:color w:val="000000" w:themeColor="text1"/>
            <w:highlight w:val="yellow"/>
          </w:rPr>
          <w:delText xml:space="preserve">) </w:delText>
        </w:r>
      </w:del>
      <w:r w:rsidRPr="006C4F71">
        <w:rPr>
          <w:rFonts w:asciiTheme="minorHAnsi" w:hAnsiTheme="minorHAnsi" w:cs="Times New Roman"/>
          <w:color w:val="auto"/>
          <w:highlight w:val="yellow"/>
        </w:rPr>
        <w:t>for 20 minutes. Remove the supernatant and collect the pellet</w:t>
      </w:r>
      <w:r>
        <w:rPr>
          <w:rFonts w:asciiTheme="minorHAnsi" w:hAnsiTheme="minorHAnsi" w:cs="Times New Roman"/>
          <w:color w:val="auto"/>
          <w:highlight w:val="yellow"/>
        </w:rPr>
        <w:t xml:space="preserve">. </w:t>
      </w:r>
    </w:p>
    <w:p w14:paraId="39B76AED" w14:textId="77777777" w:rsidR="004F0726" w:rsidRPr="006C4F71" w:rsidRDefault="004F0726">
      <w:pPr>
        <w:rPr>
          <w:rFonts w:asciiTheme="minorHAnsi" w:hAnsiTheme="minorHAnsi" w:cs="Times New Roman"/>
          <w:color w:val="0070C0"/>
        </w:rPr>
      </w:pPr>
    </w:p>
    <w:p w14:paraId="549DD391" w14:textId="77777777" w:rsidR="009F0347" w:rsidRDefault="009F0347">
      <w:pPr>
        <w:rPr>
          <w:rFonts w:asciiTheme="minorHAnsi" w:hAnsiTheme="minorHAnsi" w:cs="Times New Roman"/>
          <w:color w:val="auto"/>
          <w:highlight w:val="yellow"/>
        </w:rPr>
      </w:pPr>
    </w:p>
    <w:p w14:paraId="432525A4" w14:textId="084CADF6" w:rsidR="00C7649A" w:rsidRDefault="00B41AC5">
      <w:pPr>
        <w:rPr>
          <w:ins w:id="193" w:author="Tuo Wang [2]" w:date="2018-10-23T16:26:00Z"/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  <w:highlight w:val="yellow"/>
        </w:rPr>
        <w:t>1.2.4)</w:t>
      </w:r>
      <w:ins w:id="194" w:author="Tuo Wang [2]" w:date="2018-10-23T16:14:00Z">
        <w:r w:rsidR="007E60A1">
          <w:rPr>
            <w:rFonts w:asciiTheme="minorHAnsi" w:hAnsiTheme="minorHAnsi" w:cs="Times New Roman"/>
            <w:color w:val="auto"/>
            <w:highlight w:val="yellow"/>
          </w:rPr>
          <w:tab/>
        </w:r>
      </w:ins>
      <w:r>
        <w:rPr>
          <w:rFonts w:asciiTheme="minorHAnsi" w:hAnsiTheme="minorHAnsi" w:cs="Times New Roman"/>
          <w:color w:val="auto"/>
          <w:highlight w:val="yellow"/>
        </w:rPr>
        <w:t xml:space="preserve"> </w:t>
      </w:r>
      <w:ins w:id="195" w:author="Tuo Wang" w:date="2018-10-23T19:49:00Z">
        <w:r w:rsidR="00A840AB">
          <w:rPr>
            <w:rFonts w:asciiTheme="minorHAnsi" w:hAnsiTheme="minorHAnsi" w:cs="Times New Roman"/>
            <w:color w:val="auto"/>
            <w:highlight w:val="yellow"/>
          </w:rPr>
          <w:t xml:space="preserve">Use a tweezer to collect </w:t>
        </w:r>
        <w:r w:rsidR="00A814C2">
          <w:rPr>
            <w:rFonts w:asciiTheme="minorHAnsi" w:hAnsiTheme="minorHAnsi" w:cs="Times New Roman"/>
            <w:color w:val="auto"/>
            <w:highlight w:val="yellow"/>
          </w:rPr>
          <w:t>~0.5 g</w:t>
        </w:r>
      </w:ins>
      <w:ins w:id="196" w:author="Tuo Wang" w:date="2018-10-23T19:50:00Z">
        <w:r w:rsidR="00A814C2">
          <w:rPr>
            <w:rFonts w:asciiTheme="minorHAnsi" w:hAnsiTheme="minorHAnsi" w:cs="Times New Roman"/>
            <w:color w:val="auto"/>
            <w:highlight w:val="yellow"/>
          </w:rPr>
          <w:t xml:space="preserve"> well hydrated pellet </w:t>
        </w:r>
      </w:ins>
      <w:del w:id="197" w:author="Tuo Wang" w:date="2018-10-23T19:50:00Z">
        <w:r w:rsidR="005C3A03" w:rsidDel="00A814C2">
          <w:rPr>
            <w:rFonts w:asciiTheme="minorHAnsi" w:hAnsiTheme="minorHAnsi" w:cs="Times New Roman"/>
            <w:color w:val="auto"/>
            <w:highlight w:val="yellow"/>
          </w:rPr>
          <w:delText xml:space="preserve">Keep the collected pellet </w:delText>
        </w:r>
      </w:del>
      <w:ins w:id="198" w:author="Tuo Wang [2]" w:date="2018-10-23T16:29:00Z">
        <w:del w:id="199" w:author="Tuo Wang" w:date="2018-10-23T19:50:00Z">
          <w:r w:rsidR="0073483D" w:rsidDel="00A814C2">
            <w:rPr>
              <w:rFonts w:asciiTheme="minorHAnsi" w:hAnsiTheme="minorHAnsi" w:cs="Times New Roman"/>
              <w:color w:val="auto"/>
              <w:highlight w:val="yellow"/>
            </w:rPr>
            <w:delText xml:space="preserve">well </w:delText>
          </w:r>
        </w:del>
      </w:ins>
      <w:del w:id="200" w:author="Tuo Wang" w:date="2018-10-23T19:50:00Z">
        <w:r w:rsidR="008F7B4F" w:rsidDel="00A814C2">
          <w:rPr>
            <w:rFonts w:asciiTheme="minorHAnsi" w:hAnsiTheme="minorHAnsi" w:cs="Times New Roman" w:hint="eastAsia"/>
            <w:color w:val="auto"/>
            <w:highlight w:val="yellow"/>
            <w:lang w:eastAsia="zh-CN"/>
          </w:rPr>
          <w:delText>h</w:delText>
        </w:r>
        <w:r w:rsidR="008F7B4F" w:rsidDel="00A814C2">
          <w:rPr>
            <w:rFonts w:asciiTheme="minorHAnsi" w:hAnsiTheme="minorHAnsi" w:cs="Times New Roman"/>
            <w:color w:val="auto"/>
            <w:highlight w:val="yellow"/>
          </w:rPr>
          <w:delText>ydrated</w:delText>
        </w:r>
      </w:del>
      <w:ins w:id="201" w:author="Tuo Wang [2]" w:date="2018-10-23T16:28:00Z">
        <w:del w:id="202" w:author="Tuo Wang" w:date="2018-10-23T19:50:00Z">
          <w:r w:rsidR="0073483D" w:rsidDel="00A814C2">
            <w:rPr>
              <w:rFonts w:asciiTheme="minorHAnsi" w:hAnsiTheme="minorHAnsi" w:cs="Times New Roman"/>
              <w:color w:val="auto"/>
              <w:highlight w:val="yellow"/>
            </w:rPr>
            <w:delText xml:space="preserve"> </w:delText>
          </w:r>
        </w:del>
        <w:r w:rsidR="0073483D">
          <w:rPr>
            <w:rFonts w:asciiTheme="minorHAnsi" w:hAnsiTheme="minorHAnsi" w:cs="Times New Roman"/>
            <w:color w:val="auto"/>
            <w:highlight w:val="yellow"/>
          </w:rPr>
          <w:t>(</w:t>
        </w:r>
      </w:ins>
      <w:ins w:id="203" w:author="Tuo Wang [2]" w:date="2018-10-23T16:30:00Z">
        <w:r w:rsidR="00185A91">
          <w:rPr>
            <w:rFonts w:asciiTheme="minorHAnsi" w:hAnsiTheme="minorHAnsi" w:cs="Times New Roman"/>
            <w:color w:val="auto"/>
            <w:highlight w:val="yellow"/>
          </w:rPr>
          <w:t>&gt;</w:t>
        </w:r>
      </w:ins>
      <w:ins w:id="204" w:author="Tuo Wang [2]" w:date="2018-10-23T16:28:00Z">
        <w:r w:rsidR="0073483D">
          <w:rPr>
            <w:rFonts w:asciiTheme="minorHAnsi" w:hAnsiTheme="minorHAnsi" w:cs="Times New Roman"/>
            <w:color w:val="auto"/>
            <w:highlight w:val="yellow"/>
          </w:rPr>
          <w:t xml:space="preserve">50 </w:t>
        </w:r>
        <w:proofErr w:type="spellStart"/>
        <w:r w:rsidR="0073483D">
          <w:rPr>
            <w:rFonts w:asciiTheme="minorHAnsi" w:hAnsiTheme="minorHAnsi" w:cs="Times New Roman"/>
            <w:color w:val="auto"/>
            <w:highlight w:val="yellow"/>
          </w:rPr>
          <w:t>wt</w:t>
        </w:r>
        <w:proofErr w:type="spellEnd"/>
        <w:r w:rsidR="0073483D">
          <w:rPr>
            <w:rFonts w:asciiTheme="minorHAnsi" w:hAnsiTheme="minorHAnsi" w:cs="Times New Roman"/>
            <w:color w:val="auto"/>
            <w:highlight w:val="yellow"/>
          </w:rPr>
          <w:t>%</w:t>
        </w:r>
      </w:ins>
      <w:ins w:id="205" w:author="Tuo Wang [2]" w:date="2018-10-23T16:29:00Z">
        <w:r w:rsidR="0073483D">
          <w:rPr>
            <w:rFonts w:asciiTheme="minorHAnsi" w:hAnsiTheme="minorHAnsi" w:cs="Times New Roman"/>
            <w:color w:val="auto"/>
            <w:highlight w:val="yellow"/>
          </w:rPr>
          <w:t xml:space="preserve"> hydration</w:t>
        </w:r>
      </w:ins>
      <w:ins w:id="206" w:author="Tuo Wang [2]" w:date="2018-10-23T16:28:00Z">
        <w:r w:rsidR="0073483D">
          <w:rPr>
            <w:rFonts w:asciiTheme="minorHAnsi" w:hAnsiTheme="minorHAnsi" w:cs="Times New Roman"/>
            <w:color w:val="auto"/>
            <w:highlight w:val="yellow"/>
          </w:rPr>
          <w:t>)</w:t>
        </w:r>
      </w:ins>
      <w:r w:rsidR="008F7B4F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5C3A03">
        <w:rPr>
          <w:rFonts w:asciiTheme="minorHAnsi" w:hAnsiTheme="minorHAnsi" w:cs="Times New Roman"/>
          <w:color w:val="auto"/>
          <w:highlight w:val="yellow"/>
        </w:rPr>
        <w:t>for NMR studies</w:t>
      </w:r>
      <w:del w:id="207" w:author="Tuo Wang" w:date="2018-10-23T19:50:00Z">
        <w:r w:rsidR="005C3A03" w:rsidDel="00A814C2">
          <w:rPr>
            <w:rFonts w:asciiTheme="minorHAnsi" w:hAnsiTheme="minorHAnsi" w:cs="Times New Roman"/>
            <w:color w:val="auto"/>
            <w:highlight w:val="yellow"/>
          </w:rPr>
          <w:delText xml:space="preserve"> or long-term storage</w:delText>
        </w:r>
      </w:del>
      <w:r w:rsidR="005C3A03">
        <w:rPr>
          <w:rFonts w:asciiTheme="minorHAnsi" w:hAnsiTheme="minorHAnsi" w:cs="Times New Roman"/>
          <w:color w:val="auto"/>
          <w:highlight w:val="yellow"/>
        </w:rPr>
        <w:t>.</w:t>
      </w:r>
      <w:r w:rsidR="00CC2A92">
        <w:rPr>
          <w:rFonts w:asciiTheme="minorHAnsi" w:hAnsiTheme="minorHAnsi" w:cs="Times New Roman"/>
          <w:color w:val="auto"/>
          <w:highlight w:val="yellow"/>
        </w:rPr>
        <w:t xml:space="preserve"> Loss of hydration at any point will substantially worsen the spectral resolution.</w:t>
      </w:r>
      <w:r w:rsidR="005C3A03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4475AB05" w14:textId="77777777" w:rsidR="00C7649A" w:rsidRDefault="00C7649A">
      <w:pPr>
        <w:rPr>
          <w:ins w:id="208" w:author="Tuo Wang [2]" w:date="2018-10-23T16:26:00Z"/>
          <w:rFonts w:asciiTheme="minorHAnsi" w:hAnsiTheme="minorHAnsi" w:cs="Times New Roman"/>
          <w:color w:val="auto"/>
        </w:rPr>
      </w:pPr>
    </w:p>
    <w:p w14:paraId="63AFE75D" w14:textId="18727A70" w:rsidR="00E6069A" w:rsidRDefault="00C7649A">
      <w:pPr>
        <w:rPr>
          <w:ins w:id="209" w:author="Tuo Wang" w:date="2018-10-23T19:59:00Z"/>
          <w:rFonts w:asciiTheme="minorHAnsi" w:hAnsiTheme="minorHAnsi" w:cs="Times New Roman"/>
          <w:color w:val="auto"/>
        </w:rPr>
      </w:pPr>
      <w:ins w:id="210" w:author="Tuo Wang [2]" w:date="2018-10-23T16:26:00Z">
        <w:r>
          <w:rPr>
            <w:rFonts w:asciiTheme="minorHAnsi" w:hAnsiTheme="minorHAnsi" w:cs="Times New Roman"/>
            <w:color w:val="auto"/>
          </w:rPr>
          <w:t xml:space="preserve">Note: </w:t>
        </w:r>
      </w:ins>
      <w:r w:rsidR="00572BB9" w:rsidRPr="007C2F70">
        <w:rPr>
          <w:rFonts w:asciiTheme="minorHAnsi" w:hAnsiTheme="minorHAnsi" w:cs="Times New Roman"/>
          <w:color w:val="auto"/>
          <w:rPrChange w:id="211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If needed, a</w:t>
      </w:r>
      <w:r w:rsidR="005C3A03" w:rsidRPr="007C2F70">
        <w:rPr>
          <w:rFonts w:asciiTheme="minorHAnsi" w:hAnsiTheme="minorHAnsi" w:cs="Times New Roman"/>
          <w:color w:val="auto"/>
          <w:rPrChange w:id="212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small</w:t>
      </w:r>
      <w:r w:rsidR="0017723A" w:rsidRPr="007C2F70">
        <w:rPr>
          <w:rFonts w:asciiTheme="minorHAnsi" w:hAnsiTheme="minorHAnsi" w:cs="Times New Roman"/>
          <w:color w:val="auto"/>
          <w:rPrChange w:id="213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amount (0.1 gram) of the hydrated </w:t>
      </w:r>
      <w:r w:rsidR="00572BB9" w:rsidRPr="007C2F70">
        <w:rPr>
          <w:rFonts w:asciiTheme="minorHAnsi" w:hAnsiTheme="minorHAnsi" w:cs="Times New Roman"/>
          <w:color w:val="auto"/>
          <w:rPrChange w:id="214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mycelia</w:t>
      </w:r>
      <w:r w:rsidR="0017723A" w:rsidRPr="007C2F70">
        <w:rPr>
          <w:rFonts w:asciiTheme="minorHAnsi" w:hAnsiTheme="minorHAnsi" w:cs="Times New Roman"/>
          <w:color w:val="auto"/>
          <w:rPrChange w:id="215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can be separated and fully dried </w:t>
      </w:r>
      <w:ins w:id="216" w:author="Tuo Wang [2]" w:date="2018-10-23T16:25:00Z">
        <w:r w:rsidR="00AA0576">
          <w:rPr>
            <w:rFonts w:asciiTheme="minorHAnsi" w:hAnsiTheme="minorHAnsi" w:cs="Times New Roman"/>
            <w:color w:val="auto"/>
          </w:rPr>
          <w:t>under N</w:t>
        </w:r>
        <w:r w:rsidR="00AA0576" w:rsidRPr="00AA0576">
          <w:rPr>
            <w:rFonts w:asciiTheme="minorHAnsi" w:hAnsiTheme="minorHAnsi" w:cs="Times New Roman"/>
            <w:color w:val="auto"/>
            <w:vertAlign w:val="subscript"/>
            <w:rPrChange w:id="217" w:author="Tuo Wang [2]" w:date="2018-10-23T16:25:00Z">
              <w:rPr>
                <w:rFonts w:asciiTheme="minorHAnsi" w:hAnsiTheme="minorHAnsi" w:cs="Times New Roman"/>
                <w:color w:val="auto"/>
              </w:rPr>
            </w:rPrChange>
          </w:rPr>
          <w:t>2</w:t>
        </w:r>
        <w:r w:rsidR="00AA0576">
          <w:rPr>
            <w:rFonts w:asciiTheme="minorHAnsi" w:hAnsiTheme="minorHAnsi" w:cs="Times New Roman"/>
            <w:color w:val="auto"/>
          </w:rPr>
          <w:t xml:space="preserve"> </w:t>
        </w:r>
      </w:ins>
      <w:ins w:id="218" w:author="Tuo Wang [2]" w:date="2018-10-24T12:53:00Z">
        <w:r w:rsidR="005F648E">
          <w:rPr>
            <w:rFonts w:asciiTheme="minorHAnsi" w:hAnsiTheme="minorHAnsi" w:cs="Times New Roman"/>
            <w:color w:val="auto"/>
          </w:rPr>
          <w:t xml:space="preserve">gas </w:t>
        </w:r>
      </w:ins>
      <w:ins w:id="219" w:author="Tuo Wang [2]" w:date="2018-10-23T16:25:00Z">
        <w:r w:rsidR="00AA0576">
          <w:rPr>
            <w:rFonts w:asciiTheme="minorHAnsi" w:hAnsiTheme="minorHAnsi" w:cs="Times New Roman"/>
            <w:color w:val="auto"/>
          </w:rPr>
          <w:t xml:space="preserve">flow </w:t>
        </w:r>
      </w:ins>
      <w:r w:rsidR="0017723A" w:rsidRPr="007C2F70">
        <w:rPr>
          <w:rFonts w:asciiTheme="minorHAnsi" w:hAnsiTheme="minorHAnsi" w:cs="Times New Roman"/>
          <w:color w:val="auto"/>
          <w:rPrChange w:id="220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in </w:t>
      </w:r>
      <w:r w:rsidR="00572BB9" w:rsidRPr="007C2F70">
        <w:rPr>
          <w:rFonts w:asciiTheme="minorHAnsi" w:hAnsiTheme="minorHAnsi" w:cs="Times New Roman"/>
          <w:color w:val="auto"/>
          <w:rPrChange w:id="221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a</w:t>
      </w:r>
      <w:r w:rsidR="0017723A" w:rsidRPr="007C2F70">
        <w:rPr>
          <w:rFonts w:asciiTheme="minorHAnsi" w:hAnsiTheme="minorHAnsi" w:cs="Times New Roman"/>
          <w:color w:val="auto"/>
          <w:rPrChange w:id="222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hood or a </w:t>
      </w:r>
      <w:proofErr w:type="spellStart"/>
      <w:r w:rsidR="0017723A" w:rsidRPr="007C2F70">
        <w:rPr>
          <w:rFonts w:asciiTheme="minorHAnsi" w:hAnsiTheme="minorHAnsi" w:cs="Times New Roman"/>
          <w:color w:val="auto"/>
          <w:rPrChange w:id="223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lyophilizer</w:t>
      </w:r>
      <w:proofErr w:type="spellEnd"/>
      <w:r w:rsidR="0017723A" w:rsidRPr="007C2F70">
        <w:rPr>
          <w:rFonts w:asciiTheme="minorHAnsi" w:hAnsiTheme="minorHAnsi" w:cs="Times New Roman"/>
          <w:color w:val="auto"/>
          <w:rPrChange w:id="224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to </w:t>
      </w:r>
      <w:r w:rsidR="00A25E1B" w:rsidRPr="007C2F70">
        <w:rPr>
          <w:rFonts w:asciiTheme="minorHAnsi" w:hAnsiTheme="minorHAnsi" w:cs="Times New Roman"/>
          <w:color w:val="auto"/>
          <w:rPrChange w:id="225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estimate</w:t>
      </w:r>
      <w:r w:rsidR="0017723A" w:rsidRPr="007C2F70">
        <w:rPr>
          <w:rFonts w:asciiTheme="minorHAnsi" w:hAnsiTheme="minorHAnsi" w:cs="Times New Roman"/>
          <w:color w:val="auto"/>
          <w:rPrChange w:id="226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the hydration level and calculate the dry mass</w:t>
      </w:r>
      <w:r w:rsidR="00572BB9" w:rsidRPr="007C2F70">
        <w:rPr>
          <w:rFonts w:asciiTheme="minorHAnsi" w:hAnsiTheme="minorHAnsi" w:cs="Times New Roman"/>
          <w:color w:val="auto"/>
          <w:rPrChange w:id="227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percentage</w:t>
      </w:r>
      <w:r w:rsidR="0017723A" w:rsidRPr="007C2F70">
        <w:rPr>
          <w:rFonts w:asciiTheme="minorHAnsi" w:hAnsiTheme="minorHAnsi" w:cs="Times New Roman"/>
          <w:color w:val="auto"/>
          <w:rPrChange w:id="228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.</w:t>
      </w:r>
      <w:r w:rsidR="005C3A03" w:rsidRPr="007C2F70">
        <w:rPr>
          <w:rFonts w:asciiTheme="minorHAnsi" w:hAnsiTheme="minorHAnsi" w:cs="Times New Roman"/>
          <w:color w:val="auto"/>
          <w:rPrChange w:id="229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</w:t>
      </w:r>
      <w:r w:rsidR="00CA3FE8" w:rsidRPr="007C2F70">
        <w:rPr>
          <w:rFonts w:asciiTheme="minorHAnsi" w:hAnsiTheme="minorHAnsi" w:cs="Times New Roman"/>
          <w:color w:val="auto"/>
          <w:rPrChange w:id="230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Usually</w:t>
      </w:r>
      <w:r w:rsidR="00DA00E8" w:rsidRPr="007C2F70">
        <w:rPr>
          <w:rFonts w:asciiTheme="minorHAnsi" w:hAnsiTheme="minorHAnsi" w:cs="Times New Roman"/>
          <w:color w:val="auto"/>
          <w:rPrChange w:id="231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,</w:t>
      </w:r>
      <w:r w:rsidR="00CA3FE8" w:rsidRPr="007C2F70">
        <w:rPr>
          <w:rFonts w:asciiTheme="minorHAnsi" w:hAnsiTheme="minorHAnsi" w:cs="Times New Roman"/>
          <w:color w:val="auto"/>
          <w:rPrChange w:id="232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</w:t>
      </w:r>
      <w:del w:id="233" w:author="Tuo Wang [2]" w:date="2018-10-23T08:54:00Z">
        <w:r w:rsidR="00963E8C" w:rsidRPr="007C2F70" w:rsidDel="008C256A">
          <w:rPr>
            <w:rFonts w:asciiTheme="minorHAnsi" w:hAnsiTheme="minorHAnsi" w:cs="Times New Roman"/>
            <w:color w:val="auto"/>
            <w:rPrChange w:id="234" w:author="Tuo Wang [2]" w:date="2018-10-23T15:42:00Z">
              <w:rPr>
                <w:rFonts w:asciiTheme="minorHAnsi" w:hAnsiTheme="minorHAnsi" w:cs="Times New Roman"/>
                <w:color w:val="auto"/>
                <w:highlight w:val="yellow"/>
              </w:rPr>
            </w:rPrChange>
          </w:rPr>
          <w:delText>we can obtain a</w:delText>
        </w:r>
        <w:r w:rsidR="00CA3FE8" w:rsidRPr="007C2F70" w:rsidDel="008C256A">
          <w:rPr>
            <w:rFonts w:asciiTheme="minorHAnsi" w:hAnsiTheme="minorHAnsi" w:cs="Times New Roman"/>
            <w:color w:val="auto"/>
            <w:rPrChange w:id="235" w:author="Tuo Wang [2]" w:date="2018-10-23T15:42:00Z">
              <w:rPr>
                <w:rFonts w:asciiTheme="minorHAnsi" w:hAnsiTheme="minorHAnsi" w:cs="Times New Roman"/>
                <w:color w:val="auto"/>
                <w:highlight w:val="yellow"/>
              </w:rPr>
            </w:rPrChange>
          </w:rPr>
          <w:delText xml:space="preserve"> </w:delText>
        </w:r>
      </w:del>
      <w:r w:rsidR="00CA3FE8" w:rsidRPr="007C2F70">
        <w:rPr>
          <w:rFonts w:asciiTheme="minorHAnsi" w:hAnsiTheme="minorHAnsi" w:cs="Times New Roman"/>
          <w:color w:val="auto"/>
          <w:rPrChange w:id="236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pellet contain</w:t>
      </w:r>
      <w:r w:rsidR="00963E8C" w:rsidRPr="007C2F70">
        <w:rPr>
          <w:rFonts w:asciiTheme="minorHAnsi" w:hAnsiTheme="minorHAnsi" w:cs="Times New Roman"/>
          <w:color w:val="auto"/>
          <w:rPrChange w:id="237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ing</w:t>
      </w:r>
      <w:r w:rsidR="00CA3FE8" w:rsidRPr="007C2F70">
        <w:rPr>
          <w:rFonts w:asciiTheme="minorHAnsi" w:hAnsiTheme="minorHAnsi" w:cs="Times New Roman"/>
          <w:color w:val="auto"/>
          <w:rPrChange w:id="238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 ~</w:t>
      </w:r>
      <w:r w:rsidR="006062C9" w:rsidRPr="007C2F70">
        <w:rPr>
          <w:rFonts w:asciiTheme="minorHAnsi" w:hAnsiTheme="minorHAnsi" w:cs="Times New Roman"/>
          <w:color w:val="auto"/>
          <w:rPrChange w:id="239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0.3 g </w:t>
      </w:r>
      <w:r w:rsidR="00CA3FE8" w:rsidRPr="007C2F70">
        <w:rPr>
          <w:rFonts w:asciiTheme="minorHAnsi" w:hAnsiTheme="minorHAnsi" w:cs="Times New Roman"/>
          <w:color w:val="auto"/>
          <w:rPrChange w:id="240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dry mass </w:t>
      </w:r>
      <w:ins w:id="241" w:author="Tuo Wang [2]" w:date="2018-10-23T08:54:00Z">
        <w:r w:rsidR="008C256A" w:rsidRPr="007C2F70">
          <w:rPr>
            <w:rFonts w:asciiTheme="minorHAnsi" w:hAnsiTheme="minorHAnsi" w:cs="Times New Roman"/>
            <w:color w:val="auto"/>
            <w:rPrChange w:id="242" w:author="Tuo Wang [2]" w:date="2018-10-23T15:42:00Z">
              <w:rPr>
                <w:rFonts w:asciiTheme="minorHAnsi" w:hAnsiTheme="minorHAnsi" w:cs="Times New Roman"/>
                <w:color w:val="auto"/>
                <w:highlight w:val="yellow"/>
              </w:rPr>
            </w:rPrChange>
          </w:rPr>
          <w:t xml:space="preserve">can be obtained </w:t>
        </w:r>
      </w:ins>
      <w:r w:rsidR="006062C9" w:rsidRPr="007C2F70">
        <w:rPr>
          <w:rFonts w:asciiTheme="minorHAnsi" w:hAnsiTheme="minorHAnsi" w:cs="Times New Roman"/>
          <w:color w:val="auto"/>
          <w:rPrChange w:id="243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>after 3 days.</w:t>
      </w:r>
    </w:p>
    <w:p w14:paraId="3932E9D8" w14:textId="7141E420" w:rsidR="00D37AFD" w:rsidRDefault="00D37AFD">
      <w:pPr>
        <w:rPr>
          <w:ins w:id="244" w:author="Tuo Wang" w:date="2018-10-23T19:59:00Z"/>
          <w:rFonts w:asciiTheme="minorHAnsi" w:hAnsiTheme="minorHAnsi" w:cs="Times New Roman"/>
          <w:color w:val="auto"/>
        </w:rPr>
      </w:pPr>
    </w:p>
    <w:p w14:paraId="07D9859B" w14:textId="3FC976C3" w:rsidR="00D37AFD" w:rsidRPr="007C2F70" w:rsidRDefault="00D37AFD">
      <w:pPr>
        <w:rPr>
          <w:rFonts w:asciiTheme="minorHAnsi" w:hAnsiTheme="minorHAnsi" w:cs="Times New Roman"/>
          <w:color w:val="auto"/>
          <w:rPrChange w:id="245" w:author="Tuo Wang [2]" w:date="2018-10-23T15:42:00Z">
            <w:rPr>
              <w:rFonts w:asciiTheme="minorHAnsi" w:hAnsiTheme="minorHAnsi" w:cs="Times New Roman"/>
              <w:color w:val="auto"/>
              <w:highlight w:val="yellow"/>
            </w:rPr>
          </w:rPrChange>
        </w:rPr>
      </w:pPr>
      <w:ins w:id="246" w:author="Tuo Wang" w:date="2018-10-23T19:59:00Z">
        <w:r>
          <w:rPr>
            <w:rFonts w:asciiTheme="minorHAnsi" w:hAnsiTheme="minorHAnsi" w:cs="Times New Roman"/>
            <w:color w:val="auto"/>
          </w:rPr>
          <w:t>Note: If the NMR experiment</w:t>
        </w:r>
        <w:r w:rsidR="00011D2C">
          <w:rPr>
            <w:rFonts w:asciiTheme="minorHAnsi" w:hAnsiTheme="minorHAnsi" w:cs="Times New Roman"/>
            <w:color w:val="auto"/>
          </w:rPr>
          <w:t xml:space="preserve"> to be c</w:t>
        </w:r>
      </w:ins>
      <w:ins w:id="247" w:author="Tuo Wang" w:date="2018-10-23T20:00:00Z">
        <w:r w:rsidR="00011D2C">
          <w:rPr>
            <w:rFonts w:asciiTheme="minorHAnsi" w:hAnsiTheme="minorHAnsi" w:cs="Times New Roman"/>
            <w:color w:val="auto"/>
          </w:rPr>
          <w:t>onducted</w:t>
        </w:r>
      </w:ins>
      <w:ins w:id="248" w:author="Tuo Wang" w:date="2018-10-23T19:59:00Z">
        <w:r>
          <w:rPr>
            <w:rFonts w:asciiTheme="minorHAnsi" w:hAnsiTheme="minorHAnsi" w:cs="Times New Roman"/>
            <w:color w:val="auto"/>
          </w:rPr>
          <w:t xml:space="preserve"> is </w:t>
        </w:r>
      </w:ins>
      <w:ins w:id="249" w:author="Tuo Wang" w:date="2018-10-23T20:00:00Z">
        <w:r w:rsidR="00011D2C">
          <w:rPr>
            <w:rFonts w:asciiTheme="minorHAnsi" w:hAnsiTheme="minorHAnsi" w:cs="Times New Roman"/>
            <w:color w:val="auto"/>
          </w:rPr>
          <w:t xml:space="preserve">long (&gt;7 days) and/or if the state of the fungi </w:t>
        </w:r>
      </w:ins>
      <w:ins w:id="250" w:author="Tuo Wang" w:date="2018-10-23T20:02:00Z">
        <w:r w:rsidR="00011D2C">
          <w:rPr>
            <w:rFonts w:asciiTheme="minorHAnsi" w:hAnsiTheme="minorHAnsi" w:cs="Times New Roman"/>
            <w:color w:val="auto"/>
          </w:rPr>
          <w:t>needs</w:t>
        </w:r>
      </w:ins>
      <w:ins w:id="251" w:author="Tuo Wang" w:date="2018-10-23T20:00:00Z">
        <w:r w:rsidR="00011D2C">
          <w:rPr>
            <w:rFonts w:asciiTheme="minorHAnsi" w:hAnsiTheme="minorHAnsi" w:cs="Times New Roman"/>
            <w:color w:val="auto"/>
          </w:rPr>
          <w:t xml:space="preserve"> to be fixed, the fungal material can be deeply fro</w:t>
        </w:r>
      </w:ins>
      <w:ins w:id="252" w:author="Tuo Wang" w:date="2018-10-23T20:01:00Z">
        <w:r w:rsidR="00011D2C">
          <w:rPr>
            <w:rFonts w:asciiTheme="minorHAnsi" w:hAnsiTheme="minorHAnsi" w:cs="Times New Roman"/>
            <w:color w:val="auto"/>
          </w:rPr>
          <w:t xml:space="preserve">zen in liquid N2 for 10-20 mins before further processing. If the experiment will be </w:t>
        </w:r>
      </w:ins>
      <w:ins w:id="253" w:author="Tuo Wang" w:date="2018-10-23T19:59:00Z">
        <w:r>
          <w:rPr>
            <w:rFonts w:asciiTheme="minorHAnsi" w:hAnsiTheme="minorHAnsi" w:cs="Times New Roman"/>
            <w:color w:val="auto"/>
          </w:rPr>
          <w:t>short (</w:t>
        </w:r>
      </w:ins>
      <w:ins w:id="254" w:author="Tuo Wang" w:date="2018-10-23T20:00:00Z">
        <w:r w:rsidR="00011D2C">
          <w:rPr>
            <w:rFonts w:asciiTheme="minorHAnsi" w:hAnsiTheme="minorHAnsi" w:cs="Times New Roman"/>
            <w:color w:val="auto"/>
          </w:rPr>
          <w:t>3-6 days</w:t>
        </w:r>
      </w:ins>
      <w:ins w:id="255" w:author="Tuo Wang" w:date="2018-10-23T19:59:00Z">
        <w:r>
          <w:rPr>
            <w:rFonts w:asciiTheme="minorHAnsi" w:hAnsiTheme="minorHAnsi" w:cs="Times New Roman"/>
            <w:color w:val="auto"/>
          </w:rPr>
          <w:t>)</w:t>
        </w:r>
      </w:ins>
      <w:ins w:id="256" w:author="Tuo Wang" w:date="2018-10-23T20:00:00Z">
        <w:r w:rsidR="00011D2C">
          <w:rPr>
            <w:rFonts w:asciiTheme="minorHAnsi" w:hAnsiTheme="minorHAnsi" w:cs="Times New Roman"/>
            <w:color w:val="auto"/>
          </w:rPr>
          <w:t xml:space="preserve">, </w:t>
        </w:r>
      </w:ins>
      <w:ins w:id="257" w:author="Tuo Wang" w:date="2018-10-23T20:01:00Z">
        <w:r w:rsidR="00011D2C">
          <w:rPr>
            <w:rFonts w:asciiTheme="minorHAnsi" w:hAnsiTheme="minorHAnsi" w:cs="Times New Roman"/>
            <w:color w:val="auto"/>
          </w:rPr>
          <w:t xml:space="preserve">the freezing can be </w:t>
        </w:r>
      </w:ins>
      <w:ins w:id="258" w:author="Tuo Wang" w:date="2018-10-23T20:02:00Z">
        <w:r w:rsidR="00011D2C">
          <w:rPr>
            <w:rFonts w:asciiTheme="minorHAnsi" w:hAnsiTheme="minorHAnsi" w:cs="Times New Roman"/>
            <w:color w:val="auto"/>
          </w:rPr>
          <w:t xml:space="preserve">skipped so that the sample can remain fresh.  </w:t>
        </w:r>
      </w:ins>
    </w:p>
    <w:p w14:paraId="45CA46C1" w14:textId="77777777" w:rsidR="009F0347" w:rsidRPr="006C4F71" w:rsidRDefault="009F0347">
      <w:pPr>
        <w:rPr>
          <w:rFonts w:asciiTheme="minorHAnsi" w:hAnsiTheme="minorHAnsi" w:cs="Times New Roman"/>
          <w:color w:val="auto"/>
          <w:highlight w:val="yellow"/>
        </w:rPr>
      </w:pPr>
    </w:p>
    <w:p w14:paraId="272CB4C2" w14:textId="5D22F6C5" w:rsidR="005C5F89" w:rsidDel="00BF5B90" w:rsidRDefault="00F05328" w:rsidP="00EB2398">
      <w:pPr>
        <w:rPr>
          <w:del w:id="259" w:author="Tuo Wang" w:date="2018-10-23T19:53:00Z"/>
          <w:rFonts w:asciiTheme="minorHAnsi" w:hAnsiTheme="minorHAnsi" w:cs="Times New Roman"/>
          <w:color w:val="auto"/>
          <w:highlight w:val="yellow"/>
        </w:rPr>
      </w:pPr>
      <w:r w:rsidRPr="006C4F71">
        <w:rPr>
          <w:rFonts w:asciiTheme="minorHAnsi" w:hAnsiTheme="minorHAnsi" w:cs="Times New Roman"/>
          <w:color w:val="auto"/>
          <w:highlight w:val="yellow"/>
        </w:rPr>
        <w:t>1.2.</w:t>
      </w:r>
      <w:r w:rsidR="00B41AC5">
        <w:rPr>
          <w:rFonts w:asciiTheme="minorHAnsi" w:hAnsiTheme="minorHAnsi" w:cs="Times New Roman"/>
          <w:color w:val="auto"/>
          <w:highlight w:val="yellow"/>
        </w:rPr>
        <w:t>5</w:t>
      </w:r>
      <w:proofErr w:type="gramStart"/>
      <w:r w:rsidRPr="006C4F71">
        <w:rPr>
          <w:rFonts w:asciiTheme="minorHAnsi" w:hAnsiTheme="minorHAnsi" w:cs="Times New Roman"/>
          <w:color w:val="auto"/>
          <w:highlight w:val="yellow"/>
        </w:rPr>
        <w:t xml:space="preserve">) </w:t>
      </w:r>
      <w:ins w:id="260" w:author="Tuo Wang" w:date="2018-10-23T19:53:00Z">
        <w:r w:rsidR="00BF5B90">
          <w:rPr>
            <w:rFonts w:asciiTheme="minorHAnsi" w:hAnsiTheme="minorHAnsi" w:cs="Times New Roman"/>
            <w:color w:val="auto"/>
            <w:highlight w:val="yellow"/>
          </w:rPr>
          <w:t xml:space="preserve"> T</w:t>
        </w:r>
      </w:ins>
      <w:proofErr w:type="gramEnd"/>
      <w:ins w:id="261" w:author="Tuo Wang [2]" w:date="2018-10-23T16:14:00Z">
        <w:del w:id="262" w:author="Tuo Wang" w:date="2018-10-23T19:53:00Z">
          <w:r w:rsidR="007E60A1" w:rsidDel="00BF5B90">
            <w:rPr>
              <w:rFonts w:asciiTheme="minorHAnsi" w:hAnsiTheme="minorHAnsi" w:cs="Times New Roman"/>
              <w:color w:val="auto"/>
              <w:highlight w:val="yellow"/>
            </w:rPr>
            <w:tab/>
          </w:r>
        </w:del>
      </w:ins>
      <w:del w:id="263" w:author="Tuo Wang" w:date="2018-10-23T19:53:00Z">
        <w:r w:rsidR="000D0F4C" w:rsidDel="00BF5B90">
          <w:rPr>
            <w:rFonts w:asciiTheme="minorHAnsi" w:hAnsiTheme="minorHAnsi" w:cs="Times New Roman"/>
            <w:color w:val="auto"/>
            <w:highlight w:val="yellow"/>
          </w:rPr>
          <w:delText>Mix t</w:delText>
        </w:r>
      </w:del>
      <w:r w:rsidR="000D0F4C">
        <w:rPr>
          <w:rFonts w:asciiTheme="minorHAnsi" w:hAnsiTheme="minorHAnsi" w:cs="Times New Roman"/>
          <w:color w:val="auto"/>
          <w:highlight w:val="yellow"/>
        </w:rPr>
        <w:t xml:space="preserve">he </w:t>
      </w:r>
      <w:del w:id="264" w:author="Tuo Wang" w:date="2018-10-23T19:50:00Z">
        <w:r w:rsidR="000D0F4C" w:rsidDel="00A814C2">
          <w:rPr>
            <w:rFonts w:asciiTheme="minorHAnsi" w:hAnsiTheme="minorHAnsi" w:cs="Times New Roman"/>
            <w:color w:val="auto"/>
            <w:highlight w:val="yellow"/>
          </w:rPr>
          <w:delText xml:space="preserve">remaining </w:delText>
        </w:r>
      </w:del>
      <w:ins w:id="265" w:author="Tuo Wang" w:date="2018-10-23T19:50:00Z">
        <w:r w:rsidR="00A814C2">
          <w:rPr>
            <w:rFonts w:asciiTheme="minorHAnsi" w:hAnsiTheme="minorHAnsi" w:cs="Times New Roman"/>
            <w:color w:val="auto"/>
            <w:highlight w:val="yellow"/>
          </w:rPr>
          <w:t xml:space="preserve">excess </w:t>
        </w:r>
      </w:ins>
      <w:r w:rsidR="000D0F4C">
        <w:rPr>
          <w:rFonts w:asciiTheme="minorHAnsi" w:hAnsiTheme="minorHAnsi" w:cs="Times New Roman"/>
          <w:color w:val="auto"/>
          <w:highlight w:val="yellow"/>
        </w:rPr>
        <w:t xml:space="preserve">material </w:t>
      </w:r>
      <w:ins w:id="266" w:author="Tuo Wang" w:date="2018-10-23T19:53:00Z">
        <w:r w:rsidR="00BF5B90">
          <w:rPr>
            <w:rFonts w:asciiTheme="minorHAnsi" w:hAnsiTheme="minorHAnsi" w:cs="Times New Roman"/>
            <w:color w:val="auto"/>
            <w:highlight w:val="yellow"/>
          </w:rPr>
          <w:t xml:space="preserve">will </w:t>
        </w:r>
      </w:ins>
      <w:ins w:id="267" w:author="Tuo Wang" w:date="2018-10-23T19:55:00Z">
        <w:r w:rsidR="00DA7C3A">
          <w:rPr>
            <w:rFonts w:asciiTheme="minorHAnsi" w:hAnsiTheme="minorHAnsi" w:cs="Times New Roman"/>
            <w:color w:val="auto"/>
            <w:highlight w:val="yellow"/>
          </w:rPr>
          <w:t xml:space="preserve">be mixed </w:t>
        </w:r>
      </w:ins>
      <w:r w:rsidR="000D0F4C">
        <w:rPr>
          <w:rFonts w:asciiTheme="minorHAnsi" w:hAnsiTheme="minorHAnsi" w:cs="Times New Roman"/>
          <w:color w:val="auto"/>
          <w:highlight w:val="yellow"/>
        </w:rPr>
        <w:t xml:space="preserve">with </w:t>
      </w:r>
      <w:r w:rsidR="006062C9">
        <w:rPr>
          <w:rFonts w:asciiTheme="minorHAnsi" w:hAnsiTheme="minorHAnsi" w:cs="Times New Roman"/>
          <w:color w:val="auto"/>
          <w:highlight w:val="yellow"/>
        </w:rPr>
        <w:t>20% (v/v) of glycerol</w:t>
      </w:r>
      <w:ins w:id="268" w:author="Tuo Wang" w:date="2018-10-23T19:53:00Z">
        <w:r w:rsidR="00BF5B90">
          <w:rPr>
            <w:rFonts w:asciiTheme="minorHAnsi" w:hAnsiTheme="minorHAnsi" w:cs="Times New Roman"/>
            <w:color w:val="auto"/>
            <w:highlight w:val="yellow"/>
          </w:rPr>
          <w:t xml:space="preserve"> </w:t>
        </w:r>
      </w:ins>
      <w:ins w:id="269" w:author="Tuo Wang" w:date="2018-10-23T19:54:00Z">
        <w:r w:rsidR="00513D51">
          <w:rPr>
            <w:rFonts w:asciiTheme="minorHAnsi" w:hAnsiTheme="minorHAnsi" w:cs="Times New Roman"/>
            <w:color w:val="auto"/>
            <w:highlight w:val="yellow"/>
          </w:rPr>
          <w:t>in a centrifuge tube</w:t>
        </w:r>
      </w:ins>
      <w:ins w:id="270" w:author="Tuo Wang" w:date="2018-10-23T19:55:00Z">
        <w:r w:rsidR="00DA7C3A">
          <w:rPr>
            <w:rFonts w:asciiTheme="minorHAnsi" w:hAnsiTheme="minorHAnsi" w:cs="Times New Roman"/>
            <w:color w:val="auto"/>
            <w:highlight w:val="yellow"/>
          </w:rPr>
          <w:t xml:space="preserve"> and</w:t>
        </w:r>
      </w:ins>
      <w:ins w:id="271" w:author="Tuo Wang" w:date="2018-10-23T19:54:00Z">
        <w:r w:rsidR="00513D51">
          <w:rPr>
            <w:rFonts w:asciiTheme="minorHAnsi" w:hAnsiTheme="minorHAnsi" w:cs="Times New Roman"/>
            <w:color w:val="auto"/>
            <w:highlight w:val="yellow"/>
          </w:rPr>
          <w:t xml:space="preserve"> kept</w:t>
        </w:r>
      </w:ins>
      <w:del w:id="272" w:author="Tuo Wang" w:date="2018-10-23T19:54:00Z">
        <w:r w:rsidR="006062C9" w:rsidDel="00513D51">
          <w:rPr>
            <w:rFonts w:asciiTheme="minorHAnsi" w:hAnsiTheme="minorHAnsi" w:cs="Times New Roman"/>
            <w:color w:val="auto"/>
            <w:highlight w:val="yellow"/>
          </w:rPr>
          <w:delText xml:space="preserve"> and </w:delText>
        </w:r>
      </w:del>
      <w:del w:id="273" w:author="Tuo Wang" w:date="2018-10-23T19:53:00Z">
        <w:r w:rsidR="003739F0" w:rsidDel="00BF5B90">
          <w:rPr>
            <w:rFonts w:asciiTheme="minorHAnsi" w:hAnsiTheme="minorHAnsi" w:cs="Times New Roman"/>
            <w:color w:val="auto"/>
            <w:highlight w:val="yellow"/>
          </w:rPr>
          <w:delText xml:space="preserve">keep </w:delText>
        </w:r>
      </w:del>
      <w:ins w:id="274" w:author="Tuo Wang" w:date="2018-10-23T19:53:00Z">
        <w:r w:rsidR="00BF5B90">
          <w:rPr>
            <w:rFonts w:asciiTheme="minorHAnsi" w:hAnsiTheme="minorHAnsi" w:cs="Times New Roman"/>
            <w:color w:val="auto"/>
            <w:highlight w:val="yellow"/>
          </w:rPr>
          <w:t xml:space="preserve"> </w:t>
        </w:r>
      </w:ins>
      <w:r w:rsidR="003739F0">
        <w:rPr>
          <w:rFonts w:asciiTheme="minorHAnsi" w:hAnsiTheme="minorHAnsi" w:cs="Times New Roman"/>
          <w:color w:val="auto"/>
          <w:highlight w:val="yellow"/>
        </w:rPr>
        <w:t>in a</w:t>
      </w:r>
      <w:r w:rsidR="006062C9">
        <w:rPr>
          <w:rFonts w:asciiTheme="minorHAnsi" w:hAnsiTheme="minorHAnsi" w:cs="Times New Roman"/>
          <w:color w:val="auto"/>
          <w:highlight w:val="yellow"/>
        </w:rPr>
        <w:t xml:space="preserve"> -80 </w:t>
      </w:r>
      <w:r w:rsidR="006062C9">
        <w:rPr>
          <w:rFonts w:asciiTheme="minorHAnsi" w:hAnsiTheme="minorHAnsi" w:cstheme="minorHAnsi"/>
          <w:color w:val="auto"/>
          <w:highlight w:val="yellow"/>
        </w:rPr>
        <w:t>ᵒ</w:t>
      </w:r>
      <w:r w:rsidR="006062C9">
        <w:rPr>
          <w:rFonts w:asciiTheme="minorHAnsi" w:hAnsiTheme="minorHAnsi" w:cs="Times New Roman"/>
          <w:color w:val="auto"/>
          <w:highlight w:val="yellow"/>
        </w:rPr>
        <w:t xml:space="preserve">C </w:t>
      </w:r>
      <w:r w:rsidR="003739F0">
        <w:rPr>
          <w:rFonts w:asciiTheme="minorHAnsi" w:hAnsiTheme="minorHAnsi" w:cs="Times New Roman"/>
          <w:color w:val="auto"/>
          <w:highlight w:val="yellow"/>
        </w:rPr>
        <w:t>freezer</w:t>
      </w:r>
      <w:ins w:id="275" w:author="Tuo Wang" w:date="2018-10-23T19:55:00Z">
        <w:r w:rsidR="00DA7C3A">
          <w:rPr>
            <w:rFonts w:asciiTheme="minorHAnsi" w:hAnsiTheme="minorHAnsi" w:cs="Times New Roman"/>
            <w:color w:val="auto"/>
            <w:highlight w:val="yellow"/>
          </w:rPr>
          <w:t xml:space="preserve"> for </w:t>
        </w:r>
      </w:ins>
      <w:ins w:id="276" w:author="Tuo Wang" w:date="2018-10-23T19:56:00Z">
        <w:r w:rsidR="00DA7C3A">
          <w:rPr>
            <w:rFonts w:asciiTheme="minorHAnsi" w:hAnsiTheme="minorHAnsi" w:cs="Times New Roman"/>
            <w:color w:val="auto"/>
            <w:highlight w:val="yellow"/>
          </w:rPr>
          <w:t>long-term storage</w:t>
        </w:r>
      </w:ins>
      <w:ins w:id="277" w:author="Tuo Wang" w:date="2018-10-23T19:53:00Z">
        <w:r w:rsidR="00BF5B90">
          <w:rPr>
            <w:rFonts w:asciiTheme="minorHAnsi" w:hAnsiTheme="minorHAnsi" w:cs="Times New Roman"/>
            <w:color w:val="auto"/>
            <w:highlight w:val="yellow"/>
          </w:rPr>
          <w:t>.</w:t>
        </w:r>
      </w:ins>
      <w:del w:id="278" w:author="Tuo Wang" w:date="2018-10-23T19:53:00Z">
        <w:r w:rsidR="003739F0" w:rsidDel="00BF5B90">
          <w:rPr>
            <w:rFonts w:asciiTheme="minorHAnsi" w:hAnsiTheme="minorHAnsi" w:cs="Times New Roman"/>
            <w:color w:val="auto"/>
            <w:highlight w:val="yellow"/>
          </w:rPr>
          <w:delText xml:space="preserve"> </w:delText>
        </w:r>
        <w:r w:rsidR="006062C9" w:rsidDel="00BF5B90">
          <w:rPr>
            <w:rFonts w:asciiTheme="minorHAnsi" w:hAnsiTheme="minorHAnsi" w:cs="Times New Roman"/>
            <w:color w:val="auto"/>
            <w:highlight w:val="yellow"/>
          </w:rPr>
          <w:delText>for long</w:delText>
        </w:r>
        <w:r w:rsidR="00DF14EC" w:rsidDel="00BF5B90">
          <w:rPr>
            <w:rFonts w:asciiTheme="minorHAnsi" w:hAnsiTheme="minorHAnsi" w:cs="Times New Roman"/>
            <w:color w:val="auto"/>
            <w:highlight w:val="yellow"/>
          </w:rPr>
          <w:delText>-</w:delText>
        </w:r>
        <w:r w:rsidR="006062C9" w:rsidDel="00BF5B90">
          <w:rPr>
            <w:rFonts w:asciiTheme="minorHAnsi" w:hAnsiTheme="minorHAnsi" w:cs="Times New Roman"/>
            <w:color w:val="auto"/>
            <w:highlight w:val="yellow"/>
          </w:rPr>
          <w:delText>term storage.</w:delText>
        </w:r>
        <w:r w:rsidR="006062C9" w:rsidRPr="006C4F71" w:rsidDel="00BF5B90">
          <w:rPr>
            <w:rFonts w:asciiTheme="minorHAnsi" w:hAnsiTheme="minorHAnsi" w:cs="Times New Roman"/>
            <w:color w:val="auto"/>
            <w:highlight w:val="yellow"/>
          </w:rPr>
          <w:delText xml:space="preserve"> </w:delText>
        </w:r>
      </w:del>
    </w:p>
    <w:p w14:paraId="009B13C4" w14:textId="77777777" w:rsidR="00BF5B90" w:rsidRPr="00C16192" w:rsidRDefault="00BF5B90" w:rsidP="00846013">
      <w:pPr>
        <w:rPr>
          <w:ins w:id="279" w:author="Tuo Wang" w:date="2018-10-23T19:53:00Z"/>
          <w:rFonts w:asciiTheme="minorHAnsi" w:hAnsiTheme="minorHAnsi" w:cs="Times New Roman"/>
          <w:highlight w:val="yellow"/>
        </w:rPr>
      </w:pPr>
    </w:p>
    <w:p w14:paraId="51FD883B" w14:textId="77777777" w:rsidR="009B5E2F" w:rsidRPr="006C4F71" w:rsidRDefault="009B5E2F" w:rsidP="00EB2398">
      <w:pPr>
        <w:rPr>
          <w:rFonts w:asciiTheme="minorHAnsi" w:hAnsiTheme="minorHAnsi" w:cs="Times New Roman"/>
        </w:rPr>
      </w:pPr>
    </w:p>
    <w:p w14:paraId="020A305E" w14:textId="63B7D4F0" w:rsidR="007A3667" w:rsidRPr="009F0347" w:rsidRDefault="009F0347" w:rsidP="009F0347">
      <w:pPr>
        <w:rPr>
          <w:rFonts w:asciiTheme="minorHAnsi" w:hAnsiTheme="minorHAnsi" w:cs="Times New Roman"/>
          <w:b/>
          <w:highlight w:val="yellow"/>
        </w:rPr>
      </w:pPr>
      <w:r w:rsidRPr="009F0347">
        <w:rPr>
          <w:rFonts w:asciiTheme="minorHAnsi" w:hAnsiTheme="minorHAnsi" w:cs="Times New Roman"/>
          <w:b/>
          <w:highlight w:val="yellow"/>
        </w:rPr>
        <w:t xml:space="preserve">2. </w:t>
      </w:r>
      <w:r w:rsidR="007A3667" w:rsidRPr="009F0347">
        <w:rPr>
          <w:rFonts w:asciiTheme="minorHAnsi" w:hAnsiTheme="minorHAnsi" w:cs="Times New Roman"/>
          <w:b/>
          <w:highlight w:val="yellow"/>
        </w:rPr>
        <w:t>Preparation of</w:t>
      </w:r>
      <w:r w:rsidR="00445198" w:rsidRPr="009F0347">
        <w:rPr>
          <w:rFonts w:asciiTheme="minorHAnsi" w:hAnsiTheme="minorHAnsi" w:cs="Times New Roman"/>
          <w:b/>
          <w:i/>
          <w:highlight w:val="yellow"/>
        </w:rPr>
        <w:t xml:space="preserve"> A.</w:t>
      </w:r>
      <w:r w:rsidR="007A3667" w:rsidRPr="009F0347">
        <w:rPr>
          <w:rFonts w:asciiTheme="minorHAnsi" w:hAnsiTheme="minorHAnsi" w:cs="Times New Roman"/>
          <w:b/>
          <w:i/>
          <w:highlight w:val="yellow"/>
        </w:rPr>
        <w:t xml:space="preserve"> fumigatus</w:t>
      </w:r>
      <w:r w:rsidR="007A3667" w:rsidRPr="009F0347">
        <w:rPr>
          <w:rFonts w:asciiTheme="minorHAnsi" w:hAnsiTheme="minorHAnsi" w:cs="Times New Roman"/>
          <w:b/>
          <w:highlight w:val="yellow"/>
        </w:rPr>
        <w:t xml:space="preserve"> for </w:t>
      </w:r>
      <w:r w:rsidR="005456A9" w:rsidRPr="009F0347">
        <w:rPr>
          <w:rFonts w:asciiTheme="minorHAnsi" w:hAnsiTheme="minorHAnsi" w:cs="Times New Roman"/>
          <w:b/>
          <w:highlight w:val="yellow"/>
        </w:rPr>
        <w:t xml:space="preserve">solid-state </w:t>
      </w:r>
      <w:r w:rsidR="007A3667" w:rsidRPr="009F0347">
        <w:rPr>
          <w:rFonts w:asciiTheme="minorHAnsi" w:hAnsiTheme="minorHAnsi" w:cs="Times New Roman"/>
          <w:b/>
          <w:highlight w:val="yellow"/>
        </w:rPr>
        <w:t>NMR and DNP studies</w:t>
      </w:r>
    </w:p>
    <w:p w14:paraId="6D93FF55" w14:textId="77777777" w:rsidR="0047620A" w:rsidRPr="009F0347" w:rsidRDefault="0047620A" w:rsidP="0047620A">
      <w:pPr>
        <w:pStyle w:val="ListParagraph"/>
        <w:ind w:left="555"/>
        <w:rPr>
          <w:rFonts w:asciiTheme="minorHAnsi" w:hAnsiTheme="minorHAnsi" w:cs="Times New Roman"/>
          <w:b/>
          <w:highlight w:val="yellow"/>
        </w:rPr>
      </w:pPr>
    </w:p>
    <w:p w14:paraId="5BEE24B8" w14:textId="656C3EE2" w:rsidR="007A3667" w:rsidRPr="006C4F71" w:rsidRDefault="007A3667" w:rsidP="009574C0">
      <w:pPr>
        <w:rPr>
          <w:rFonts w:asciiTheme="minorHAnsi" w:hAnsiTheme="minorHAnsi" w:cs="Times New Roman"/>
          <w:b/>
        </w:rPr>
      </w:pPr>
      <w:r w:rsidRPr="009F0347">
        <w:rPr>
          <w:rFonts w:asciiTheme="minorHAnsi" w:hAnsiTheme="minorHAnsi" w:cs="Times New Roman"/>
          <w:b/>
          <w:highlight w:val="yellow"/>
        </w:rPr>
        <w:t>2.1</w:t>
      </w:r>
      <w:r w:rsidR="00B22C5F" w:rsidRPr="009F0347">
        <w:rPr>
          <w:rFonts w:asciiTheme="minorHAnsi" w:hAnsiTheme="minorHAnsi" w:cs="Times New Roman"/>
          <w:b/>
          <w:highlight w:val="yellow"/>
        </w:rPr>
        <w:t>)</w:t>
      </w:r>
      <w:r w:rsidRPr="009F0347">
        <w:rPr>
          <w:rFonts w:asciiTheme="minorHAnsi" w:hAnsiTheme="minorHAnsi" w:cs="Times New Roman"/>
          <w:b/>
          <w:highlight w:val="yellow"/>
        </w:rPr>
        <w:t xml:space="preserve"> </w:t>
      </w:r>
      <w:r w:rsidR="0047620A" w:rsidRPr="009F0347">
        <w:rPr>
          <w:rFonts w:asciiTheme="minorHAnsi" w:hAnsiTheme="minorHAnsi" w:cs="Times New Roman"/>
          <w:b/>
          <w:highlight w:val="yellow"/>
        </w:rPr>
        <w:tab/>
      </w:r>
      <w:r w:rsidRPr="009F0347">
        <w:rPr>
          <w:rFonts w:asciiTheme="minorHAnsi" w:hAnsiTheme="minorHAnsi" w:cs="Times New Roman"/>
          <w:b/>
          <w:highlight w:val="yellow"/>
        </w:rPr>
        <w:t xml:space="preserve">Preparation of </w:t>
      </w:r>
      <w:r w:rsidR="00445198" w:rsidRPr="009F0347">
        <w:rPr>
          <w:rFonts w:asciiTheme="minorHAnsi" w:hAnsiTheme="minorHAnsi" w:cs="Times New Roman"/>
          <w:b/>
          <w:i/>
          <w:highlight w:val="yellow"/>
        </w:rPr>
        <w:t>A.</w:t>
      </w:r>
      <w:r w:rsidRPr="009F0347">
        <w:rPr>
          <w:rFonts w:asciiTheme="minorHAnsi" w:hAnsiTheme="minorHAnsi" w:cs="Times New Roman"/>
          <w:b/>
          <w:i/>
          <w:highlight w:val="yellow"/>
        </w:rPr>
        <w:t xml:space="preserve"> fumigatus</w:t>
      </w:r>
      <w:r w:rsidRPr="009F0347">
        <w:rPr>
          <w:rFonts w:asciiTheme="minorHAnsi" w:hAnsiTheme="minorHAnsi" w:cs="Times New Roman"/>
          <w:b/>
          <w:highlight w:val="yellow"/>
        </w:rPr>
        <w:t xml:space="preserve"> for solid-state NMR experiments</w:t>
      </w:r>
    </w:p>
    <w:p w14:paraId="3F0AE389" w14:textId="77777777" w:rsidR="0047620A" w:rsidRPr="006C4F71" w:rsidRDefault="0047620A" w:rsidP="009574C0">
      <w:pPr>
        <w:rPr>
          <w:rFonts w:asciiTheme="minorHAnsi" w:hAnsiTheme="minorHAnsi" w:cs="Times New Roman"/>
          <w:b/>
        </w:rPr>
      </w:pPr>
    </w:p>
    <w:p w14:paraId="4E200B0A" w14:textId="4E9E90A7" w:rsidR="00323A4E" w:rsidRDefault="007A3667" w:rsidP="009574C0">
      <w:pPr>
        <w:rPr>
          <w:ins w:id="280" w:author="Tuo Wang" w:date="2018-10-23T19:57:00Z"/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t>2.1.1</w:t>
      </w:r>
      <w:r w:rsidR="009B5E2F" w:rsidRPr="006C4F71">
        <w:rPr>
          <w:rFonts w:asciiTheme="minorHAnsi" w:hAnsiTheme="minorHAnsi" w:cs="Times New Roman"/>
          <w:highlight w:val="yellow"/>
        </w:rPr>
        <w:t>)</w:t>
      </w:r>
      <w:r w:rsidR="00275D8F" w:rsidRPr="006C4F71">
        <w:rPr>
          <w:rFonts w:asciiTheme="minorHAnsi" w:hAnsiTheme="minorHAnsi" w:cs="Times New Roman"/>
          <w:highlight w:val="yellow"/>
        </w:rPr>
        <w:tab/>
      </w:r>
      <w:r w:rsidRPr="006C4F71">
        <w:rPr>
          <w:rFonts w:asciiTheme="minorHAnsi" w:hAnsiTheme="minorHAnsi" w:cs="Times New Roman"/>
          <w:highlight w:val="yellow"/>
        </w:rPr>
        <w:t xml:space="preserve"> Dialyze the </w:t>
      </w:r>
      <w:ins w:id="281" w:author="Tuo Wang" w:date="2018-10-23T19:51:00Z">
        <w:r w:rsidR="007F7968" w:rsidRPr="007F7968">
          <w:rPr>
            <w:rFonts w:asciiTheme="minorHAnsi" w:hAnsiTheme="minorHAnsi" w:cs="Times New Roman"/>
            <w:highlight w:val="yellow"/>
            <w:vertAlign w:val="superscript"/>
            <w:rPrChange w:id="282" w:author="Tuo Wang" w:date="2018-10-23T19:51:00Z">
              <w:rPr>
                <w:rFonts w:asciiTheme="minorHAnsi" w:hAnsiTheme="minorHAnsi" w:cs="Times New Roman"/>
                <w:highlight w:val="yellow"/>
              </w:rPr>
            </w:rPrChange>
          </w:rPr>
          <w:t>13</w:t>
        </w:r>
        <w:r w:rsidR="007F7968">
          <w:rPr>
            <w:rFonts w:asciiTheme="minorHAnsi" w:hAnsiTheme="minorHAnsi" w:cs="Times New Roman"/>
            <w:highlight w:val="yellow"/>
          </w:rPr>
          <w:t xml:space="preserve">C, </w:t>
        </w:r>
        <w:r w:rsidR="007F7968" w:rsidRPr="007F7968">
          <w:rPr>
            <w:rFonts w:asciiTheme="minorHAnsi" w:hAnsiTheme="minorHAnsi" w:cs="Times New Roman"/>
            <w:highlight w:val="yellow"/>
            <w:vertAlign w:val="superscript"/>
            <w:rPrChange w:id="283" w:author="Tuo Wang" w:date="2018-10-23T19:51:00Z">
              <w:rPr>
                <w:rFonts w:asciiTheme="minorHAnsi" w:hAnsiTheme="minorHAnsi" w:cs="Times New Roman"/>
                <w:highlight w:val="yellow"/>
              </w:rPr>
            </w:rPrChange>
          </w:rPr>
          <w:t>15</w:t>
        </w:r>
        <w:r w:rsidR="007F7968">
          <w:rPr>
            <w:rFonts w:asciiTheme="minorHAnsi" w:hAnsiTheme="minorHAnsi" w:cs="Times New Roman"/>
            <w:highlight w:val="yellow"/>
          </w:rPr>
          <w:t xml:space="preserve">N-labeled </w:t>
        </w:r>
      </w:ins>
      <w:r w:rsidRPr="006C4F71">
        <w:rPr>
          <w:rFonts w:asciiTheme="minorHAnsi" w:hAnsiTheme="minorHAnsi" w:cs="Times New Roman"/>
          <w:highlight w:val="yellow"/>
        </w:rPr>
        <w:t>fung</w:t>
      </w:r>
      <w:r w:rsidR="00E6619F">
        <w:rPr>
          <w:rFonts w:asciiTheme="minorHAnsi" w:hAnsiTheme="minorHAnsi" w:cs="Times New Roman"/>
          <w:highlight w:val="yellow"/>
        </w:rPr>
        <w:t>al</w:t>
      </w:r>
      <w:r w:rsidRPr="006C4F71">
        <w:rPr>
          <w:rFonts w:asciiTheme="minorHAnsi" w:hAnsiTheme="minorHAnsi" w:cs="Times New Roman"/>
          <w:highlight w:val="yellow"/>
        </w:rPr>
        <w:t xml:space="preserve"> sample</w:t>
      </w:r>
      <w:ins w:id="284" w:author="Tuo Wang" w:date="2018-10-23T19:56:00Z">
        <w:r w:rsidR="00670B72">
          <w:rPr>
            <w:rFonts w:asciiTheme="minorHAnsi" w:hAnsiTheme="minorHAnsi" w:cs="Times New Roman"/>
            <w:highlight w:val="yellow"/>
          </w:rPr>
          <w:t xml:space="preserve"> </w:t>
        </w:r>
      </w:ins>
      <w:del w:id="285" w:author="Tuo Wang [2]" w:date="2018-10-23T09:12:00Z">
        <w:r w:rsidRPr="006C4F71" w:rsidDel="00043042">
          <w:rPr>
            <w:rFonts w:asciiTheme="minorHAnsi" w:hAnsiTheme="minorHAnsi" w:cs="Times New Roman"/>
            <w:highlight w:val="yellow"/>
          </w:rPr>
          <w:delText xml:space="preserve"> in</w:delText>
        </w:r>
      </w:del>
      <w:ins w:id="286" w:author="Tuo Wang [2]" w:date="2018-10-23T09:12:00Z">
        <w:del w:id="287" w:author="Tuo Wang" w:date="2018-10-23T19:56:00Z">
          <w:r w:rsidR="00043042" w:rsidDel="00670B72">
            <w:rPr>
              <w:rFonts w:asciiTheme="minorHAnsi" w:hAnsiTheme="minorHAnsi" w:cs="Times New Roman"/>
              <w:highlight w:val="yellow"/>
            </w:rPr>
            <w:delText xml:space="preserve"> </w:delText>
          </w:r>
        </w:del>
      </w:ins>
      <w:ins w:id="288" w:author="Tuo Wang" w:date="2018-10-23T19:56:00Z">
        <w:r w:rsidR="00670B72">
          <w:rPr>
            <w:rFonts w:asciiTheme="minorHAnsi" w:hAnsiTheme="minorHAnsi" w:cs="Times New Roman"/>
            <w:highlight w:val="yellow"/>
          </w:rPr>
          <w:t xml:space="preserve">(1.2.4.) </w:t>
        </w:r>
      </w:ins>
      <w:ins w:id="289" w:author="Tuo Wang [2]" w:date="2018-10-23T09:12:00Z">
        <w:r w:rsidR="00043042">
          <w:rPr>
            <w:rFonts w:asciiTheme="minorHAnsi" w:hAnsiTheme="minorHAnsi" w:cs="Times New Roman"/>
            <w:highlight w:val="yellow"/>
          </w:rPr>
          <w:t>against 1 L of</w:t>
        </w:r>
        <w:r w:rsidR="00FE278D">
          <w:rPr>
            <w:rFonts w:asciiTheme="minorHAnsi" w:hAnsiTheme="minorHAnsi" w:cs="Times New Roman"/>
            <w:highlight w:val="yellow"/>
          </w:rPr>
          <w:t xml:space="preserve"> 10 </w:t>
        </w:r>
        <w:proofErr w:type="spellStart"/>
        <w:r w:rsidR="00FE278D">
          <w:rPr>
            <w:rFonts w:asciiTheme="minorHAnsi" w:hAnsiTheme="minorHAnsi" w:cs="Times New Roman"/>
            <w:highlight w:val="yellow"/>
          </w:rPr>
          <w:t>mM</w:t>
        </w:r>
      </w:ins>
      <w:proofErr w:type="spellEnd"/>
      <w:r w:rsidRPr="006C4F71">
        <w:rPr>
          <w:rFonts w:asciiTheme="minorHAnsi" w:hAnsiTheme="minorHAnsi" w:cs="Times New Roman"/>
          <w:highlight w:val="yellow"/>
        </w:rPr>
        <w:t xml:space="preserve"> </w:t>
      </w:r>
      <w:r w:rsidR="00287616">
        <w:rPr>
          <w:rFonts w:asciiTheme="minorHAnsi" w:hAnsiTheme="minorHAnsi" w:cs="Times New Roman"/>
          <w:color w:val="auto"/>
          <w:highlight w:val="yellow"/>
        </w:rPr>
        <w:t>p</w:t>
      </w:r>
      <w:r w:rsidR="00F41EA2" w:rsidRPr="00791114">
        <w:rPr>
          <w:rFonts w:asciiTheme="minorHAnsi" w:hAnsiTheme="minorHAnsi" w:cs="Times New Roman"/>
          <w:color w:val="auto"/>
          <w:highlight w:val="yellow"/>
        </w:rPr>
        <w:t>hosphate</w:t>
      </w:r>
      <w:r w:rsidR="00A12C2E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F41EA2" w:rsidRPr="00791114">
        <w:rPr>
          <w:rFonts w:asciiTheme="minorHAnsi" w:hAnsiTheme="minorHAnsi" w:cs="Times New Roman"/>
          <w:color w:val="auto"/>
          <w:highlight w:val="yellow"/>
        </w:rPr>
        <w:t xml:space="preserve">buffer </w:t>
      </w:r>
      <w:r w:rsidR="00415F3B" w:rsidRPr="00791114">
        <w:rPr>
          <w:rFonts w:asciiTheme="minorHAnsi" w:hAnsiTheme="minorHAnsi" w:cs="Times New Roman"/>
          <w:color w:val="auto"/>
          <w:highlight w:val="yellow"/>
        </w:rPr>
        <w:t xml:space="preserve">(pH </w:t>
      </w:r>
      <w:r w:rsidR="00F41EA2" w:rsidRPr="00791114">
        <w:rPr>
          <w:rFonts w:asciiTheme="minorHAnsi" w:hAnsiTheme="minorHAnsi" w:cs="Times New Roman"/>
          <w:color w:val="auto"/>
          <w:highlight w:val="yellow"/>
        </w:rPr>
        <w:t>7.0</w:t>
      </w:r>
      <w:r w:rsidR="00415F3B" w:rsidRPr="00791114">
        <w:rPr>
          <w:rFonts w:asciiTheme="minorHAnsi" w:hAnsiTheme="minorHAnsi" w:cs="Times New Roman"/>
          <w:color w:val="auto"/>
          <w:highlight w:val="yellow"/>
        </w:rPr>
        <w:t xml:space="preserve">) </w:t>
      </w:r>
      <w:ins w:id="290" w:author="Tuo Wang" w:date="2018-10-23T19:58:00Z">
        <w:r w:rsidR="007C504A">
          <w:rPr>
            <w:rFonts w:asciiTheme="minorHAnsi" w:hAnsiTheme="minorHAnsi" w:cs="Times New Roman"/>
            <w:color w:val="auto"/>
            <w:highlight w:val="yellow"/>
          </w:rPr>
          <w:t xml:space="preserve">at 4°C </w:t>
        </w:r>
      </w:ins>
      <w:r w:rsidRPr="006C4F71">
        <w:rPr>
          <w:rFonts w:asciiTheme="minorHAnsi" w:hAnsiTheme="minorHAnsi" w:cs="Times New Roman"/>
          <w:highlight w:val="yellow"/>
        </w:rPr>
        <w:t>using a dialysis bag</w:t>
      </w:r>
      <w:r w:rsidR="003D4159" w:rsidRPr="006C4F71">
        <w:rPr>
          <w:rFonts w:asciiTheme="minorHAnsi" w:hAnsiTheme="minorHAnsi" w:cs="Times New Roman"/>
          <w:highlight w:val="yellow"/>
        </w:rPr>
        <w:t xml:space="preserve"> </w:t>
      </w:r>
      <w:r w:rsidR="003E26BD" w:rsidRPr="006C4F71">
        <w:rPr>
          <w:rFonts w:asciiTheme="minorHAnsi" w:hAnsiTheme="minorHAnsi" w:cs="Times New Roman"/>
          <w:highlight w:val="yellow"/>
        </w:rPr>
        <w:t xml:space="preserve">with </w:t>
      </w:r>
      <w:r w:rsidR="00B50267">
        <w:rPr>
          <w:rFonts w:asciiTheme="minorHAnsi" w:hAnsiTheme="minorHAnsi" w:cs="Times New Roman"/>
          <w:highlight w:val="yellow"/>
        </w:rPr>
        <w:t xml:space="preserve">a </w:t>
      </w:r>
      <w:r w:rsidR="003D4159" w:rsidRPr="006C4F71">
        <w:rPr>
          <w:rFonts w:asciiTheme="minorHAnsi" w:hAnsiTheme="minorHAnsi" w:cs="Times New Roman"/>
          <w:highlight w:val="yellow"/>
        </w:rPr>
        <w:t xml:space="preserve">3.5 </w:t>
      </w:r>
      <w:proofErr w:type="spellStart"/>
      <w:r w:rsidR="0021540A" w:rsidRPr="006C4F71">
        <w:rPr>
          <w:rFonts w:asciiTheme="minorHAnsi" w:hAnsiTheme="minorHAnsi" w:cs="Times New Roman"/>
          <w:highlight w:val="yellow"/>
        </w:rPr>
        <w:t>k</w:t>
      </w:r>
      <w:r w:rsidR="003D4159" w:rsidRPr="006C4F71">
        <w:rPr>
          <w:rFonts w:asciiTheme="minorHAnsi" w:hAnsiTheme="minorHAnsi" w:cs="Times New Roman"/>
          <w:highlight w:val="yellow"/>
        </w:rPr>
        <w:t>D</w:t>
      </w:r>
      <w:r w:rsidR="00DF5DE9" w:rsidRPr="006C4F71">
        <w:rPr>
          <w:rFonts w:asciiTheme="minorHAnsi" w:hAnsiTheme="minorHAnsi" w:cs="Times New Roman"/>
          <w:highlight w:val="yellow"/>
        </w:rPr>
        <w:t>a</w:t>
      </w:r>
      <w:proofErr w:type="spellEnd"/>
      <w:r w:rsidR="00FC32C1">
        <w:rPr>
          <w:rFonts w:asciiTheme="minorHAnsi" w:hAnsiTheme="minorHAnsi" w:cs="Times New Roman"/>
          <w:highlight w:val="yellow"/>
        </w:rPr>
        <w:t xml:space="preserve"> molecular weight</w:t>
      </w:r>
      <w:r w:rsidR="003E26BD" w:rsidRPr="006C4F71">
        <w:rPr>
          <w:rFonts w:asciiTheme="minorHAnsi" w:hAnsiTheme="minorHAnsi" w:cs="Times New Roman"/>
          <w:highlight w:val="yellow"/>
        </w:rPr>
        <w:t xml:space="preserve"> cutoff </w:t>
      </w:r>
      <w:r w:rsidRPr="006C4F71">
        <w:rPr>
          <w:rFonts w:asciiTheme="minorHAnsi" w:hAnsiTheme="minorHAnsi" w:cs="Times New Roman"/>
          <w:highlight w:val="yellow"/>
        </w:rPr>
        <w:t xml:space="preserve">to remove </w:t>
      </w:r>
      <w:del w:id="291" w:author="Tuo Wang" w:date="2018-10-23T19:59:00Z">
        <w:r w:rsidR="00D06969" w:rsidRPr="006C4F71" w:rsidDel="007C504A">
          <w:rPr>
            <w:rFonts w:asciiTheme="minorHAnsi" w:hAnsiTheme="minorHAnsi" w:cs="Times New Roman"/>
            <w:highlight w:val="yellow"/>
          </w:rPr>
          <w:delText xml:space="preserve">residual </w:delText>
        </w:r>
      </w:del>
      <w:r w:rsidRPr="006C4F71">
        <w:rPr>
          <w:rFonts w:asciiTheme="minorHAnsi" w:hAnsiTheme="minorHAnsi" w:cs="Times New Roman"/>
          <w:highlight w:val="yellow"/>
        </w:rPr>
        <w:t>small molecules</w:t>
      </w:r>
      <w:r w:rsidR="00D06969" w:rsidRPr="006C4F71">
        <w:rPr>
          <w:rFonts w:asciiTheme="minorHAnsi" w:hAnsiTheme="minorHAnsi" w:cs="Times New Roman"/>
          <w:highlight w:val="yellow"/>
        </w:rPr>
        <w:t xml:space="preserve"> from the growth medi</w:t>
      </w:r>
      <w:r w:rsidR="00C302A8">
        <w:rPr>
          <w:rFonts w:asciiTheme="minorHAnsi" w:hAnsiTheme="minorHAnsi" w:cs="Times New Roman"/>
          <w:highlight w:val="yellow"/>
        </w:rPr>
        <w:t>um</w:t>
      </w:r>
      <w:r w:rsidRPr="006C4F71">
        <w:rPr>
          <w:rFonts w:asciiTheme="minorHAnsi" w:hAnsiTheme="minorHAnsi" w:cs="Times New Roman"/>
          <w:highlight w:val="yellow"/>
        </w:rPr>
        <w:t xml:space="preserve"> for </w:t>
      </w:r>
      <w:r w:rsidR="00323A4E" w:rsidRPr="006C4F71">
        <w:rPr>
          <w:rFonts w:asciiTheme="minorHAnsi" w:hAnsiTheme="minorHAnsi" w:cs="Times New Roman"/>
          <w:highlight w:val="yellow"/>
        </w:rPr>
        <w:t>a total period of</w:t>
      </w:r>
      <w:r w:rsidR="008674F4" w:rsidRPr="006C4F71">
        <w:rPr>
          <w:rFonts w:asciiTheme="minorHAnsi" w:hAnsiTheme="minorHAnsi" w:cs="Times New Roman"/>
          <w:highlight w:val="yellow"/>
        </w:rPr>
        <w:t xml:space="preserve"> 3 days</w:t>
      </w:r>
      <w:r w:rsidR="00BC3006" w:rsidRPr="006C4F71">
        <w:rPr>
          <w:rFonts w:asciiTheme="minorHAnsi" w:hAnsiTheme="minorHAnsi" w:cs="Times New Roman"/>
          <w:highlight w:val="yellow"/>
        </w:rPr>
        <w:t xml:space="preserve">. </w:t>
      </w:r>
      <w:r w:rsidR="008674F4" w:rsidRPr="006C4F71">
        <w:rPr>
          <w:rFonts w:asciiTheme="minorHAnsi" w:hAnsiTheme="minorHAnsi" w:cs="Times New Roman"/>
          <w:highlight w:val="yellow"/>
        </w:rPr>
        <w:t>The</w:t>
      </w:r>
      <w:r w:rsidR="00BC3006" w:rsidRPr="006C4F71">
        <w:rPr>
          <w:rFonts w:asciiTheme="minorHAnsi" w:hAnsiTheme="minorHAnsi" w:cs="Times New Roman"/>
          <w:highlight w:val="yellow"/>
        </w:rPr>
        <w:t xml:space="preserve"> buffer is changed twice </w:t>
      </w:r>
      <w:r w:rsidR="00E407B9">
        <w:rPr>
          <w:rFonts w:asciiTheme="minorHAnsi" w:hAnsiTheme="minorHAnsi" w:cs="Times New Roman"/>
          <w:highlight w:val="yellow"/>
        </w:rPr>
        <w:t>daily</w:t>
      </w:r>
      <w:r w:rsidR="00BC3006" w:rsidRPr="006C4F71">
        <w:rPr>
          <w:rFonts w:asciiTheme="minorHAnsi" w:hAnsiTheme="minorHAnsi" w:cs="Times New Roman"/>
          <w:highlight w:val="yellow"/>
        </w:rPr>
        <w:t xml:space="preserve">. </w:t>
      </w:r>
    </w:p>
    <w:p w14:paraId="165BB8AA" w14:textId="57C82155" w:rsidR="00FB47B4" w:rsidRDefault="00FB47B4" w:rsidP="009574C0">
      <w:pPr>
        <w:rPr>
          <w:ins w:id="292" w:author="Tuo Wang" w:date="2018-10-23T19:57:00Z"/>
          <w:rFonts w:asciiTheme="minorHAnsi" w:hAnsiTheme="minorHAnsi" w:cs="Times New Roman"/>
          <w:highlight w:val="yellow"/>
        </w:rPr>
      </w:pPr>
    </w:p>
    <w:p w14:paraId="33B39B79" w14:textId="5CA52A01" w:rsidR="00FB47B4" w:rsidRPr="00FB47B4" w:rsidRDefault="00FB47B4" w:rsidP="009574C0">
      <w:pPr>
        <w:rPr>
          <w:rFonts w:asciiTheme="minorHAnsi" w:hAnsiTheme="minorHAnsi" w:cs="Times New Roman"/>
          <w:rPrChange w:id="293" w:author="Tuo Wang" w:date="2018-10-23T19:57:00Z">
            <w:rPr>
              <w:rFonts w:asciiTheme="minorHAnsi" w:hAnsiTheme="minorHAnsi" w:cs="Times New Roman"/>
              <w:highlight w:val="yellow"/>
            </w:rPr>
          </w:rPrChange>
        </w:rPr>
      </w:pPr>
      <w:ins w:id="294" w:author="Tuo Wang" w:date="2018-10-23T19:57:00Z">
        <w:r w:rsidRPr="00FB47B4">
          <w:rPr>
            <w:rFonts w:asciiTheme="minorHAnsi" w:hAnsiTheme="minorHAnsi" w:cs="Times New Roman"/>
            <w:rPrChange w:id="295" w:author="Tuo Wang" w:date="2018-10-23T19:57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Note: Alternatively, the sample could be washed for 6-10 times using deionized water to remove </w:t>
        </w:r>
      </w:ins>
      <w:ins w:id="296" w:author="Tuo Wang" w:date="2018-10-23T19:59:00Z">
        <w:r w:rsidR="007C504A">
          <w:rPr>
            <w:rFonts w:asciiTheme="minorHAnsi" w:hAnsiTheme="minorHAnsi" w:cs="Times New Roman"/>
          </w:rPr>
          <w:t xml:space="preserve">residual </w:t>
        </w:r>
      </w:ins>
      <w:ins w:id="297" w:author="Tuo Wang" w:date="2018-10-23T19:57:00Z">
        <w:r w:rsidRPr="00FB47B4">
          <w:rPr>
            <w:rFonts w:asciiTheme="minorHAnsi" w:hAnsiTheme="minorHAnsi" w:cs="Times New Roman"/>
            <w:rPrChange w:id="298" w:author="Tuo Wang" w:date="2018-10-23T19:57:00Z">
              <w:rPr>
                <w:rFonts w:asciiTheme="minorHAnsi" w:hAnsiTheme="minorHAnsi" w:cs="Times New Roman"/>
                <w:highlight w:val="yellow"/>
              </w:rPr>
            </w:rPrChange>
          </w:rPr>
          <w:t>small molecules</w:t>
        </w:r>
      </w:ins>
      <w:ins w:id="299" w:author="Tuo Wang" w:date="2018-10-23T19:59:00Z">
        <w:r w:rsidR="007C504A">
          <w:rPr>
            <w:rFonts w:asciiTheme="minorHAnsi" w:hAnsiTheme="minorHAnsi" w:cs="Times New Roman"/>
          </w:rPr>
          <w:t>.</w:t>
        </w:r>
      </w:ins>
      <w:ins w:id="300" w:author="Tuo Wang" w:date="2018-10-23T19:57:00Z">
        <w:r w:rsidRPr="00FB47B4">
          <w:rPr>
            <w:rFonts w:asciiTheme="minorHAnsi" w:hAnsiTheme="minorHAnsi" w:cs="Times New Roman"/>
            <w:rPrChange w:id="301" w:author="Tuo Wang" w:date="2018-10-23T19:57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 </w:t>
        </w:r>
      </w:ins>
    </w:p>
    <w:p w14:paraId="15ED0FE4" w14:textId="428749F6" w:rsidR="00765D70" w:rsidRPr="006C4F71" w:rsidRDefault="00765D70" w:rsidP="009574C0">
      <w:pPr>
        <w:rPr>
          <w:rFonts w:asciiTheme="minorHAnsi" w:hAnsiTheme="minorHAnsi" w:cs="Times New Roman"/>
          <w:highlight w:val="yellow"/>
        </w:rPr>
      </w:pPr>
    </w:p>
    <w:p w14:paraId="5B2D3BAE" w14:textId="7212F834" w:rsidR="00765D70" w:rsidRPr="006C4F71" w:rsidRDefault="00765D70" w:rsidP="009574C0">
      <w:pPr>
        <w:rPr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lastRenderedPageBreak/>
        <w:t>2.1.2)</w:t>
      </w:r>
      <w:r w:rsidR="007D26BA" w:rsidRPr="006C4F71">
        <w:rPr>
          <w:rFonts w:asciiTheme="minorHAnsi" w:hAnsiTheme="minorHAnsi" w:cs="Times New Roman"/>
          <w:highlight w:val="yellow"/>
        </w:rPr>
        <w:t xml:space="preserve"> </w:t>
      </w:r>
      <w:r w:rsidR="00275D8F" w:rsidRPr="006C4F71">
        <w:rPr>
          <w:rFonts w:asciiTheme="minorHAnsi" w:hAnsiTheme="minorHAnsi" w:cs="Times New Roman"/>
          <w:highlight w:val="yellow"/>
        </w:rPr>
        <w:tab/>
      </w:r>
      <w:r w:rsidR="007D26BA" w:rsidRPr="006C4F71">
        <w:rPr>
          <w:rFonts w:asciiTheme="minorHAnsi" w:hAnsiTheme="minorHAnsi" w:cs="Times New Roman"/>
          <w:highlight w:val="yellow"/>
        </w:rPr>
        <w:t xml:space="preserve">Transfer the sample into a 15 mL tube and centrifuge for </w:t>
      </w:r>
      <w:del w:id="302" w:author="Tuo Wang [2]" w:date="2018-10-24T13:20:00Z">
        <w:r w:rsidR="00791114" w:rsidDel="00956B2D">
          <w:rPr>
            <w:rFonts w:asciiTheme="minorHAnsi" w:hAnsiTheme="minorHAnsi" w:cs="Times New Roman"/>
            <w:highlight w:val="yellow"/>
          </w:rPr>
          <w:delText>3-4</w:delText>
        </w:r>
      </w:del>
      <w:ins w:id="303" w:author="Tuo Wang [2]" w:date="2018-10-24T13:20:00Z">
        <w:r w:rsidR="00956B2D">
          <w:rPr>
            <w:rFonts w:asciiTheme="minorHAnsi" w:hAnsiTheme="minorHAnsi" w:cs="Times New Roman"/>
            <w:highlight w:val="yellow"/>
          </w:rPr>
          <w:t>5</w:t>
        </w:r>
      </w:ins>
      <w:r w:rsidR="007D26BA" w:rsidRPr="006C4F71">
        <w:rPr>
          <w:rFonts w:asciiTheme="minorHAnsi" w:hAnsiTheme="minorHAnsi" w:cs="Times New Roman"/>
          <w:highlight w:val="yellow"/>
        </w:rPr>
        <w:t xml:space="preserve"> mins</w:t>
      </w:r>
      <w:ins w:id="304" w:author="Tuo Wang [2]" w:date="2018-10-24T13:17:00Z">
        <w:r w:rsidR="0071106F">
          <w:rPr>
            <w:rFonts w:asciiTheme="minorHAnsi" w:hAnsiTheme="minorHAnsi" w:cs="Times New Roman"/>
            <w:highlight w:val="yellow"/>
          </w:rPr>
          <w:t xml:space="preserve"> </w:t>
        </w:r>
        <w:bookmarkStart w:id="305" w:name="_GoBack"/>
        <w:bookmarkEnd w:id="305"/>
        <w:r w:rsidR="0071106F">
          <w:rPr>
            <w:rFonts w:asciiTheme="minorHAnsi" w:hAnsiTheme="minorHAnsi" w:cs="Times New Roman"/>
            <w:highlight w:val="yellow"/>
          </w:rPr>
          <w:t>(10,000 x g)</w:t>
        </w:r>
      </w:ins>
      <w:ins w:id="306" w:author="Tuo Wang [2]" w:date="2018-10-23T15:05:00Z">
        <w:r w:rsidR="00D14CD9">
          <w:rPr>
            <w:rFonts w:asciiTheme="minorHAnsi" w:hAnsiTheme="minorHAnsi" w:cs="Times New Roman"/>
            <w:highlight w:val="yellow"/>
          </w:rPr>
          <w:t xml:space="preserve"> using a </w:t>
        </w:r>
        <w:proofErr w:type="spellStart"/>
        <w:r w:rsidR="00D14CD9">
          <w:rPr>
            <w:rFonts w:asciiTheme="minorHAnsi" w:hAnsiTheme="minorHAnsi" w:cs="Times New Roman"/>
            <w:highlight w:val="yellow"/>
          </w:rPr>
          <w:t xml:space="preserve">benchtop </w:t>
        </w:r>
        <w:proofErr w:type="spellEnd"/>
        <w:r w:rsidR="00D14CD9">
          <w:rPr>
            <w:rFonts w:asciiTheme="minorHAnsi" w:hAnsiTheme="minorHAnsi" w:cs="Times New Roman"/>
            <w:highlight w:val="yellow"/>
          </w:rPr>
          <w:t>centrifuge</w:t>
        </w:r>
      </w:ins>
      <w:r w:rsidR="007D26BA" w:rsidRPr="006C4F71">
        <w:rPr>
          <w:rFonts w:asciiTheme="minorHAnsi" w:hAnsiTheme="minorHAnsi" w:cs="Times New Roman"/>
          <w:highlight w:val="yellow"/>
        </w:rPr>
        <w:t xml:space="preserve">. Remove the supernatant and collect the remaining fungal materials. </w:t>
      </w:r>
    </w:p>
    <w:p w14:paraId="4D5589A5" w14:textId="77777777" w:rsidR="009574C0" w:rsidRPr="006C4F71" w:rsidRDefault="009574C0" w:rsidP="009574C0">
      <w:pPr>
        <w:rPr>
          <w:rFonts w:asciiTheme="minorHAnsi" w:hAnsiTheme="minorHAnsi" w:cs="Times New Roman"/>
          <w:highlight w:val="yellow"/>
        </w:rPr>
      </w:pPr>
    </w:p>
    <w:p w14:paraId="78924377" w14:textId="5C869100" w:rsidR="00A66726" w:rsidRPr="007C2F70" w:rsidRDefault="007A3667" w:rsidP="009574C0">
      <w:pPr>
        <w:rPr>
          <w:rFonts w:asciiTheme="minorHAnsi" w:hAnsiTheme="minorHAnsi" w:cs="Times New Roman"/>
          <w:color w:val="auto"/>
          <w:rPrChange w:id="307" w:author="Tuo Wang [2]" w:date="2018-10-23T15:43:00Z">
            <w:rPr>
              <w:rFonts w:asciiTheme="minorHAnsi" w:hAnsiTheme="minorHAnsi" w:cs="Times New Roman"/>
              <w:color w:val="auto"/>
              <w:highlight w:val="yellow"/>
            </w:rPr>
          </w:rPrChange>
        </w:rPr>
      </w:pPr>
      <w:r w:rsidRPr="006C4F71">
        <w:rPr>
          <w:rFonts w:asciiTheme="minorHAnsi" w:hAnsiTheme="minorHAnsi" w:cs="Times New Roman"/>
          <w:highlight w:val="yellow"/>
        </w:rPr>
        <w:t>2.1.</w:t>
      </w:r>
      <w:r w:rsidR="00765D70" w:rsidRPr="006C4F71">
        <w:rPr>
          <w:rFonts w:asciiTheme="minorHAnsi" w:hAnsiTheme="minorHAnsi" w:cs="Times New Roman"/>
          <w:highlight w:val="yellow"/>
        </w:rPr>
        <w:t>3</w:t>
      </w:r>
      <w:r w:rsidR="009B5E2F" w:rsidRPr="006C4F71">
        <w:rPr>
          <w:rFonts w:asciiTheme="minorHAnsi" w:hAnsiTheme="minorHAnsi" w:cs="Times New Roman"/>
          <w:highlight w:val="yellow"/>
        </w:rPr>
        <w:t>)</w:t>
      </w:r>
      <w:r w:rsidRPr="006C4F71">
        <w:rPr>
          <w:rFonts w:asciiTheme="minorHAnsi" w:hAnsiTheme="minorHAnsi" w:cs="Times New Roman"/>
          <w:highlight w:val="yellow"/>
        </w:rPr>
        <w:t xml:space="preserve"> </w:t>
      </w:r>
      <w:r w:rsidR="00275D8F" w:rsidRPr="006C4F71">
        <w:rPr>
          <w:rFonts w:asciiTheme="minorHAnsi" w:hAnsiTheme="minorHAnsi" w:cs="Times New Roman"/>
          <w:highlight w:val="yellow"/>
        </w:rPr>
        <w:tab/>
      </w:r>
      <w:r w:rsidR="00A2470C" w:rsidRPr="006C4F71">
        <w:rPr>
          <w:rFonts w:asciiTheme="minorHAnsi" w:hAnsiTheme="minorHAnsi" w:cs="Times New Roman"/>
          <w:highlight w:val="yellow"/>
        </w:rPr>
        <w:t>P</w:t>
      </w:r>
      <w:r w:rsidRPr="006C4F71">
        <w:rPr>
          <w:rFonts w:asciiTheme="minorHAnsi" w:hAnsiTheme="minorHAnsi" w:cs="Times New Roman"/>
          <w:highlight w:val="yellow"/>
        </w:rPr>
        <w:t xml:space="preserve">ack 70-80 mg of the uniformly </w:t>
      </w:r>
      <w:r w:rsidRPr="006C4F71">
        <w:rPr>
          <w:rFonts w:asciiTheme="minorHAnsi" w:hAnsiTheme="minorHAnsi" w:cs="Times New Roman"/>
          <w:highlight w:val="yellow"/>
          <w:vertAlign w:val="superscript"/>
        </w:rPr>
        <w:t>13</w:t>
      </w:r>
      <w:r w:rsidRPr="006C4F71">
        <w:rPr>
          <w:rFonts w:asciiTheme="minorHAnsi" w:hAnsiTheme="minorHAnsi" w:cs="Times New Roman"/>
          <w:highlight w:val="yellow"/>
        </w:rPr>
        <w:t>C</w:t>
      </w:r>
      <w:r w:rsidR="00AC4227">
        <w:rPr>
          <w:rFonts w:asciiTheme="minorHAnsi" w:hAnsiTheme="minorHAnsi" w:cs="Times New Roman"/>
          <w:highlight w:val="yellow"/>
        </w:rPr>
        <w:t>-</w:t>
      </w:r>
      <w:r w:rsidRPr="006C4F71">
        <w:rPr>
          <w:rFonts w:asciiTheme="minorHAnsi" w:hAnsiTheme="minorHAnsi" w:cs="Times New Roman"/>
          <w:highlight w:val="yellow"/>
        </w:rPr>
        <w:t xml:space="preserve">labeled </w:t>
      </w:r>
      <w:r w:rsidR="00FE1401" w:rsidRPr="006C4F71">
        <w:rPr>
          <w:rFonts w:asciiTheme="minorHAnsi" w:hAnsiTheme="minorHAnsi" w:cs="Times New Roman"/>
          <w:highlight w:val="yellow"/>
        </w:rPr>
        <w:t>and well</w:t>
      </w:r>
      <w:r w:rsidR="00CA3D7C">
        <w:rPr>
          <w:rFonts w:asciiTheme="minorHAnsi" w:hAnsiTheme="minorHAnsi" w:cs="Times New Roman"/>
          <w:highlight w:val="yellow"/>
        </w:rPr>
        <w:t>-</w:t>
      </w:r>
      <w:r w:rsidRPr="006C4F71">
        <w:rPr>
          <w:rFonts w:asciiTheme="minorHAnsi" w:hAnsiTheme="minorHAnsi" w:cs="Times New Roman"/>
          <w:highlight w:val="yellow"/>
        </w:rPr>
        <w:t xml:space="preserve">hydrated sample paste into a 4-mm </w:t>
      </w:r>
      <w:r w:rsidR="00F405F1" w:rsidRPr="006C4F71">
        <w:rPr>
          <w:rFonts w:asciiTheme="minorHAnsi" w:hAnsiTheme="minorHAnsi" w:cs="Times New Roman"/>
          <w:highlight w:val="yellow"/>
        </w:rPr>
        <w:t>ZrO</w:t>
      </w:r>
      <w:r w:rsidR="00F405F1" w:rsidRPr="006C4F71">
        <w:rPr>
          <w:rFonts w:asciiTheme="minorHAnsi" w:hAnsiTheme="minorHAnsi" w:cs="Times New Roman"/>
          <w:highlight w:val="yellow"/>
          <w:vertAlign w:val="subscript"/>
        </w:rPr>
        <w:t>2</w:t>
      </w:r>
      <w:r w:rsidR="00F405F1" w:rsidRPr="006C4F71">
        <w:rPr>
          <w:rFonts w:asciiTheme="minorHAnsi" w:hAnsiTheme="minorHAnsi" w:cs="Times New Roman"/>
          <w:highlight w:val="yellow"/>
        </w:rPr>
        <w:t xml:space="preserve"> </w:t>
      </w:r>
      <w:r w:rsidRPr="006C4F71">
        <w:rPr>
          <w:rFonts w:asciiTheme="minorHAnsi" w:hAnsiTheme="minorHAnsi" w:cs="Times New Roman"/>
          <w:color w:val="auto"/>
          <w:highlight w:val="yellow"/>
        </w:rPr>
        <w:t>rotor</w:t>
      </w:r>
      <w:ins w:id="308" w:author="Tuo Wang [2]" w:date="2018-10-23T15:32:00Z">
        <w:r w:rsidR="000F059B">
          <w:rPr>
            <w:rFonts w:asciiTheme="minorHAnsi" w:hAnsiTheme="minorHAnsi" w:cs="Times New Roman"/>
            <w:color w:val="auto"/>
            <w:highlight w:val="yellow"/>
          </w:rPr>
          <w:t xml:space="preserve"> </w:t>
        </w:r>
      </w:ins>
      <w:del w:id="309" w:author="Tuo Wang [2]" w:date="2018-10-23T15:32:00Z">
        <w:r w:rsidR="0040196A" w:rsidDel="000F059B">
          <w:rPr>
            <w:rFonts w:asciiTheme="minorHAnsi" w:hAnsiTheme="minorHAnsi" w:cs="Times New Roman"/>
            <w:color w:val="auto"/>
            <w:highlight w:val="yellow"/>
          </w:rPr>
          <w:delText xml:space="preserve"> </w:delText>
        </w:r>
      </w:del>
      <w:r w:rsidR="0040196A">
        <w:rPr>
          <w:rFonts w:asciiTheme="minorHAnsi" w:hAnsiTheme="minorHAnsi" w:cs="Times New Roman"/>
          <w:color w:val="auto"/>
          <w:highlight w:val="yellow"/>
        </w:rPr>
        <w:t xml:space="preserve">or 30-50 mg to </w:t>
      </w:r>
      <w:r w:rsidR="0040196A" w:rsidRPr="006C4F71">
        <w:rPr>
          <w:rFonts w:asciiTheme="minorHAnsi" w:hAnsiTheme="minorHAnsi" w:cs="Times New Roman"/>
          <w:highlight w:val="yellow"/>
        </w:rPr>
        <w:t>3.2 mm</w:t>
      </w:r>
      <w:r w:rsidR="0040196A">
        <w:rPr>
          <w:rFonts w:asciiTheme="minorHAnsi" w:hAnsiTheme="minorHAnsi" w:cs="Times New Roman"/>
          <w:highlight w:val="yellow"/>
        </w:rPr>
        <w:t xml:space="preserve"> rotors</w:t>
      </w:r>
      <w:r w:rsidRPr="006C4F71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6C4F71">
        <w:rPr>
          <w:rFonts w:asciiTheme="minorHAnsi" w:hAnsiTheme="minorHAnsi" w:cs="Times New Roman"/>
          <w:highlight w:val="yellow"/>
        </w:rPr>
        <w:t xml:space="preserve">for </w:t>
      </w:r>
      <w:del w:id="310" w:author="Tuo Wang [2]" w:date="2018-10-23T16:10:00Z">
        <w:r w:rsidRPr="006C4F71" w:rsidDel="00A76269">
          <w:rPr>
            <w:rFonts w:asciiTheme="minorHAnsi" w:hAnsiTheme="minorHAnsi" w:cs="Times New Roman"/>
            <w:highlight w:val="yellow"/>
          </w:rPr>
          <w:delText xml:space="preserve">solid-state </w:delText>
        </w:r>
      </w:del>
      <w:r w:rsidRPr="006C4F71">
        <w:rPr>
          <w:rFonts w:asciiTheme="minorHAnsi" w:hAnsiTheme="minorHAnsi" w:cs="Times New Roman"/>
          <w:highlight w:val="yellow"/>
        </w:rPr>
        <w:t>NMR experiments.</w:t>
      </w:r>
      <w:r w:rsidR="00F07B67">
        <w:rPr>
          <w:rFonts w:asciiTheme="minorHAnsi" w:hAnsiTheme="minorHAnsi" w:cs="Times New Roman"/>
          <w:highlight w:val="yellow"/>
        </w:rPr>
        <w:t xml:space="preserve"> This is achieved by </w:t>
      </w:r>
      <w:ins w:id="311" w:author="Tuo Wang [2]" w:date="2018-10-23T16:09:00Z">
        <w:r w:rsidR="00A76269">
          <w:rPr>
            <w:rFonts w:asciiTheme="minorHAnsi" w:hAnsiTheme="minorHAnsi" w:cs="Times New Roman"/>
            <w:highlight w:val="yellow"/>
          </w:rPr>
          <w:t>repetitively</w:t>
        </w:r>
      </w:ins>
      <w:ins w:id="312" w:author="Tuo Wang [2]" w:date="2018-10-23T16:08:00Z">
        <w:r w:rsidR="00A76269">
          <w:rPr>
            <w:rFonts w:asciiTheme="minorHAnsi" w:hAnsiTheme="minorHAnsi" w:cs="Times New Roman"/>
            <w:highlight w:val="yellow"/>
          </w:rPr>
          <w:t xml:space="preserve"> </w:t>
        </w:r>
      </w:ins>
      <w:r w:rsidR="00F07B67">
        <w:rPr>
          <w:rFonts w:asciiTheme="minorHAnsi" w:hAnsiTheme="minorHAnsi" w:cs="Times New Roman"/>
          <w:highlight w:val="yellow"/>
        </w:rPr>
        <w:t>s</w:t>
      </w:r>
      <w:r w:rsidR="00235EEC" w:rsidRPr="006C4F71">
        <w:rPr>
          <w:rFonts w:asciiTheme="minorHAnsi" w:hAnsiTheme="minorHAnsi" w:cs="Times New Roman"/>
          <w:color w:val="auto"/>
          <w:highlight w:val="yellow"/>
        </w:rPr>
        <w:t>queez</w:t>
      </w:r>
      <w:ins w:id="313" w:author="Tuo Wang [2]" w:date="2018-10-23T15:32:00Z">
        <w:r w:rsidR="000F059B">
          <w:rPr>
            <w:rFonts w:asciiTheme="minorHAnsi" w:hAnsiTheme="minorHAnsi" w:cs="Times New Roman"/>
            <w:color w:val="auto"/>
            <w:highlight w:val="yellow"/>
          </w:rPr>
          <w:t>ing</w:t>
        </w:r>
      </w:ins>
      <w:del w:id="314" w:author="Tuo Wang [2]" w:date="2018-10-23T15:32:00Z">
        <w:r w:rsidR="00235EEC" w:rsidRPr="006C4F71" w:rsidDel="000F059B">
          <w:rPr>
            <w:rFonts w:asciiTheme="minorHAnsi" w:hAnsiTheme="minorHAnsi" w:cs="Times New Roman"/>
            <w:color w:val="auto"/>
            <w:highlight w:val="yellow"/>
          </w:rPr>
          <w:delText>e</w:delText>
        </w:r>
      </w:del>
      <w:r w:rsidR="00235EEC" w:rsidRPr="006C4F71">
        <w:rPr>
          <w:rFonts w:asciiTheme="minorHAnsi" w:hAnsiTheme="minorHAnsi" w:cs="Times New Roman"/>
          <w:color w:val="auto"/>
          <w:highlight w:val="yellow"/>
        </w:rPr>
        <w:t xml:space="preserve"> the sample </w:t>
      </w:r>
      <w:r w:rsidR="00A72EBA" w:rsidRPr="006C4F71">
        <w:rPr>
          <w:rFonts w:asciiTheme="minorHAnsi" w:hAnsiTheme="minorHAnsi" w:cs="Times New Roman"/>
          <w:color w:val="auto"/>
          <w:highlight w:val="yellow"/>
        </w:rPr>
        <w:t xml:space="preserve">gently </w:t>
      </w:r>
      <w:r w:rsidR="00235EEC" w:rsidRPr="006C4F71">
        <w:rPr>
          <w:rFonts w:asciiTheme="minorHAnsi" w:hAnsiTheme="minorHAnsi" w:cs="Times New Roman"/>
          <w:color w:val="auto"/>
          <w:highlight w:val="yellow"/>
        </w:rPr>
        <w:t xml:space="preserve">using </w:t>
      </w:r>
      <w:r w:rsidR="000216A5" w:rsidRPr="006C4F71">
        <w:rPr>
          <w:rFonts w:asciiTheme="minorHAnsi" w:hAnsiTheme="minorHAnsi" w:cs="Times New Roman"/>
          <w:color w:val="auto"/>
          <w:highlight w:val="yellow"/>
        </w:rPr>
        <w:t xml:space="preserve">a metal rod </w:t>
      </w:r>
      <w:r w:rsidR="00353E10" w:rsidRPr="006C4F71">
        <w:rPr>
          <w:rFonts w:asciiTheme="minorHAnsi" w:hAnsiTheme="minorHAnsi" w:cs="Times New Roman"/>
          <w:color w:val="auto"/>
          <w:highlight w:val="yellow"/>
        </w:rPr>
        <w:t xml:space="preserve">and </w:t>
      </w:r>
      <w:del w:id="315" w:author="Tuo Wang [2]" w:date="2018-10-23T16:08:00Z">
        <w:r w:rsidR="00353E10" w:rsidRPr="006C4F71" w:rsidDel="00A76269">
          <w:rPr>
            <w:rFonts w:asciiTheme="minorHAnsi" w:hAnsiTheme="minorHAnsi" w:cs="Times New Roman"/>
            <w:color w:val="auto"/>
            <w:highlight w:val="yellow"/>
          </w:rPr>
          <w:delText>us</w:delText>
        </w:r>
      </w:del>
      <w:del w:id="316" w:author="Tuo Wang [2]" w:date="2018-10-23T15:32:00Z">
        <w:r w:rsidR="00353E10" w:rsidRPr="006C4F71" w:rsidDel="000F059B">
          <w:rPr>
            <w:rFonts w:asciiTheme="minorHAnsi" w:hAnsiTheme="minorHAnsi" w:cs="Times New Roman"/>
            <w:color w:val="auto"/>
            <w:highlight w:val="yellow"/>
          </w:rPr>
          <w:delText>e</w:delText>
        </w:r>
      </w:del>
      <w:del w:id="317" w:author="Tuo Wang [2]" w:date="2018-10-23T16:08:00Z">
        <w:r w:rsidR="00353E10" w:rsidRPr="006C4F71" w:rsidDel="00A76269">
          <w:rPr>
            <w:rFonts w:asciiTheme="minorHAnsi" w:hAnsiTheme="minorHAnsi" w:cs="Times New Roman"/>
            <w:color w:val="auto"/>
            <w:highlight w:val="yellow"/>
          </w:rPr>
          <w:delText xml:space="preserve"> a piece of </w:delText>
        </w:r>
      </w:del>
      <w:del w:id="318" w:author="Tuo Wang [2]" w:date="2018-10-23T09:03:00Z">
        <w:r w:rsidR="00B6113F" w:rsidDel="00A27C1A">
          <w:rPr>
            <w:rFonts w:asciiTheme="minorHAnsi" w:hAnsiTheme="minorHAnsi" w:cs="Times New Roman"/>
            <w:color w:val="auto"/>
            <w:highlight w:val="yellow"/>
          </w:rPr>
          <w:delText>K</w:delText>
        </w:r>
        <w:r w:rsidR="00353E10" w:rsidRPr="006C4F71" w:rsidDel="00A27C1A">
          <w:rPr>
            <w:rFonts w:asciiTheme="minorHAnsi" w:hAnsiTheme="minorHAnsi" w:cs="Times New Roman"/>
            <w:color w:val="auto"/>
            <w:highlight w:val="yellow"/>
          </w:rPr>
          <w:delText>imwipe</w:delText>
        </w:r>
        <w:r w:rsidR="00D61204" w:rsidDel="00A27C1A">
          <w:rPr>
            <w:rFonts w:asciiTheme="minorHAnsi" w:hAnsiTheme="minorHAnsi" w:cs="Times New Roman"/>
            <w:color w:val="auto"/>
            <w:highlight w:val="yellow"/>
          </w:rPr>
          <w:delText>s</w:delText>
        </w:r>
        <w:r w:rsidR="00353E10" w:rsidRPr="006C4F71" w:rsidDel="00A27C1A">
          <w:rPr>
            <w:rFonts w:asciiTheme="minorHAnsi" w:hAnsiTheme="minorHAnsi" w:cs="Times New Roman"/>
            <w:color w:val="auto"/>
            <w:highlight w:val="yellow"/>
          </w:rPr>
          <w:delText xml:space="preserve"> </w:delText>
        </w:r>
      </w:del>
      <w:del w:id="319" w:author="Tuo Wang [2]" w:date="2018-10-23T16:08:00Z">
        <w:r w:rsidR="00353E10" w:rsidRPr="006C4F71" w:rsidDel="00A76269">
          <w:rPr>
            <w:rFonts w:asciiTheme="minorHAnsi" w:hAnsiTheme="minorHAnsi" w:cs="Times New Roman"/>
            <w:color w:val="auto"/>
            <w:highlight w:val="yellow"/>
          </w:rPr>
          <w:delText xml:space="preserve">paper </w:delText>
        </w:r>
        <w:r w:rsidR="0097009C" w:rsidRPr="006C4F71" w:rsidDel="00A76269">
          <w:rPr>
            <w:rFonts w:asciiTheme="minorHAnsi" w:hAnsiTheme="minorHAnsi" w:cs="Times New Roman"/>
            <w:color w:val="auto"/>
            <w:highlight w:val="yellow"/>
          </w:rPr>
          <w:delText xml:space="preserve">to </w:delText>
        </w:r>
      </w:del>
      <w:r w:rsidR="002B5EF4" w:rsidRPr="006C4F71">
        <w:rPr>
          <w:rFonts w:asciiTheme="minorHAnsi" w:hAnsiTheme="minorHAnsi" w:cs="Times New Roman"/>
          <w:color w:val="auto"/>
          <w:highlight w:val="yellow"/>
        </w:rPr>
        <w:t>absorb</w:t>
      </w:r>
      <w:ins w:id="320" w:author="Tuo Wang [2]" w:date="2018-10-23T16:08:00Z">
        <w:r w:rsidR="00A76269">
          <w:rPr>
            <w:rFonts w:asciiTheme="minorHAnsi" w:hAnsiTheme="minorHAnsi" w:cs="Times New Roman"/>
            <w:color w:val="auto"/>
            <w:highlight w:val="yellow"/>
          </w:rPr>
          <w:t>ing</w:t>
        </w:r>
      </w:ins>
      <w:r w:rsidR="00353E10" w:rsidRPr="006C4F71">
        <w:rPr>
          <w:rFonts w:asciiTheme="minorHAnsi" w:hAnsiTheme="minorHAnsi" w:cs="Times New Roman"/>
          <w:color w:val="auto"/>
          <w:highlight w:val="yellow"/>
        </w:rPr>
        <w:t xml:space="preserve"> the</w:t>
      </w:r>
      <w:r w:rsidR="0097009C" w:rsidRPr="006C4F71">
        <w:rPr>
          <w:rFonts w:asciiTheme="minorHAnsi" w:hAnsiTheme="minorHAnsi" w:cs="Times New Roman"/>
          <w:color w:val="auto"/>
          <w:highlight w:val="yellow"/>
        </w:rPr>
        <w:t xml:space="preserve"> excess water</w:t>
      </w:r>
      <w:ins w:id="321" w:author="Tuo Wang [2]" w:date="2018-10-23T16:09:00Z">
        <w:r w:rsidR="00A76269">
          <w:rPr>
            <w:rFonts w:asciiTheme="minorHAnsi" w:hAnsiTheme="minorHAnsi" w:cs="Times New Roman"/>
            <w:color w:val="auto"/>
            <w:highlight w:val="yellow"/>
          </w:rPr>
          <w:t xml:space="preserve"> using paper</w:t>
        </w:r>
      </w:ins>
      <w:r w:rsidR="00061806" w:rsidRPr="006C4F71">
        <w:rPr>
          <w:rFonts w:asciiTheme="minorHAnsi" w:hAnsiTheme="minorHAnsi" w:cs="Times New Roman"/>
          <w:color w:val="auto"/>
          <w:highlight w:val="yellow"/>
        </w:rPr>
        <w:t>.</w:t>
      </w:r>
      <w:del w:id="322" w:author="Tuo Wang [2]" w:date="2018-10-23T16:10:00Z">
        <w:r w:rsidR="00D65D48" w:rsidDel="00A76269">
          <w:rPr>
            <w:rFonts w:asciiTheme="minorHAnsi" w:hAnsiTheme="minorHAnsi" w:cs="Times New Roman"/>
            <w:color w:val="auto"/>
            <w:highlight w:val="yellow"/>
          </w:rPr>
          <w:delText xml:space="preserve"> </w:delText>
        </w:r>
      </w:del>
      <w:del w:id="323" w:author="Tuo Wang [2]" w:date="2018-10-23T16:09:00Z">
        <w:r w:rsidR="00A944E6" w:rsidRPr="007C2F70" w:rsidDel="00A76269">
          <w:rPr>
            <w:rFonts w:asciiTheme="minorHAnsi" w:hAnsiTheme="minorHAnsi" w:cs="Times New Roman"/>
            <w:color w:val="auto"/>
            <w:lang w:eastAsia="zh-CN"/>
            <w:rPrChange w:id="324" w:author="Tuo Wang [2]" w:date="2018-10-23T15:43:00Z">
              <w:rPr>
                <w:rFonts w:asciiTheme="minorHAnsi" w:hAnsiTheme="minorHAnsi" w:cs="Times New Roman"/>
                <w:color w:val="auto"/>
                <w:highlight w:val="yellow"/>
                <w:lang w:eastAsia="zh-CN"/>
              </w:rPr>
            </w:rPrChange>
          </w:rPr>
          <w:delText>This</w:delText>
        </w:r>
        <w:r w:rsidR="00A944E6" w:rsidRPr="007C2F70" w:rsidDel="00A76269">
          <w:rPr>
            <w:rFonts w:asciiTheme="minorHAnsi" w:hAnsiTheme="minorHAnsi" w:cs="Times New Roman"/>
            <w:color w:val="auto"/>
            <w:rPrChange w:id="325" w:author="Tuo Wang [2]" w:date="2018-10-23T15:43:00Z">
              <w:rPr>
                <w:rFonts w:asciiTheme="minorHAnsi" w:hAnsiTheme="minorHAnsi" w:cs="Times New Roman"/>
                <w:color w:val="auto"/>
                <w:highlight w:val="yellow"/>
              </w:rPr>
            </w:rPrChange>
          </w:rPr>
          <w:delText xml:space="preserve"> </w:delText>
        </w:r>
        <w:r w:rsidR="00A944E6" w:rsidRPr="007C2F70" w:rsidDel="00A76269">
          <w:rPr>
            <w:rFonts w:asciiTheme="minorHAnsi" w:hAnsiTheme="minorHAnsi" w:cs="Times New Roman"/>
            <w:color w:val="auto"/>
            <w:lang w:eastAsia="zh-CN"/>
            <w:rPrChange w:id="326" w:author="Tuo Wang [2]" w:date="2018-10-23T15:43:00Z">
              <w:rPr>
                <w:rFonts w:asciiTheme="minorHAnsi" w:hAnsiTheme="minorHAnsi" w:cs="Times New Roman"/>
                <w:color w:val="auto"/>
                <w:highlight w:val="yellow"/>
                <w:lang w:eastAsia="zh-CN"/>
              </w:rPr>
            </w:rPrChange>
          </w:rPr>
          <w:delText>process</w:delText>
        </w:r>
        <w:r w:rsidR="00A944E6" w:rsidRPr="007C2F70" w:rsidDel="00A76269">
          <w:rPr>
            <w:rFonts w:asciiTheme="minorHAnsi" w:hAnsiTheme="minorHAnsi" w:cs="Times New Roman"/>
            <w:color w:val="auto"/>
            <w:rPrChange w:id="327" w:author="Tuo Wang [2]" w:date="2018-10-23T15:43:00Z">
              <w:rPr>
                <w:rFonts w:asciiTheme="minorHAnsi" w:hAnsiTheme="minorHAnsi" w:cs="Times New Roman"/>
                <w:color w:val="auto"/>
                <w:highlight w:val="yellow"/>
              </w:rPr>
            </w:rPrChange>
          </w:rPr>
          <w:delText xml:space="preserve"> </w:delText>
        </w:r>
        <w:r w:rsidR="00A944E6" w:rsidRPr="007C2F70" w:rsidDel="00A76269">
          <w:rPr>
            <w:rFonts w:asciiTheme="minorHAnsi" w:hAnsiTheme="minorHAnsi" w:cs="Times New Roman"/>
            <w:color w:val="auto"/>
            <w:lang w:eastAsia="zh-CN"/>
            <w:rPrChange w:id="328" w:author="Tuo Wang [2]" w:date="2018-10-23T15:43:00Z">
              <w:rPr>
                <w:rFonts w:asciiTheme="minorHAnsi" w:hAnsiTheme="minorHAnsi" w:cs="Times New Roman"/>
                <w:color w:val="auto"/>
                <w:highlight w:val="yellow"/>
                <w:lang w:eastAsia="zh-CN"/>
              </w:rPr>
            </w:rPrChange>
          </w:rPr>
          <w:delText>is</w:delText>
        </w:r>
        <w:r w:rsidR="00A944E6" w:rsidRPr="007C2F70" w:rsidDel="00A76269">
          <w:rPr>
            <w:rFonts w:asciiTheme="minorHAnsi" w:hAnsiTheme="minorHAnsi" w:cs="Times New Roman"/>
            <w:color w:val="auto"/>
            <w:rPrChange w:id="329" w:author="Tuo Wang [2]" w:date="2018-10-23T15:43:00Z">
              <w:rPr>
                <w:rFonts w:asciiTheme="minorHAnsi" w:hAnsiTheme="minorHAnsi" w:cs="Times New Roman"/>
                <w:color w:val="auto"/>
                <w:highlight w:val="yellow"/>
              </w:rPr>
            </w:rPrChange>
          </w:rPr>
          <w:delText xml:space="preserve"> </w:delText>
        </w:r>
        <w:r w:rsidR="00A944E6" w:rsidRPr="007C2F70" w:rsidDel="00A76269">
          <w:rPr>
            <w:rFonts w:asciiTheme="minorHAnsi" w:hAnsiTheme="minorHAnsi" w:cs="Times New Roman"/>
            <w:color w:val="auto"/>
            <w:lang w:eastAsia="zh-CN"/>
            <w:rPrChange w:id="330" w:author="Tuo Wang [2]" w:date="2018-10-23T15:43:00Z">
              <w:rPr>
                <w:rFonts w:asciiTheme="minorHAnsi" w:hAnsiTheme="minorHAnsi" w:cs="Times New Roman"/>
                <w:color w:val="auto"/>
                <w:highlight w:val="yellow"/>
                <w:lang w:eastAsia="zh-CN"/>
              </w:rPr>
            </w:rPrChange>
          </w:rPr>
          <w:delText>repeated</w:delText>
        </w:r>
        <w:r w:rsidR="00061806" w:rsidRPr="007C2F70" w:rsidDel="00A76269">
          <w:rPr>
            <w:rFonts w:asciiTheme="minorHAnsi" w:hAnsiTheme="minorHAnsi" w:cs="Times New Roman"/>
            <w:color w:val="auto"/>
            <w:rPrChange w:id="331" w:author="Tuo Wang [2]" w:date="2018-10-23T15:43:00Z">
              <w:rPr>
                <w:rFonts w:asciiTheme="minorHAnsi" w:hAnsiTheme="minorHAnsi" w:cs="Times New Roman"/>
                <w:color w:val="auto"/>
                <w:highlight w:val="yellow"/>
              </w:rPr>
            </w:rPrChange>
          </w:rPr>
          <w:delText xml:space="preserve"> until no more materials can be added. </w:delText>
        </w:r>
      </w:del>
    </w:p>
    <w:p w14:paraId="2DA0E009" w14:textId="77777777" w:rsidR="00A66726" w:rsidRDefault="00A66726" w:rsidP="009574C0">
      <w:pPr>
        <w:rPr>
          <w:rFonts w:asciiTheme="minorHAnsi" w:hAnsiTheme="minorHAnsi" w:cs="Times New Roman"/>
          <w:color w:val="auto"/>
          <w:highlight w:val="yellow"/>
        </w:rPr>
      </w:pPr>
    </w:p>
    <w:p w14:paraId="5DF4A3C2" w14:textId="3CB8F4C8" w:rsidR="0097009C" w:rsidRPr="006C4F71" w:rsidDel="007C2F70" w:rsidRDefault="00A66726" w:rsidP="009574C0">
      <w:pPr>
        <w:rPr>
          <w:del w:id="332" w:author="Tuo Wang [2]" w:date="2018-10-23T15:43:00Z"/>
          <w:rFonts w:asciiTheme="minorHAnsi" w:hAnsiTheme="minorHAnsi" w:cs="Times New Roman"/>
          <w:color w:val="auto"/>
          <w:highlight w:val="yellow"/>
        </w:rPr>
      </w:pPr>
      <w:r>
        <w:rPr>
          <w:rFonts w:asciiTheme="minorHAnsi" w:hAnsiTheme="minorHAnsi" w:cs="Times New Roman"/>
          <w:color w:val="auto"/>
          <w:highlight w:val="yellow"/>
        </w:rPr>
        <w:t>2.1.4)</w:t>
      </w:r>
      <w:r w:rsidR="00781397">
        <w:rPr>
          <w:rFonts w:asciiTheme="minorHAnsi" w:hAnsiTheme="minorHAnsi" w:cs="Times New Roman"/>
          <w:color w:val="auto"/>
          <w:highlight w:val="yellow"/>
        </w:rPr>
        <w:tab/>
      </w:r>
      <w:r w:rsidR="0097009C" w:rsidRPr="006C4F71">
        <w:rPr>
          <w:rFonts w:asciiTheme="minorHAnsi" w:hAnsiTheme="minorHAnsi" w:cs="Times New Roman"/>
          <w:color w:val="auto"/>
          <w:highlight w:val="yellow"/>
        </w:rPr>
        <w:t>Tightly cap the rotor</w:t>
      </w:r>
      <w:ins w:id="333" w:author="Tuo Wang [2]" w:date="2018-10-23T15:43:00Z">
        <w:r w:rsidR="007C2F70">
          <w:rPr>
            <w:rFonts w:asciiTheme="minorHAnsi" w:hAnsiTheme="minorHAnsi" w:cs="Times New Roman"/>
            <w:color w:val="auto"/>
            <w:highlight w:val="yellow"/>
          </w:rPr>
          <w:t xml:space="preserve"> and </w:t>
        </w:r>
      </w:ins>
      <w:del w:id="334" w:author="Tuo Wang [2]" w:date="2018-10-23T15:43:00Z">
        <w:r w:rsidR="0097009C" w:rsidRPr="006C4F71" w:rsidDel="007C2F70">
          <w:rPr>
            <w:rFonts w:asciiTheme="minorHAnsi" w:hAnsiTheme="minorHAnsi" w:cs="Times New Roman"/>
            <w:color w:val="auto"/>
            <w:highlight w:val="yellow"/>
          </w:rPr>
          <w:delText>.</w:delText>
        </w:r>
        <w:r w:rsidR="00786B6D" w:rsidRPr="006C4F71" w:rsidDel="007C2F70">
          <w:rPr>
            <w:rFonts w:asciiTheme="minorHAnsi" w:hAnsiTheme="minorHAnsi" w:cs="Times New Roman"/>
            <w:color w:val="auto"/>
            <w:highlight w:val="yellow"/>
          </w:rPr>
          <w:delText xml:space="preserve"> </w:delText>
        </w:r>
      </w:del>
    </w:p>
    <w:p w14:paraId="16AA1724" w14:textId="1E936D5B" w:rsidR="009574C0" w:rsidRPr="006C4F71" w:rsidDel="007C2F70" w:rsidRDefault="009574C0" w:rsidP="009574C0">
      <w:pPr>
        <w:rPr>
          <w:del w:id="335" w:author="Tuo Wang [2]" w:date="2018-10-23T15:43:00Z"/>
          <w:rFonts w:asciiTheme="minorHAnsi" w:hAnsiTheme="minorHAnsi" w:cs="Times New Roman"/>
          <w:color w:val="auto"/>
          <w:highlight w:val="yellow"/>
        </w:rPr>
      </w:pPr>
    </w:p>
    <w:p w14:paraId="6968A8F2" w14:textId="5689072D" w:rsidR="00231FD0" w:rsidRDefault="00EA5416" w:rsidP="009574C0">
      <w:pPr>
        <w:rPr>
          <w:rFonts w:asciiTheme="minorHAnsi" w:hAnsiTheme="minorHAnsi" w:cs="Times New Roman"/>
          <w:highlight w:val="yellow"/>
        </w:rPr>
      </w:pPr>
      <w:del w:id="336" w:author="Tuo Wang [2]" w:date="2018-10-23T15:43:00Z">
        <w:r w:rsidRPr="006C4F71" w:rsidDel="007C2F70">
          <w:rPr>
            <w:rFonts w:asciiTheme="minorHAnsi" w:hAnsiTheme="minorHAnsi" w:cs="Times New Roman"/>
            <w:highlight w:val="yellow"/>
          </w:rPr>
          <w:delText>2.1.</w:delText>
        </w:r>
        <w:r w:rsidR="00765D70" w:rsidRPr="006C4F71" w:rsidDel="007C2F70">
          <w:rPr>
            <w:rFonts w:asciiTheme="minorHAnsi" w:hAnsiTheme="minorHAnsi" w:cs="Times New Roman"/>
            <w:highlight w:val="yellow"/>
          </w:rPr>
          <w:delText>5</w:delText>
        </w:r>
        <w:r w:rsidR="009B5E2F" w:rsidRPr="006C4F71" w:rsidDel="007C2F70">
          <w:rPr>
            <w:rFonts w:asciiTheme="minorHAnsi" w:hAnsiTheme="minorHAnsi" w:cs="Times New Roman"/>
            <w:highlight w:val="yellow"/>
          </w:rPr>
          <w:delText>)</w:delText>
        </w:r>
        <w:r w:rsidR="00275D8F" w:rsidRPr="006C4F71" w:rsidDel="007C2F70">
          <w:rPr>
            <w:rFonts w:asciiTheme="minorHAnsi" w:hAnsiTheme="minorHAnsi" w:cs="Times New Roman"/>
            <w:highlight w:val="yellow"/>
          </w:rPr>
          <w:tab/>
        </w:r>
        <w:r w:rsidRPr="006C4F71" w:rsidDel="007C2F70">
          <w:rPr>
            <w:rFonts w:asciiTheme="minorHAnsi" w:hAnsiTheme="minorHAnsi" w:cs="Times New Roman"/>
            <w:highlight w:val="yellow"/>
          </w:rPr>
          <w:delText xml:space="preserve"> I</w:delText>
        </w:r>
      </w:del>
      <w:ins w:id="337" w:author="Tuo Wang [2]" w:date="2018-10-23T15:43:00Z">
        <w:r w:rsidR="007C2F70">
          <w:rPr>
            <w:rFonts w:asciiTheme="minorHAnsi" w:hAnsiTheme="minorHAnsi" w:cs="Times New Roman"/>
            <w:highlight w:val="yellow"/>
          </w:rPr>
          <w:t>i</w:t>
        </w:r>
      </w:ins>
      <w:r w:rsidRPr="006C4F71">
        <w:rPr>
          <w:rFonts w:asciiTheme="minorHAnsi" w:hAnsiTheme="minorHAnsi" w:cs="Times New Roman"/>
          <w:highlight w:val="yellow"/>
        </w:rPr>
        <w:t>nsert the sample into the spectrometer</w:t>
      </w:r>
      <w:r w:rsidR="00A461B6" w:rsidRPr="006C4F71">
        <w:rPr>
          <w:rFonts w:asciiTheme="minorHAnsi" w:hAnsiTheme="minorHAnsi" w:cs="Times New Roman"/>
          <w:highlight w:val="yellow"/>
        </w:rPr>
        <w:t xml:space="preserve"> for solid-state NMR characterization</w:t>
      </w:r>
      <w:r w:rsidR="00066E31">
        <w:rPr>
          <w:rFonts w:asciiTheme="minorHAnsi" w:hAnsiTheme="minorHAnsi" w:cs="Times New Roman"/>
          <w:highlight w:val="yellow"/>
        </w:rPr>
        <w:t>.</w:t>
      </w:r>
    </w:p>
    <w:p w14:paraId="52140C10" w14:textId="661FB44D" w:rsidR="004D1A5A" w:rsidRDefault="004D1A5A" w:rsidP="009574C0">
      <w:pPr>
        <w:rPr>
          <w:rFonts w:asciiTheme="minorHAnsi" w:hAnsiTheme="minorHAnsi" w:cs="Times New Roman"/>
        </w:rPr>
      </w:pPr>
    </w:p>
    <w:p w14:paraId="6954DCCA" w14:textId="3D0BB546" w:rsidR="004D1A5A" w:rsidRPr="006C4F71" w:rsidRDefault="004D1A5A" w:rsidP="009574C0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Note: </w:t>
      </w:r>
      <w:del w:id="338" w:author="Tuo Wang [2]" w:date="2018-10-23T08:55:00Z">
        <w:r w:rsidDel="008C256A">
          <w:rPr>
            <w:rFonts w:asciiTheme="minorHAnsi" w:hAnsiTheme="minorHAnsi" w:cs="Times New Roman"/>
          </w:rPr>
          <w:delText>we suggest the use of</w:delText>
        </w:r>
      </w:del>
      <w:ins w:id="339" w:author="Tuo Wang [2]" w:date="2018-10-23T08:55:00Z">
        <w:r w:rsidR="008C256A">
          <w:rPr>
            <w:rFonts w:asciiTheme="minorHAnsi" w:hAnsiTheme="minorHAnsi" w:cs="Times New Roman"/>
          </w:rPr>
          <w:t>The</w:t>
        </w:r>
      </w:ins>
      <w:r>
        <w:rPr>
          <w:rFonts w:asciiTheme="minorHAnsi" w:hAnsiTheme="minorHAnsi" w:cs="Times New Roman"/>
        </w:rPr>
        <w:t xml:space="preserve"> </w:t>
      </w:r>
      <w:r>
        <w:rPr>
          <w:rFonts w:asciiTheme="minorHAnsi" w:hAnsiTheme="minorHAnsi" w:cs="Times New Roman"/>
          <w:lang w:eastAsia="zh-CN"/>
        </w:rPr>
        <w:t>brand-new rotors</w:t>
      </w:r>
      <w:ins w:id="340" w:author="Tuo Wang [2]" w:date="2018-10-23T08:55:00Z">
        <w:r w:rsidR="008C256A">
          <w:rPr>
            <w:rFonts w:asciiTheme="minorHAnsi" w:hAnsiTheme="minorHAnsi" w:cs="Times New Roman"/>
            <w:lang w:eastAsia="zh-CN"/>
          </w:rPr>
          <w:t xml:space="preserve"> are suggested</w:t>
        </w:r>
      </w:ins>
      <w:r>
        <w:rPr>
          <w:rFonts w:asciiTheme="minorHAnsi" w:hAnsiTheme="minorHAnsi" w:cs="Times New Roman"/>
          <w:lang w:eastAsia="zh-CN"/>
        </w:rPr>
        <w:t xml:space="preserve"> to minimize the possibility of </w:t>
      </w:r>
      <w:r w:rsidR="009F083B">
        <w:rPr>
          <w:rFonts w:asciiTheme="minorHAnsi" w:hAnsiTheme="minorHAnsi" w:cs="Times New Roman"/>
          <w:lang w:eastAsia="zh-CN"/>
        </w:rPr>
        <w:t xml:space="preserve">rotor crash and sample spill in the NMR spectrometer. </w:t>
      </w:r>
      <w:r w:rsidR="00DC18E8">
        <w:rPr>
          <w:rFonts w:asciiTheme="minorHAnsi" w:hAnsiTheme="minorHAnsi" w:cs="Times New Roman"/>
          <w:lang w:eastAsia="zh-CN"/>
        </w:rPr>
        <w:t>If needed, a</w:t>
      </w:r>
      <w:del w:id="341" w:author="Tuo Wang [2]" w:date="2018-10-23T11:06:00Z">
        <w:r w:rsidR="00DC18E8" w:rsidDel="005D3E78">
          <w:rPr>
            <w:rFonts w:asciiTheme="minorHAnsi" w:hAnsiTheme="minorHAnsi" w:cs="Times New Roman"/>
            <w:lang w:eastAsia="zh-CN"/>
          </w:rPr>
          <w:delText>n</w:delText>
        </w:r>
      </w:del>
      <w:ins w:id="342" w:author="Tuo Wang [2]" w:date="2018-10-23T11:06:00Z">
        <w:r w:rsidR="005D3E78">
          <w:rPr>
            <w:rFonts w:asciiTheme="minorHAnsi" w:hAnsiTheme="minorHAnsi" w:cs="Times New Roman"/>
            <w:lang w:eastAsia="zh-CN"/>
          </w:rPr>
          <w:t xml:space="preserve"> d</w:t>
        </w:r>
        <w:r w:rsidR="005D3E78" w:rsidRPr="005D3E78">
          <w:rPr>
            <w:rFonts w:asciiTheme="minorHAnsi" w:hAnsiTheme="minorHAnsi" w:cs="Times New Roman"/>
            <w:lang w:eastAsia="zh-CN"/>
          </w:rPr>
          <w:t>isposable</w:t>
        </w:r>
        <w:r w:rsidR="005D3E78">
          <w:rPr>
            <w:rFonts w:asciiTheme="minorHAnsi" w:hAnsiTheme="minorHAnsi" w:cs="Times New Roman"/>
            <w:lang w:eastAsia="zh-CN"/>
          </w:rPr>
          <w:t xml:space="preserve"> </w:t>
        </w:r>
        <w:proofErr w:type="spellStart"/>
        <w:r w:rsidR="005D3E78">
          <w:rPr>
            <w:rFonts w:asciiTheme="minorHAnsi" w:hAnsiTheme="minorHAnsi" w:cs="Times New Roman"/>
            <w:lang w:eastAsia="zh-CN"/>
          </w:rPr>
          <w:t>Kel</w:t>
        </w:r>
        <w:proofErr w:type="spellEnd"/>
        <w:r w:rsidR="005D3E78">
          <w:rPr>
            <w:rFonts w:asciiTheme="minorHAnsi" w:hAnsiTheme="minorHAnsi" w:cs="Times New Roman"/>
            <w:lang w:eastAsia="zh-CN"/>
          </w:rPr>
          <w:t>-F</w:t>
        </w:r>
      </w:ins>
      <w:r w:rsidR="00DC18E8">
        <w:rPr>
          <w:rFonts w:asciiTheme="minorHAnsi" w:hAnsiTheme="minorHAnsi" w:cs="Times New Roman"/>
          <w:lang w:eastAsia="zh-CN"/>
        </w:rPr>
        <w:t xml:space="preserve"> insert </w:t>
      </w:r>
      <w:ins w:id="343" w:author="Tuo Wang [2]" w:date="2018-10-23T11:07:00Z">
        <w:r w:rsidR="00B75CDE">
          <w:rPr>
            <w:rFonts w:asciiTheme="minorHAnsi" w:hAnsiTheme="minorHAnsi" w:cs="Times New Roman"/>
            <w:lang w:eastAsia="zh-CN"/>
          </w:rPr>
          <w:t xml:space="preserve">with sealing screws </w:t>
        </w:r>
      </w:ins>
      <w:r w:rsidR="00DC18E8">
        <w:rPr>
          <w:rFonts w:asciiTheme="minorHAnsi" w:hAnsiTheme="minorHAnsi" w:cs="Times New Roman"/>
          <w:lang w:eastAsia="zh-CN"/>
        </w:rPr>
        <w:t xml:space="preserve">can be used to serve as a secondary container inside the rotor. </w:t>
      </w:r>
    </w:p>
    <w:p w14:paraId="284EEE96" w14:textId="77777777" w:rsidR="00231FD0" w:rsidRPr="006C4F71" w:rsidRDefault="00231FD0" w:rsidP="009574C0">
      <w:pPr>
        <w:rPr>
          <w:rFonts w:asciiTheme="minorHAnsi" w:hAnsiTheme="minorHAnsi" w:cs="Times New Roman"/>
        </w:rPr>
      </w:pPr>
    </w:p>
    <w:p w14:paraId="1026FECF" w14:textId="1189710A" w:rsidR="007A3667" w:rsidRPr="006C4F71" w:rsidRDefault="007A3667" w:rsidP="009574C0">
      <w:pPr>
        <w:rPr>
          <w:rFonts w:asciiTheme="minorHAnsi" w:hAnsiTheme="minorHAnsi" w:cs="Times New Roman"/>
          <w:b/>
        </w:rPr>
      </w:pPr>
      <w:r w:rsidRPr="009F0347">
        <w:rPr>
          <w:rFonts w:asciiTheme="minorHAnsi" w:hAnsiTheme="minorHAnsi" w:cs="Times New Roman"/>
          <w:b/>
          <w:highlight w:val="yellow"/>
        </w:rPr>
        <w:t>2.2</w:t>
      </w:r>
      <w:r w:rsidR="009B5E2F" w:rsidRPr="009F0347">
        <w:rPr>
          <w:rFonts w:asciiTheme="minorHAnsi" w:hAnsiTheme="minorHAnsi" w:cs="Times New Roman"/>
          <w:b/>
          <w:highlight w:val="yellow"/>
        </w:rPr>
        <w:t>)</w:t>
      </w:r>
      <w:r w:rsidR="009A588B" w:rsidRPr="009F0347">
        <w:rPr>
          <w:rFonts w:asciiTheme="minorHAnsi" w:hAnsiTheme="minorHAnsi" w:cs="Times New Roman"/>
          <w:b/>
          <w:highlight w:val="yellow"/>
        </w:rPr>
        <w:tab/>
      </w:r>
      <w:r w:rsidRPr="009F0347">
        <w:rPr>
          <w:rFonts w:asciiTheme="minorHAnsi" w:hAnsiTheme="minorHAnsi" w:cs="Times New Roman"/>
          <w:b/>
          <w:highlight w:val="yellow"/>
        </w:rPr>
        <w:t xml:space="preserve"> Preparation of </w:t>
      </w:r>
      <w:r w:rsidR="00445198" w:rsidRPr="009F0347">
        <w:rPr>
          <w:rFonts w:asciiTheme="minorHAnsi" w:hAnsiTheme="minorHAnsi" w:cs="Times New Roman"/>
          <w:b/>
          <w:i/>
          <w:highlight w:val="yellow"/>
        </w:rPr>
        <w:t>A.</w:t>
      </w:r>
      <w:r w:rsidRPr="009F0347">
        <w:rPr>
          <w:rFonts w:asciiTheme="minorHAnsi" w:hAnsiTheme="minorHAnsi" w:cs="Times New Roman"/>
          <w:b/>
          <w:i/>
          <w:highlight w:val="yellow"/>
        </w:rPr>
        <w:t xml:space="preserve"> fumigatus</w:t>
      </w:r>
      <w:r w:rsidRPr="009F0347">
        <w:rPr>
          <w:rFonts w:asciiTheme="minorHAnsi" w:hAnsiTheme="minorHAnsi" w:cs="Times New Roman"/>
          <w:b/>
          <w:highlight w:val="yellow"/>
        </w:rPr>
        <w:t xml:space="preserve"> </w:t>
      </w:r>
      <w:r w:rsidR="0047620A" w:rsidRPr="009F0347">
        <w:rPr>
          <w:rFonts w:asciiTheme="minorHAnsi" w:hAnsiTheme="minorHAnsi" w:cs="Times New Roman"/>
          <w:b/>
          <w:highlight w:val="yellow"/>
        </w:rPr>
        <w:t xml:space="preserve">samples </w:t>
      </w:r>
      <w:r w:rsidRPr="009F0347">
        <w:rPr>
          <w:rFonts w:asciiTheme="minorHAnsi" w:hAnsiTheme="minorHAnsi" w:cs="Times New Roman"/>
          <w:b/>
          <w:highlight w:val="yellow"/>
        </w:rPr>
        <w:t>for DNP experiments</w:t>
      </w:r>
    </w:p>
    <w:p w14:paraId="53EFB2C4" w14:textId="77777777" w:rsidR="0047620A" w:rsidRPr="006C4F71" w:rsidRDefault="0047620A" w:rsidP="009574C0">
      <w:pPr>
        <w:rPr>
          <w:rFonts w:asciiTheme="minorHAnsi" w:hAnsiTheme="minorHAnsi" w:cs="Times New Roman"/>
          <w:b/>
          <w:highlight w:val="yellow"/>
        </w:rPr>
      </w:pPr>
    </w:p>
    <w:p w14:paraId="50AD60D4" w14:textId="72DCC2A1" w:rsidR="008F2233" w:rsidRPr="009F0347" w:rsidRDefault="009F0347" w:rsidP="009F0347">
      <w:pPr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  <w:highlight w:val="yellow"/>
        </w:rPr>
        <w:t xml:space="preserve">2.2.1) </w:t>
      </w:r>
      <w:del w:id="344" w:author="Tuo Wang [2]" w:date="2018-10-23T11:11:00Z">
        <w:r w:rsidDel="00186240">
          <w:rPr>
            <w:rFonts w:asciiTheme="minorHAnsi" w:hAnsiTheme="minorHAnsi" w:cs="Times New Roman"/>
            <w:highlight w:val="yellow"/>
          </w:rPr>
          <w:delText xml:space="preserve">  </w:delText>
        </w:r>
      </w:del>
      <w:r w:rsidR="007C05BE" w:rsidRPr="009F0347">
        <w:rPr>
          <w:rFonts w:asciiTheme="minorHAnsi" w:hAnsiTheme="minorHAnsi" w:cs="Times New Roman"/>
          <w:highlight w:val="yellow"/>
        </w:rPr>
        <w:t xml:space="preserve">Prepare </w:t>
      </w:r>
      <w:r w:rsidR="002C6285">
        <w:rPr>
          <w:rFonts w:asciiTheme="minorHAnsi" w:hAnsiTheme="minorHAnsi" w:cs="Times New Roman"/>
          <w:highlight w:val="yellow"/>
        </w:rPr>
        <w:t>100</w:t>
      </w:r>
      <w:r w:rsidR="002527BB" w:rsidRPr="009F0347">
        <w:rPr>
          <w:rFonts w:asciiTheme="minorHAnsi" w:hAnsiTheme="minorHAnsi" w:cs="Times New Roman"/>
          <w:highlight w:val="yellow"/>
        </w:rPr>
        <w:t xml:space="preserve"> µL</w:t>
      </w:r>
      <w:r w:rsidR="00974AF0" w:rsidRPr="009F0347">
        <w:rPr>
          <w:rFonts w:asciiTheme="minorHAnsi" w:hAnsiTheme="minorHAnsi" w:cs="Times New Roman"/>
          <w:highlight w:val="yellow"/>
        </w:rPr>
        <w:t xml:space="preserve"> </w:t>
      </w:r>
      <w:r w:rsidR="00BB7678" w:rsidRPr="009F0347">
        <w:rPr>
          <w:rFonts w:asciiTheme="minorHAnsi" w:hAnsiTheme="minorHAnsi" w:cs="Times New Roman"/>
          <w:highlight w:val="yellow"/>
        </w:rPr>
        <w:t xml:space="preserve">of </w:t>
      </w:r>
      <w:r w:rsidR="00974AF0" w:rsidRPr="009F0347">
        <w:rPr>
          <w:rFonts w:asciiTheme="minorHAnsi" w:hAnsiTheme="minorHAnsi" w:cs="Times New Roman"/>
          <w:highlight w:val="yellow"/>
        </w:rPr>
        <w:t>DNP solvents</w:t>
      </w:r>
      <w:r w:rsidR="00E67A16" w:rsidRPr="009F0347">
        <w:rPr>
          <w:rFonts w:asciiTheme="minorHAnsi" w:hAnsiTheme="minorHAnsi" w:cs="Times New Roman"/>
          <w:highlight w:val="yellow"/>
        </w:rPr>
        <w:fldChar w:fldCharType="begin"/>
      </w:r>
      <w:r w:rsidR="0007662C">
        <w:rPr>
          <w:rFonts w:asciiTheme="minorHAnsi" w:hAnsiTheme="minorHAnsi" w:cs="Times New Roman"/>
          <w:highlight w:val="yellow"/>
        </w:rPr>
        <w:instrText xml:space="preserve"> ADDIN EN.CITE &lt;EndNote&gt;&lt;Cite&gt;&lt;Author&gt;Kang&lt;/Author&gt;&lt;Year&gt;2018&lt;/Year&gt;&lt;RecNum&gt;8&lt;/RecNum&gt;&lt;DisplayText&gt;&lt;style face="superscript"&gt;29,44&lt;/style&gt;&lt;/DisplayText&gt;&lt;record&gt;&lt;rec-number&gt;8&lt;/rec-number&gt;&lt;foreign-keys&gt;&lt;key app="EN" db-id="99xed0w9sz9xd2eptstvsxvxzzrzd02zrsrw"&gt;8&lt;/key&gt;&lt;/foreign-keys&gt;&lt;ref-type name="Journal Article"&gt;17&lt;/ref-type&gt;&lt;contributors&gt;&lt;authors&gt;&lt;author&gt;Kang, Xue&lt;/author&gt;&lt;author&gt;Kirui, Alex&lt;/author&gt;&lt;author&gt;Muszyński, Artur&lt;/author&gt;&lt;author&gt;Widanage, Malitha C Dickwella&lt;/author&gt;&lt;author&gt;Chen, Adrian&lt;/author&gt;&lt;author&gt;Azadi, Parastoo&lt;/author&gt;&lt;author&gt;Wang, Ping&lt;/author&gt;&lt;author&gt;Mentink-Vigier, Frederic&lt;/author&gt;&lt;author&gt;Wang, Tuo&lt;/author&gt;&lt;/authors&gt;&lt;/contributors&gt;&lt;titles&gt;&lt;title&gt;Molecular architecture of fungal cell walls revealed by solid-state NMR&lt;/title&gt;&lt;secondary-title&gt;Nature communications&lt;/secondary-title&gt;&lt;/titles&gt;&lt;periodical&gt;&lt;full-title&gt;Nature communications&lt;/full-title&gt;&lt;/periodical&gt;&lt;pages&gt;2747&lt;/pages&gt;&lt;volume&gt;9&lt;/volume&gt;&lt;number&gt;1&lt;/number&gt;&lt;dates&gt;&lt;year&gt;2018&lt;/year&gt;&lt;/dates&gt;&lt;isbn&gt;2041-1723&lt;/isbn&gt;&lt;urls&gt;&lt;/urls&gt;&lt;/record&gt;&lt;/Cite&gt;&lt;Cite&gt;&lt;Author&gt;Rossini&lt;/Author&gt;&lt;Year&gt;2013&lt;/Year&gt;&lt;RecNum&gt;14&lt;/RecNum&gt;&lt;record&gt;&lt;rec-number&gt;14&lt;/rec-number&gt;&lt;foreign-keys&gt;&lt;key app="EN" db-id="99xed0w9sz9xd2eptstvsxvxzzrzd02zrsrw"&gt;14&lt;/key&gt;&lt;/foreign-keys&gt;&lt;ref-type name="Journal Article"&gt;17&lt;/ref-type&gt;&lt;contributors&gt;&lt;authors&gt;&lt;author&gt;Rossini, Aaron J&lt;/author&gt;&lt;author&gt;Zagdoun, Alexandre&lt;/author&gt;&lt;author&gt;Lelli, Moreno&lt;/author&gt;&lt;author&gt;Lesage, Anne&lt;/author&gt;&lt;author&gt;Coperet, Christophe&lt;/author&gt;&lt;author&gt;Emsley, Lyndon&lt;/author&gt;&lt;/authors&gt;&lt;/contributors&gt;&lt;titles&gt;&lt;title&gt;Dynamic nuclear polarization surface enhanced NMR spectroscopy&lt;/title&gt;&lt;secondary-title&gt;Accounts of Chemical Research&lt;/secondary-title&gt;&lt;/titles&gt;&lt;periodical&gt;&lt;full-title&gt;Accounts of chemical research&lt;/full-title&gt;&lt;/periodical&gt;&lt;pages&gt;1942-1951&lt;/pages&gt;&lt;volume&gt;46&lt;/volume&gt;&lt;number&gt;9&lt;/number&gt;&lt;dates&gt;&lt;year&gt;2013&lt;/year&gt;&lt;/dates&gt;&lt;isbn&gt;0001-4842&lt;/isbn&gt;&lt;urls&gt;&lt;/urls&gt;&lt;/record&gt;&lt;/Cite&gt;&lt;/EndNote&gt;</w:instrText>
      </w:r>
      <w:r w:rsidR="00E67A16" w:rsidRPr="009F0347">
        <w:rPr>
          <w:rFonts w:asciiTheme="minorHAnsi" w:hAnsiTheme="minorHAnsi" w:cs="Times New Roman"/>
          <w:highlight w:val="yellow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highlight w:val="yellow"/>
          <w:vertAlign w:val="superscript"/>
        </w:rPr>
        <w:t>29,44</w:t>
      </w:r>
      <w:r w:rsidR="00E67A16" w:rsidRPr="009F0347">
        <w:rPr>
          <w:rFonts w:asciiTheme="minorHAnsi" w:hAnsiTheme="minorHAnsi" w:cs="Times New Roman"/>
          <w:highlight w:val="yellow"/>
        </w:rPr>
        <w:fldChar w:fldCharType="end"/>
      </w:r>
      <w:r w:rsidR="00974AF0" w:rsidRPr="009F0347">
        <w:rPr>
          <w:rFonts w:asciiTheme="minorHAnsi" w:hAnsiTheme="minorHAnsi" w:cs="Times New Roman"/>
          <w:highlight w:val="yellow"/>
        </w:rPr>
        <w:t xml:space="preserve"> (also known as the DNP matrix) in a</w:t>
      </w:r>
      <w:del w:id="345" w:author="Tuo Wang [2]" w:date="2018-10-23T09:01:00Z">
        <w:r w:rsidR="00974AF0" w:rsidRPr="009F0347" w:rsidDel="00E94534">
          <w:rPr>
            <w:rFonts w:asciiTheme="minorHAnsi" w:hAnsiTheme="minorHAnsi" w:cs="Times New Roman"/>
            <w:highlight w:val="yellow"/>
          </w:rPr>
          <w:delText>n</w:delText>
        </w:r>
      </w:del>
      <w:r w:rsidR="00974AF0" w:rsidRPr="009F0347">
        <w:rPr>
          <w:rFonts w:asciiTheme="minorHAnsi" w:hAnsiTheme="minorHAnsi" w:cs="Times New Roman"/>
          <w:highlight w:val="yellow"/>
        </w:rPr>
        <w:t xml:space="preserve"> </w:t>
      </w:r>
      <w:del w:id="346" w:author="Tuo Wang [2]" w:date="2018-10-23T09:01:00Z">
        <w:r w:rsidR="0044565D" w:rsidRPr="009F0347" w:rsidDel="006B7FB1">
          <w:rPr>
            <w:rFonts w:asciiTheme="minorHAnsi" w:hAnsiTheme="minorHAnsi" w:cs="Times New Roman"/>
            <w:highlight w:val="yellow"/>
          </w:rPr>
          <w:delText>Eppendorf</w:delText>
        </w:r>
        <w:r w:rsidR="00974AF0" w:rsidRPr="009F0347" w:rsidDel="006B7FB1">
          <w:rPr>
            <w:rFonts w:asciiTheme="minorHAnsi" w:hAnsiTheme="minorHAnsi" w:cs="Times New Roman"/>
            <w:highlight w:val="yellow"/>
          </w:rPr>
          <w:delText xml:space="preserve"> </w:delText>
        </w:r>
      </w:del>
      <w:ins w:id="347" w:author="Tuo Wang [2]" w:date="2018-10-23T09:01:00Z">
        <w:r w:rsidR="006B7FB1">
          <w:rPr>
            <w:rFonts w:asciiTheme="minorHAnsi" w:hAnsiTheme="minorHAnsi" w:cs="Times New Roman"/>
            <w:highlight w:val="yellow"/>
          </w:rPr>
          <w:t xml:space="preserve">1.5 mL </w:t>
        </w:r>
        <w:r w:rsidR="00E94534">
          <w:rPr>
            <w:rFonts w:asciiTheme="minorHAnsi" w:hAnsiTheme="minorHAnsi" w:cs="Times New Roman"/>
            <w:highlight w:val="yellow"/>
          </w:rPr>
          <w:t>micro</w:t>
        </w:r>
        <w:r w:rsidR="006B7FB1">
          <w:rPr>
            <w:rFonts w:asciiTheme="minorHAnsi" w:hAnsiTheme="minorHAnsi" w:cs="Times New Roman"/>
            <w:highlight w:val="yellow"/>
          </w:rPr>
          <w:t xml:space="preserve">centrifuge </w:t>
        </w:r>
      </w:ins>
      <w:r w:rsidR="00974AF0" w:rsidRPr="009F0347">
        <w:rPr>
          <w:rFonts w:asciiTheme="minorHAnsi" w:hAnsiTheme="minorHAnsi" w:cs="Times New Roman"/>
          <w:highlight w:val="yellow"/>
        </w:rPr>
        <w:t>tube</w:t>
      </w:r>
      <w:r w:rsidR="008F2233" w:rsidRPr="009F0347">
        <w:rPr>
          <w:rFonts w:asciiTheme="minorHAnsi" w:hAnsiTheme="minorHAnsi" w:cs="Times New Roman"/>
          <w:highlight w:val="yellow"/>
        </w:rPr>
        <w:t xml:space="preserve"> for </w:t>
      </w:r>
      <w:r w:rsidR="008F2233" w:rsidRPr="009F0347">
        <w:rPr>
          <w:rFonts w:asciiTheme="minorHAnsi" w:hAnsiTheme="minorHAnsi" w:cs="Times New Roman"/>
          <w:highlight w:val="yellow"/>
          <w:vertAlign w:val="superscript"/>
        </w:rPr>
        <w:t>13</w:t>
      </w:r>
      <w:r w:rsidR="008F2233" w:rsidRPr="009F0347">
        <w:rPr>
          <w:rFonts w:asciiTheme="minorHAnsi" w:hAnsiTheme="minorHAnsi" w:cs="Times New Roman"/>
          <w:highlight w:val="yellow"/>
        </w:rPr>
        <w:t>C,</w:t>
      </w:r>
      <w:r w:rsidR="008F2233" w:rsidRPr="009F0347">
        <w:rPr>
          <w:rFonts w:asciiTheme="minorHAnsi" w:hAnsiTheme="minorHAnsi" w:cs="Times New Roman"/>
          <w:highlight w:val="yellow"/>
          <w:vertAlign w:val="superscript"/>
        </w:rPr>
        <w:t>15</w:t>
      </w:r>
      <w:r w:rsidR="008F2233" w:rsidRPr="009F0347">
        <w:rPr>
          <w:rFonts w:asciiTheme="minorHAnsi" w:hAnsiTheme="minorHAnsi" w:cs="Times New Roman"/>
          <w:highlight w:val="yellow"/>
        </w:rPr>
        <w:t>N-labeled fungal samples</w:t>
      </w:r>
      <w:r w:rsidR="005D1E66" w:rsidRPr="009F0347">
        <w:rPr>
          <w:rFonts w:asciiTheme="minorHAnsi" w:hAnsiTheme="minorHAnsi" w:cs="Times New Roman"/>
          <w:highlight w:val="yellow"/>
        </w:rPr>
        <w:t>.</w:t>
      </w:r>
      <w:r w:rsidR="00BB7678" w:rsidRPr="009F0347">
        <w:rPr>
          <w:rFonts w:asciiTheme="minorHAnsi" w:hAnsiTheme="minorHAnsi" w:cs="Times New Roman"/>
          <w:highlight w:val="yellow"/>
        </w:rPr>
        <w:t xml:space="preserve"> This DNP matrix</w:t>
      </w:r>
      <w:r w:rsidR="008F2233" w:rsidRPr="009F0347">
        <w:rPr>
          <w:rFonts w:asciiTheme="minorHAnsi" w:hAnsiTheme="minorHAnsi" w:cs="Times New Roman"/>
          <w:highlight w:val="yellow"/>
        </w:rPr>
        <w:t xml:space="preserve"> contains a</w:t>
      </w:r>
      <w:r w:rsidR="005D1E66" w:rsidRPr="009F0347">
        <w:rPr>
          <w:rFonts w:asciiTheme="minorHAnsi" w:hAnsiTheme="minorHAnsi" w:cs="Times New Roman"/>
          <w:highlight w:val="yellow"/>
        </w:rPr>
        <w:t xml:space="preserve"> mixture of</w:t>
      </w:r>
      <w:r w:rsidR="007A3667" w:rsidRPr="009F0347">
        <w:rPr>
          <w:rFonts w:asciiTheme="minorHAnsi" w:hAnsiTheme="minorHAnsi" w:cs="Times New Roman"/>
          <w:highlight w:val="yellow"/>
        </w:rPr>
        <w:t xml:space="preserve"> d</w:t>
      </w:r>
      <w:r w:rsidR="007A3667" w:rsidRPr="009F0347">
        <w:rPr>
          <w:rFonts w:asciiTheme="minorHAnsi" w:hAnsiTheme="minorHAnsi" w:cs="Times New Roman"/>
          <w:highlight w:val="yellow"/>
          <w:vertAlign w:val="subscript"/>
        </w:rPr>
        <w:t>8</w:t>
      </w:r>
      <w:r w:rsidR="007A3667" w:rsidRPr="009F0347">
        <w:rPr>
          <w:rFonts w:asciiTheme="minorHAnsi" w:hAnsiTheme="minorHAnsi" w:cs="Times New Roman"/>
          <w:highlight w:val="yellow"/>
        </w:rPr>
        <w:t>-glycerol/D</w:t>
      </w:r>
      <w:r w:rsidR="007A3667" w:rsidRPr="009F0347">
        <w:rPr>
          <w:rFonts w:asciiTheme="minorHAnsi" w:hAnsiTheme="minorHAnsi" w:cs="Times New Roman"/>
          <w:highlight w:val="yellow"/>
          <w:vertAlign w:val="subscript"/>
        </w:rPr>
        <w:t>2</w:t>
      </w:r>
      <w:r w:rsidR="007A3667" w:rsidRPr="009F0347">
        <w:rPr>
          <w:rFonts w:asciiTheme="minorHAnsi" w:hAnsiTheme="minorHAnsi" w:cs="Times New Roman"/>
          <w:highlight w:val="yellow"/>
        </w:rPr>
        <w:t>O/H</w:t>
      </w:r>
      <w:r w:rsidR="007A3667" w:rsidRPr="009F0347">
        <w:rPr>
          <w:rFonts w:asciiTheme="minorHAnsi" w:hAnsiTheme="minorHAnsi" w:cs="Times New Roman"/>
          <w:highlight w:val="yellow"/>
          <w:vertAlign w:val="subscript"/>
        </w:rPr>
        <w:t>2</w:t>
      </w:r>
      <w:r w:rsidR="00665A8D" w:rsidRPr="009F0347">
        <w:rPr>
          <w:rFonts w:asciiTheme="minorHAnsi" w:hAnsiTheme="minorHAnsi" w:cs="Times New Roman"/>
          <w:color w:val="auto"/>
          <w:highlight w:val="yellow"/>
        </w:rPr>
        <w:t>O</w:t>
      </w:r>
      <w:r w:rsidR="007A3667" w:rsidRPr="009F0347">
        <w:rPr>
          <w:rFonts w:asciiTheme="minorHAnsi" w:hAnsiTheme="minorHAnsi" w:cs="Times New Roman"/>
          <w:highlight w:val="yellow"/>
        </w:rPr>
        <w:t xml:space="preserve"> (60/30/10 Vol%)</w:t>
      </w:r>
      <w:r w:rsidR="008F2233" w:rsidRPr="009F0347">
        <w:rPr>
          <w:rFonts w:asciiTheme="minorHAnsi" w:hAnsiTheme="minorHAnsi" w:cs="Times New Roman"/>
          <w:highlight w:val="yellow"/>
        </w:rPr>
        <w:t>.</w:t>
      </w:r>
    </w:p>
    <w:p w14:paraId="106499EB" w14:textId="77777777" w:rsidR="008F2233" w:rsidRPr="006C4F71" w:rsidRDefault="008F2233" w:rsidP="008F2233">
      <w:pPr>
        <w:pStyle w:val="ListParagraph"/>
        <w:ind w:left="0"/>
        <w:rPr>
          <w:rFonts w:asciiTheme="minorHAnsi" w:hAnsiTheme="minorHAnsi" w:cs="Times New Roman"/>
          <w:vertAlign w:val="superscript"/>
        </w:rPr>
      </w:pPr>
    </w:p>
    <w:p w14:paraId="48208456" w14:textId="7D789132" w:rsidR="000D07EA" w:rsidRPr="006C4F71" w:rsidRDefault="008F2233" w:rsidP="008F2233">
      <w:pPr>
        <w:pStyle w:val="ListParagraph"/>
        <w:ind w:left="0"/>
        <w:rPr>
          <w:rFonts w:asciiTheme="minorHAnsi" w:hAnsiTheme="minorHAnsi" w:cs="Times New Roman"/>
        </w:rPr>
      </w:pPr>
      <w:r w:rsidRPr="006C4F71">
        <w:rPr>
          <w:rFonts w:asciiTheme="minorHAnsi" w:hAnsiTheme="minorHAnsi" w:cs="Times New Roman"/>
        </w:rPr>
        <w:t>Note: If unlabeled samples are to be investigated, then prepare the DNP matrix using</w:t>
      </w:r>
      <w:r w:rsidRPr="006C4F71">
        <w:rPr>
          <w:rFonts w:asciiTheme="minorHAnsi" w:hAnsiTheme="minorHAnsi" w:cs="Times New Roman"/>
          <w:vertAlign w:val="superscript"/>
        </w:rPr>
        <w:t xml:space="preserve"> </w:t>
      </w:r>
      <w:r w:rsidR="007947A1" w:rsidRPr="006C4F71">
        <w:rPr>
          <w:rFonts w:asciiTheme="minorHAnsi" w:hAnsiTheme="minorHAnsi" w:cs="Times New Roman"/>
          <w:vertAlign w:val="superscript"/>
        </w:rPr>
        <w:t>13</w:t>
      </w:r>
      <w:r w:rsidR="007947A1" w:rsidRPr="006C4F71">
        <w:rPr>
          <w:rFonts w:asciiTheme="minorHAnsi" w:hAnsiTheme="minorHAnsi" w:cs="Times New Roman"/>
        </w:rPr>
        <w:t>C-depleted d</w:t>
      </w:r>
      <w:r w:rsidR="007947A1" w:rsidRPr="006C4F71">
        <w:rPr>
          <w:rFonts w:asciiTheme="minorHAnsi" w:hAnsiTheme="minorHAnsi" w:cs="Times New Roman"/>
          <w:vertAlign w:val="subscript"/>
        </w:rPr>
        <w:t>8</w:t>
      </w:r>
      <w:r w:rsidR="007947A1" w:rsidRPr="006C4F71">
        <w:rPr>
          <w:rFonts w:asciiTheme="minorHAnsi" w:hAnsiTheme="minorHAnsi" w:cs="Times New Roman"/>
        </w:rPr>
        <w:t>-glycerol</w:t>
      </w:r>
      <w:r w:rsidR="00D9037E" w:rsidRPr="006C4F71">
        <w:rPr>
          <w:rFonts w:asciiTheme="minorHAnsi" w:hAnsiTheme="minorHAnsi" w:cs="Times New Roman"/>
        </w:rPr>
        <w:t xml:space="preserve"> (</w:t>
      </w:r>
      <w:r w:rsidR="00D9037E" w:rsidRPr="006C4F71">
        <w:rPr>
          <w:rFonts w:asciiTheme="minorHAnsi" w:hAnsiTheme="minorHAnsi" w:cs="Times New Roman"/>
          <w:vertAlign w:val="superscript"/>
        </w:rPr>
        <w:t>12</w:t>
      </w:r>
      <w:r w:rsidR="00D9037E" w:rsidRPr="006C4F71">
        <w:rPr>
          <w:rFonts w:asciiTheme="minorHAnsi" w:hAnsiTheme="minorHAnsi" w:cs="Times New Roman"/>
        </w:rPr>
        <w:t>C</w:t>
      </w:r>
      <w:r w:rsidR="00D9037E" w:rsidRPr="006C4F71">
        <w:rPr>
          <w:rFonts w:asciiTheme="minorHAnsi" w:hAnsiTheme="minorHAnsi" w:cs="Times New Roman"/>
          <w:vertAlign w:val="subscript"/>
        </w:rPr>
        <w:t>3</w:t>
      </w:r>
      <w:r w:rsidR="00D9037E" w:rsidRPr="006C4F71">
        <w:rPr>
          <w:rFonts w:asciiTheme="minorHAnsi" w:hAnsiTheme="minorHAnsi" w:cs="Times New Roman"/>
        </w:rPr>
        <w:t>, 99.95%; D</w:t>
      </w:r>
      <w:r w:rsidR="00D9037E" w:rsidRPr="006C4F71">
        <w:rPr>
          <w:rFonts w:asciiTheme="minorHAnsi" w:hAnsiTheme="minorHAnsi" w:cs="Times New Roman"/>
          <w:vertAlign w:val="subscript"/>
        </w:rPr>
        <w:t>8</w:t>
      </w:r>
      <w:r w:rsidR="00D9037E" w:rsidRPr="006C4F71">
        <w:rPr>
          <w:rFonts w:asciiTheme="minorHAnsi" w:hAnsiTheme="minorHAnsi" w:cs="Times New Roman"/>
        </w:rPr>
        <w:t>, 98%</w:t>
      </w:r>
      <w:del w:id="348" w:author="Tuo Wang [2]" w:date="2018-10-23T09:03:00Z">
        <w:r w:rsidR="00D9037E" w:rsidRPr="006C4F71" w:rsidDel="00AD4214">
          <w:rPr>
            <w:rFonts w:asciiTheme="minorHAnsi" w:hAnsiTheme="minorHAnsi" w:cs="Times New Roman"/>
          </w:rPr>
          <w:delText>, Cambridge Isotope Laboratory</w:delText>
        </w:r>
      </w:del>
      <w:r w:rsidR="00D9037E" w:rsidRPr="006C4F71">
        <w:rPr>
          <w:rFonts w:asciiTheme="minorHAnsi" w:hAnsiTheme="minorHAnsi" w:cs="Times New Roman"/>
        </w:rPr>
        <w:t>)</w:t>
      </w:r>
      <w:r w:rsidR="00943F97" w:rsidRPr="006C4F71">
        <w:rPr>
          <w:rFonts w:asciiTheme="minorHAnsi" w:hAnsiTheme="minorHAnsi" w:cs="Times New Roman"/>
        </w:rPr>
        <w:t xml:space="preserve"> and D</w:t>
      </w:r>
      <w:r w:rsidR="00943F97" w:rsidRPr="006C4F71">
        <w:rPr>
          <w:rFonts w:asciiTheme="minorHAnsi" w:hAnsiTheme="minorHAnsi" w:cs="Times New Roman"/>
          <w:vertAlign w:val="subscript"/>
        </w:rPr>
        <w:t>2</w:t>
      </w:r>
      <w:r w:rsidR="00943F97" w:rsidRPr="006C4F71">
        <w:rPr>
          <w:rFonts w:asciiTheme="minorHAnsi" w:hAnsiTheme="minorHAnsi" w:cs="Times New Roman"/>
        </w:rPr>
        <w:t>O and H</w:t>
      </w:r>
      <w:r w:rsidR="00943F97" w:rsidRPr="006C4F71">
        <w:rPr>
          <w:rFonts w:asciiTheme="minorHAnsi" w:hAnsiTheme="minorHAnsi" w:cs="Times New Roman"/>
          <w:vertAlign w:val="subscript"/>
        </w:rPr>
        <w:t>2</w:t>
      </w:r>
      <w:r w:rsidR="00943F97" w:rsidRPr="006C4F71">
        <w:rPr>
          <w:rFonts w:asciiTheme="minorHAnsi" w:hAnsiTheme="minorHAnsi" w:cs="Times New Roman"/>
        </w:rPr>
        <w:t>O</w:t>
      </w:r>
      <w:r w:rsidR="007947A1" w:rsidRPr="006C4F71">
        <w:rPr>
          <w:rFonts w:asciiTheme="minorHAnsi" w:hAnsiTheme="minorHAnsi" w:cs="Times New Roman"/>
        </w:rPr>
        <w:t xml:space="preserve"> </w:t>
      </w:r>
      <w:r w:rsidRPr="006C4F71">
        <w:rPr>
          <w:rFonts w:asciiTheme="minorHAnsi" w:hAnsiTheme="minorHAnsi" w:cs="Times New Roman"/>
        </w:rPr>
        <w:t xml:space="preserve">to avoid </w:t>
      </w:r>
      <w:r w:rsidRPr="006C4F71">
        <w:rPr>
          <w:rFonts w:asciiTheme="minorHAnsi" w:hAnsiTheme="minorHAnsi" w:cs="Times New Roman"/>
          <w:vertAlign w:val="superscript"/>
        </w:rPr>
        <w:t>13</w:t>
      </w:r>
      <w:r w:rsidRPr="006C4F71">
        <w:rPr>
          <w:rFonts w:asciiTheme="minorHAnsi" w:hAnsiTheme="minorHAnsi" w:cs="Times New Roman"/>
        </w:rPr>
        <w:t>C signal contribution from the solvents.</w:t>
      </w:r>
      <w:ins w:id="349" w:author="Tuo Wang [2]" w:date="2018-10-23T11:53:00Z">
        <w:r w:rsidR="00796D2C">
          <w:rPr>
            <w:rFonts w:asciiTheme="minorHAnsi" w:hAnsiTheme="minorHAnsi" w:cs="Times New Roman"/>
          </w:rPr>
          <w:t xml:space="preserve"> </w:t>
        </w:r>
      </w:ins>
      <w:r w:rsidRPr="006C4F71">
        <w:rPr>
          <w:rFonts w:asciiTheme="minorHAnsi" w:hAnsiTheme="minorHAnsi" w:cs="Times New Roman"/>
        </w:rPr>
        <w:t xml:space="preserve"> </w:t>
      </w:r>
      <w:del w:id="350" w:author="Tuo Wang [2]" w:date="2018-10-23T11:53:00Z">
        <w:r w:rsidR="005D1E66" w:rsidRPr="006C4F71" w:rsidDel="00796D2C">
          <w:rPr>
            <w:rFonts w:asciiTheme="minorHAnsi" w:hAnsiTheme="minorHAnsi" w:cs="Times New Roman"/>
          </w:rPr>
          <w:delText xml:space="preserve"> </w:delText>
        </w:r>
      </w:del>
    </w:p>
    <w:p w14:paraId="6FC15FD1" w14:textId="77777777" w:rsidR="005D1E66" w:rsidRPr="006C4F71" w:rsidRDefault="005D1E66" w:rsidP="005D1E66">
      <w:pPr>
        <w:pStyle w:val="ListParagraph"/>
        <w:ind w:left="0"/>
        <w:rPr>
          <w:rFonts w:asciiTheme="minorHAnsi" w:hAnsiTheme="minorHAnsi" w:cs="Times New Roman"/>
        </w:rPr>
      </w:pPr>
    </w:p>
    <w:p w14:paraId="744D840E" w14:textId="3E640941" w:rsidR="007A3667" w:rsidRPr="009F0347" w:rsidRDefault="007A3667" w:rsidP="009F0347">
      <w:pPr>
        <w:pStyle w:val="ListParagraph"/>
        <w:numPr>
          <w:ilvl w:val="2"/>
          <w:numId w:val="34"/>
        </w:numPr>
        <w:rPr>
          <w:rFonts w:asciiTheme="minorHAnsi" w:hAnsiTheme="minorHAnsi" w:cs="Times New Roman"/>
          <w:highlight w:val="yellow"/>
        </w:rPr>
      </w:pPr>
      <w:del w:id="351" w:author="Tuo Wang [2]" w:date="2018-10-23T11:09:00Z">
        <w:r w:rsidRPr="009F0347" w:rsidDel="00173B4D">
          <w:rPr>
            <w:rFonts w:asciiTheme="minorHAnsi" w:hAnsiTheme="minorHAnsi" w:cs="Times New Roman"/>
            <w:highlight w:val="yellow"/>
          </w:rPr>
          <w:delText xml:space="preserve">Add </w:delText>
        </w:r>
      </w:del>
      <w:ins w:id="352" w:author="Tuo Wang [2]" w:date="2018-10-23T11:09:00Z">
        <w:r w:rsidR="00173B4D">
          <w:rPr>
            <w:rFonts w:asciiTheme="minorHAnsi" w:hAnsiTheme="minorHAnsi" w:cs="Times New Roman"/>
            <w:highlight w:val="yellow"/>
          </w:rPr>
          <w:t>Dissolve</w:t>
        </w:r>
        <w:r w:rsidR="00173B4D" w:rsidRPr="009F0347">
          <w:rPr>
            <w:rFonts w:asciiTheme="minorHAnsi" w:hAnsiTheme="minorHAnsi" w:cs="Times New Roman"/>
            <w:highlight w:val="yellow"/>
          </w:rPr>
          <w:t xml:space="preserve"> </w:t>
        </w:r>
      </w:ins>
      <w:r w:rsidR="00972C10" w:rsidRPr="002C6285">
        <w:rPr>
          <w:rFonts w:asciiTheme="minorHAnsi" w:hAnsiTheme="minorHAnsi" w:cs="Times New Roman"/>
          <w:color w:val="000000" w:themeColor="text1"/>
          <w:highlight w:val="yellow"/>
        </w:rPr>
        <w:t>0.7</w:t>
      </w:r>
      <w:r w:rsidR="00894577" w:rsidRPr="002C6285">
        <w:rPr>
          <w:rFonts w:asciiTheme="minorHAnsi" w:hAnsiTheme="minorHAnsi" w:cs="Times New Roman"/>
          <w:color w:val="000000" w:themeColor="text1"/>
          <w:highlight w:val="yellow"/>
        </w:rPr>
        <w:t xml:space="preserve"> mg </w:t>
      </w:r>
      <w:r w:rsidRPr="009F0347">
        <w:rPr>
          <w:rFonts w:asciiTheme="minorHAnsi" w:hAnsiTheme="minorHAnsi" w:cs="Times New Roman"/>
          <w:highlight w:val="yellow"/>
        </w:rPr>
        <w:t xml:space="preserve">of </w:t>
      </w:r>
      <w:r w:rsidR="00894577" w:rsidRPr="009F0347">
        <w:rPr>
          <w:rFonts w:asciiTheme="minorHAnsi" w:hAnsiTheme="minorHAnsi" w:cs="Times New Roman"/>
          <w:highlight w:val="yellow"/>
        </w:rPr>
        <w:t>AMUPol</w:t>
      </w:r>
      <w:r w:rsidR="00E67A16" w:rsidRPr="009F0347">
        <w:rPr>
          <w:rFonts w:asciiTheme="minorHAnsi" w:hAnsiTheme="minorHAnsi" w:cs="Times New Roman"/>
          <w:highlight w:val="yellow"/>
        </w:rPr>
        <w:fldChar w:fldCharType="begin"/>
      </w:r>
      <w:r w:rsidR="0007662C">
        <w:rPr>
          <w:rFonts w:asciiTheme="minorHAnsi" w:hAnsiTheme="minorHAnsi" w:cs="Times New Roman"/>
          <w:highlight w:val="yellow"/>
        </w:rPr>
        <w:instrText xml:space="preserve"> ADDIN EN.CITE &lt;EndNote&gt;&lt;Cite&gt;&lt;Author&gt;Sauvée&lt;/Author&gt;&lt;Year&gt;2013&lt;/Year&gt;&lt;RecNum&gt;36&lt;/RecNum&gt;&lt;DisplayText&gt;&lt;style face="superscript"&gt;45&lt;/style&gt;&lt;/DisplayText&gt;&lt;record&gt;&lt;rec-number&gt;36&lt;/rec-number&gt;&lt;foreign-keys&gt;&lt;key app="EN" db-id="99xed0w9sz9xd2eptstvsxvxzzrzd02zrsrw"&gt;36&lt;/key&gt;&lt;/foreign-keys&gt;&lt;ref-type name="Journal Article"&gt;17&lt;/ref-type&gt;&lt;contributors&gt;&lt;authors&gt;&lt;author&gt;Sauvée, Claire&lt;/author&gt;&lt;author&gt;Rosay, Melanie&lt;/author&gt;&lt;author&gt;Casano, Gilles&lt;/author&gt;&lt;author&gt;Aussenac, Fabien&lt;/author&gt;&lt;author&gt;Weber, Ralph T&lt;/author&gt;&lt;</w:instrText>
      </w:r>
      <w:r w:rsidR="0007662C">
        <w:rPr>
          <w:rFonts w:asciiTheme="minorHAnsi" w:hAnsiTheme="minorHAnsi" w:cs="Times New Roman" w:hint="eastAsia"/>
          <w:highlight w:val="yellow"/>
        </w:rPr>
        <w:instrText>author&gt;Ouari, Olivier&lt;/author&gt;&lt;author&gt;Tordo, Paul&lt;/author&gt;&lt;/authors&gt;&lt;/contributors&gt;&lt;titles&gt;&lt;title&gt;Highly efficient, water</w:instrText>
      </w:r>
      <w:r w:rsidR="0007662C">
        <w:rPr>
          <w:rFonts w:asciiTheme="minorHAnsi" w:hAnsiTheme="minorHAnsi" w:cs="Times New Roman" w:hint="eastAsia"/>
          <w:highlight w:val="yellow"/>
        </w:rPr>
        <w:instrText>‐</w:instrText>
      </w:r>
      <w:r w:rsidR="0007662C">
        <w:rPr>
          <w:rFonts w:asciiTheme="minorHAnsi" w:hAnsiTheme="minorHAnsi" w:cs="Times New Roman" w:hint="eastAsia"/>
          <w:highlight w:val="yellow"/>
        </w:rPr>
        <w:instrText xml:space="preserve">soluble polarizing agents for dynamic nuclear polarization at high frequency&lt;/title&gt;&lt;secondary-title&gt;Angewandte Chemie International </w:instrText>
      </w:r>
      <w:r w:rsidR="0007662C">
        <w:rPr>
          <w:rFonts w:asciiTheme="minorHAnsi" w:hAnsiTheme="minorHAnsi" w:cs="Times New Roman"/>
          <w:highlight w:val="yellow"/>
        </w:rPr>
        <w:instrText>Edition&lt;/secondary-title&gt;&lt;/titles&gt;&lt;periodical&gt;&lt;full-title&gt;Angewandte Chemie International Edition&lt;/full-title&gt;&lt;/periodical&gt;&lt;pages&gt;11058-11061&lt;/pages&gt;&lt;volume&gt;125&lt;/volume&gt;&lt;number&gt;41&lt;/number&gt;&lt;dates&gt;&lt;year&gt;2013&lt;/year&gt;&lt;/dates&gt;&lt;isbn&gt;0044-8249&lt;/isbn&gt;&lt;urls&gt;&lt;/urls&gt;&lt;/record&gt;&lt;/Cite&gt;&lt;/EndNote&gt;</w:instrText>
      </w:r>
      <w:r w:rsidR="00E67A16" w:rsidRPr="009F0347">
        <w:rPr>
          <w:rFonts w:asciiTheme="minorHAnsi" w:hAnsiTheme="minorHAnsi" w:cs="Times New Roman"/>
          <w:highlight w:val="yellow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highlight w:val="yellow"/>
          <w:vertAlign w:val="superscript"/>
        </w:rPr>
        <w:t>45</w:t>
      </w:r>
      <w:r w:rsidR="00E67A16" w:rsidRPr="009F0347">
        <w:rPr>
          <w:rFonts w:asciiTheme="minorHAnsi" w:hAnsiTheme="minorHAnsi" w:cs="Times New Roman"/>
          <w:highlight w:val="yellow"/>
        </w:rPr>
        <w:fldChar w:fldCharType="end"/>
      </w:r>
      <w:r w:rsidR="00894577" w:rsidRPr="009F0347">
        <w:rPr>
          <w:rFonts w:asciiTheme="minorHAnsi" w:hAnsiTheme="minorHAnsi" w:cs="Times New Roman"/>
          <w:highlight w:val="yellow"/>
        </w:rPr>
        <w:t xml:space="preserve"> </w:t>
      </w:r>
      <w:del w:id="353" w:author="Tuo Wang [2]" w:date="2018-10-23T11:09:00Z">
        <w:r w:rsidR="00894577" w:rsidRPr="009F0347" w:rsidDel="00173B4D">
          <w:rPr>
            <w:rFonts w:asciiTheme="minorHAnsi" w:hAnsiTheme="minorHAnsi" w:cs="Times New Roman"/>
            <w:highlight w:val="yellow"/>
          </w:rPr>
          <w:delText xml:space="preserve">to </w:delText>
        </w:r>
      </w:del>
      <w:ins w:id="354" w:author="Tuo Wang [2]" w:date="2018-10-23T11:09:00Z">
        <w:r w:rsidR="00173B4D">
          <w:rPr>
            <w:rFonts w:asciiTheme="minorHAnsi" w:hAnsiTheme="minorHAnsi" w:cs="Times New Roman"/>
            <w:highlight w:val="yellow"/>
          </w:rPr>
          <w:t xml:space="preserve">in 100  </w:t>
        </w:r>
        <w:r w:rsidR="00173B4D" w:rsidRPr="009F0347">
          <w:rPr>
            <w:rFonts w:asciiTheme="minorHAnsi" w:hAnsiTheme="minorHAnsi" w:cs="Times New Roman"/>
            <w:highlight w:val="yellow"/>
          </w:rPr>
          <w:t>µL</w:t>
        </w:r>
        <w:r w:rsidR="00173B4D">
          <w:rPr>
            <w:rFonts w:asciiTheme="minorHAnsi" w:hAnsiTheme="minorHAnsi" w:cs="Times New Roman"/>
            <w:highlight w:val="yellow"/>
          </w:rPr>
          <w:t xml:space="preserve"> DNP solvents to </w:t>
        </w:r>
      </w:ins>
      <w:r w:rsidR="00894577" w:rsidRPr="009F0347">
        <w:rPr>
          <w:rFonts w:asciiTheme="minorHAnsi" w:hAnsiTheme="minorHAnsi" w:cs="Times New Roman"/>
          <w:highlight w:val="yellow"/>
        </w:rPr>
        <w:t xml:space="preserve">form 10 </w:t>
      </w:r>
      <w:proofErr w:type="spellStart"/>
      <w:r w:rsidR="00894577" w:rsidRPr="009F0347">
        <w:rPr>
          <w:rFonts w:asciiTheme="minorHAnsi" w:hAnsiTheme="minorHAnsi" w:cs="Times New Roman"/>
          <w:highlight w:val="yellow"/>
        </w:rPr>
        <w:t>mM</w:t>
      </w:r>
      <w:proofErr w:type="spellEnd"/>
      <w:r w:rsidR="00894577" w:rsidRPr="009F0347">
        <w:rPr>
          <w:rFonts w:asciiTheme="minorHAnsi" w:hAnsiTheme="minorHAnsi" w:cs="Times New Roman"/>
          <w:highlight w:val="yellow"/>
        </w:rPr>
        <w:t xml:space="preserve"> radical stock solution.</w:t>
      </w:r>
      <w:r w:rsidR="00834040" w:rsidRPr="009F0347">
        <w:rPr>
          <w:rFonts w:asciiTheme="minorHAnsi" w:hAnsiTheme="minorHAnsi" w:cs="Times New Roman"/>
          <w:highlight w:val="yellow"/>
        </w:rPr>
        <w:t xml:space="preserve"> </w:t>
      </w:r>
      <w:r w:rsidR="00894577" w:rsidRPr="009F0347">
        <w:rPr>
          <w:rFonts w:asciiTheme="minorHAnsi" w:hAnsiTheme="minorHAnsi" w:cs="Times New Roman"/>
          <w:highlight w:val="yellow"/>
        </w:rPr>
        <w:t>V</w:t>
      </w:r>
      <w:r w:rsidRPr="009F0347">
        <w:rPr>
          <w:rFonts w:asciiTheme="minorHAnsi" w:hAnsiTheme="minorHAnsi" w:cs="Times New Roman"/>
          <w:highlight w:val="yellow"/>
        </w:rPr>
        <w:t xml:space="preserve">ortex </w:t>
      </w:r>
      <w:r w:rsidR="00011D4A" w:rsidRPr="009F0347">
        <w:rPr>
          <w:rFonts w:asciiTheme="minorHAnsi" w:hAnsiTheme="minorHAnsi" w:cs="Times New Roman"/>
          <w:color w:val="auto"/>
          <w:highlight w:val="yellow"/>
        </w:rPr>
        <w:t xml:space="preserve">for </w:t>
      </w:r>
      <w:r w:rsidR="00235EEC" w:rsidRPr="009F0347">
        <w:rPr>
          <w:rFonts w:asciiTheme="minorHAnsi" w:hAnsiTheme="minorHAnsi" w:cs="Times New Roman"/>
          <w:color w:val="auto"/>
          <w:highlight w:val="yellow"/>
        </w:rPr>
        <w:t>2-3 minutes</w:t>
      </w:r>
      <w:r w:rsidR="00011D4A" w:rsidRPr="009F0347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Pr="009F0347">
        <w:rPr>
          <w:rFonts w:asciiTheme="minorHAnsi" w:hAnsiTheme="minorHAnsi" w:cs="Times New Roman"/>
          <w:highlight w:val="yellow"/>
        </w:rPr>
        <w:t>to ensure</w:t>
      </w:r>
      <w:r w:rsidR="00894577" w:rsidRPr="009F0347">
        <w:rPr>
          <w:rFonts w:asciiTheme="minorHAnsi" w:hAnsiTheme="minorHAnsi" w:cs="Times New Roman"/>
          <w:highlight w:val="yellow"/>
        </w:rPr>
        <w:t xml:space="preserve"> that</w:t>
      </w:r>
      <w:r w:rsidRPr="009F0347">
        <w:rPr>
          <w:rFonts w:asciiTheme="minorHAnsi" w:hAnsiTheme="minorHAnsi" w:cs="Times New Roman"/>
          <w:highlight w:val="yellow"/>
        </w:rPr>
        <w:t xml:space="preserve"> radical</w:t>
      </w:r>
      <w:r w:rsidR="00894577" w:rsidRPr="009F0347">
        <w:rPr>
          <w:rFonts w:asciiTheme="minorHAnsi" w:hAnsiTheme="minorHAnsi" w:cs="Times New Roman"/>
          <w:highlight w:val="yellow"/>
        </w:rPr>
        <w:t xml:space="preserve">s are fully </w:t>
      </w:r>
      <w:r w:rsidRPr="009F0347">
        <w:rPr>
          <w:rFonts w:asciiTheme="minorHAnsi" w:hAnsiTheme="minorHAnsi" w:cs="Times New Roman"/>
          <w:highlight w:val="yellow"/>
        </w:rPr>
        <w:t>dissolve</w:t>
      </w:r>
      <w:r w:rsidR="00894577" w:rsidRPr="009F0347">
        <w:rPr>
          <w:rFonts w:asciiTheme="minorHAnsi" w:hAnsiTheme="minorHAnsi" w:cs="Times New Roman"/>
          <w:highlight w:val="yellow"/>
        </w:rPr>
        <w:t>d</w:t>
      </w:r>
      <w:r w:rsidRPr="009F0347">
        <w:rPr>
          <w:rFonts w:asciiTheme="minorHAnsi" w:hAnsiTheme="minorHAnsi" w:cs="Times New Roman"/>
          <w:highlight w:val="yellow"/>
        </w:rPr>
        <w:t xml:space="preserve"> in the </w:t>
      </w:r>
      <w:r w:rsidR="00894577" w:rsidRPr="009F0347">
        <w:rPr>
          <w:rFonts w:asciiTheme="minorHAnsi" w:hAnsiTheme="minorHAnsi" w:cs="Times New Roman"/>
          <w:highlight w:val="yellow"/>
        </w:rPr>
        <w:t>solution.</w:t>
      </w:r>
    </w:p>
    <w:p w14:paraId="73F99040" w14:textId="77777777" w:rsidR="00BD5FB0" w:rsidRPr="006C4F71" w:rsidRDefault="00BD5FB0" w:rsidP="00BD5FB0">
      <w:pPr>
        <w:pStyle w:val="ListParagraph"/>
        <w:rPr>
          <w:rFonts w:asciiTheme="minorHAnsi" w:hAnsiTheme="minorHAnsi" w:cs="Times New Roman"/>
          <w:highlight w:val="yellow"/>
        </w:rPr>
      </w:pPr>
    </w:p>
    <w:p w14:paraId="54893604" w14:textId="6F7E97ED" w:rsidR="00BB7678" w:rsidRPr="009F0347" w:rsidRDefault="00935696" w:rsidP="009F0347">
      <w:pPr>
        <w:pStyle w:val="ListParagraph"/>
        <w:numPr>
          <w:ilvl w:val="2"/>
          <w:numId w:val="34"/>
        </w:numPr>
        <w:rPr>
          <w:rFonts w:asciiTheme="minorHAnsi" w:hAnsiTheme="minorHAnsi" w:cs="Times New Roman"/>
          <w:highlight w:val="yellow"/>
        </w:rPr>
      </w:pPr>
      <w:r w:rsidRPr="009F0347">
        <w:rPr>
          <w:rFonts w:asciiTheme="minorHAnsi" w:hAnsiTheme="minorHAnsi" w:cs="Times New Roman"/>
          <w:highlight w:val="yellow"/>
        </w:rPr>
        <w:t>Soak</w:t>
      </w:r>
      <w:r w:rsidR="004F7AC4" w:rsidRPr="009F0347">
        <w:rPr>
          <w:rFonts w:asciiTheme="minorHAnsi" w:hAnsiTheme="minorHAnsi" w:cs="Times New Roman"/>
          <w:highlight w:val="yellow"/>
        </w:rPr>
        <w:t xml:space="preserve"> </w:t>
      </w:r>
      <w:r w:rsidR="0012052B" w:rsidRPr="009F0347">
        <w:rPr>
          <w:rFonts w:asciiTheme="minorHAnsi" w:hAnsiTheme="minorHAnsi" w:cs="Times New Roman"/>
          <w:highlight w:val="yellow"/>
        </w:rPr>
        <w:t>10</w:t>
      </w:r>
      <w:r w:rsidR="004F7AC4" w:rsidRPr="009F0347">
        <w:rPr>
          <w:rFonts w:asciiTheme="minorHAnsi" w:hAnsiTheme="minorHAnsi" w:cs="Times New Roman"/>
          <w:highlight w:val="yellow"/>
        </w:rPr>
        <w:t xml:space="preserve"> mg </w:t>
      </w:r>
      <w:r w:rsidR="0012052B" w:rsidRPr="009F0347">
        <w:rPr>
          <w:rFonts w:asciiTheme="minorHAnsi" w:hAnsiTheme="minorHAnsi" w:cs="Times New Roman"/>
          <w:highlight w:val="yellow"/>
        </w:rPr>
        <w:t xml:space="preserve">of </w:t>
      </w:r>
      <w:ins w:id="355" w:author="Tuo Wang [2]" w:date="2018-10-23T11:13:00Z">
        <w:r w:rsidR="00B0287A">
          <w:rPr>
            <w:rFonts w:asciiTheme="minorHAnsi" w:hAnsiTheme="minorHAnsi" w:cs="Times New Roman"/>
            <w:highlight w:val="yellow"/>
          </w:rPr>
          <w:t xml:space="preserve">the </w:t>
        </w:r>
      </w:ins>
      <w:r w:rsidRPr="009F0347">
        <w:rPr>
          <w:rFonts w:asciiTheme="minorHAnsi" w:hAnsiTheme="minorHAnsi" w:cs="Times New Roman"/>
          <w:highlight w:val="yellow"/>
        </w:rPr>
        <w:t xml:space="preserve">dialyzed </w:t>
      </w:r>
      <w:r w:rsidR="008A7683" w:rsidRPr="009F0347">
        <w:rPr>
          <w:rFonts w:asciiTheme="minorHAnsi" w:hAnsiTheme="minorHAnsi" w:cs="Times New Roman"/>
          <w:highlight w:val="yellow"/>
          <w:vertAlign w:val="superscript"/>
        </w:rPr>
        <w:t>13</w:t>
      </w:r>
      <w:r w:rsidR="008A7683" w:rsidRPr="009F0347">
        <w:rPr>
          <w:rFonts w:asciiTheme="minorHAnsi" w:hAnsiTheme="minorHAnsi" w:cs="Times New Roman"/>
          <w:highlight w:val="yellow"/>
        </w:rPr>
        <w:t xml:space="preserve">C, </w:t>
      </w:r>
      <w:r w:rsidR="008A7683" w:rsidRPr="009F0347">
        <w:rPr>
          <w:rFonts w:asciiTheme="minorHAnsi" w:hAnsiTheme="minorHAnsi" w:cs="Times New Roman"/>
          <w:highlight w:val="yellow"/>
          <w:vertAlign w:val="superscript"/>
        </w:rPr>
        <w:t>15</w:t>
      </w:r>
      <w:r w:rsidR="008A7683" w:rsidRPr="009F0347">
        <w:rPr>
          <w:rFonts w:asciiTheme="minorHAnsi" w:hAnsiTheme="minorHAnsi" w:cs="Times New Roman"/>
          <w:highlight w:val="yellow"/>
        </w:rPr>
        <w:t xml:space="preserve">N-labeled </w:t>
      </w:r>
      <w:r w:rsidRPr="009F0347">
        <w:rPr>
          <w:rFonts w:asciiTheme="minorHAnsi" w:hAnsiTheme="minorHAnsi" w:cs="Times New Roman"/>
          <w:highlight w:val="yellow"/>
        </w:rPr>
        <w:t xml:space="preserve">fungal materials </w:t>
      </w:r>
      <w:ins w:id="356" w:author="Tuo Wang [2]" w:date="2018-10-23T11:13:00Z">
        <w:r w:rsidR="00B0287A" w:rsidRPr="00F312E3">
          <w:rPr>
            <w:rFonts w:asciiTheme="minorHAnsi" w:hAnsiTheme="minorHAnsi" w:cs="Times New Roman"/>
            <w:highlight w:val="yellow"/>
          </w:rPr>
          <w:t xml:space="preserve">as described in </w:t>
        </w:r>
      </w:ins>
      <w:ins w:id="357" w:author="Tuo Wang [2]" w:date="2018-10-23T11:14:00Z">
        <w:r w:rsidR="00F05AE9" w:rsidRPr="00B20B2B">
          <w:rPr>
            <w:rFonts w:asciiTheme="minorHAnsi" w:hAnsiTheme="minorHAnsi" w:cs="Times New Roman"/>
            <w:highlight w:val="yellow"/>
            <w:rPrChange w:id="358" w:author="Tuo Wang [2]" w:date="2018-10-23T16:15:00Z">
              <w:rPr>
                <w:rFonts w:asciiTheme="minorHAnsi" w:hAnsiTheme="minorHAnsi" w:cs="Times New Roman"/>
              </w:rPr>
            </w:rPrChange>
          </w:rPr>
          <w:t>prior steps (</w:t>
        </w:r>
      </w:ins>
      <w:ins w:id="359" w:author="Tuo Wang [2]" w:date="2018-10-23T11:13:00Z">
        <w:r w:rsidR="00B0287A" w:rsidRPr="00F312E3">
          <w:rPr>
            <w:rFonts w:asciiTheme="minorHAnsi" w:hAnsiTheme="minorHAnsi" w:cs="Times New Roman"/>
            <w:highlight w:val="yellow"/>
          </w:rPr>
          <w:t>2.1.1 and 2.1.2</w:t>
        </w:r>
      </w:ins>
      <w:ins w:id="360" w:author="Tuo Wang [2]" w:date="2018-10-23T11:14:00Z">
        <w:r w:rsidR="00F05AE9" w:rsidRPr="00B20B2B">
          <w:rPr>
            <w:rFonts w:asciiTheme="minorHAnsi" w:hAnsiTheme="minorHAnsi" w:cs="Times New Roman"/>
            <w:highlight w:val="yellow"/>
            <w:rPrChange w:id="361" w:author="Tuo Wang [2]" w:date="2018-10-23T16:15:00Z">
              <w:rPr>
                <w:rFonts w:asciiTheme="minorHAnsi" w:hAnsiTheme="minorHAnsi" w:cs="Times New Roman"/>
              </w:rPr>
            </w:rPrChange>
          </w:rPr>
          <w:t>)</w:t>
        </w:r>
      </w:ins>
      <w:ins w:id="362" w:author="Tuo Wang [2]" w:date="2018-10-23T16:15:00Z">
        <w:r w:rsidR="00B20B2B" w:rsidRPr="00B20B2B">
          <w:rPr>
            <w:rFonts w:asciiTheme="minorHAnsi" w:hAnsiTheme="minorHAnsi" w:cs="Times New Roman"/>
            <w:highlight w:val="yellow"/>
            <w:rPrChange w:id="363" w:author="Tuo Wang [2]" w:date="2018-10-23T16:15:00Z">
              <w:rPr>
                <w:rFonts w:asciiTheme="minorHAnsi" w:hAnsiTheme="minorHAnsi" w:cs="Times New Roman"/>
              </w:rPr>
            </w:rPrChange>
          </w:rPr>
          <w:t xml:space="preserve"> </w:t>
        </w:r>
      </w:ins>
      <w:r w:rsidRPr="00F312E3">
        <w:rPr>
          <w:rFonts w:asciiTheme="minorHAnsi" w:hAnsiTheme="minorHAnsi" w:cs="Times New Roman"/>
          <w:highlight w:val="yellow"/>
        </w:rPr>
        <w:t xml:space="preserve">into </w:t>
      </w:r>
      <w:r w:rsidR="00311A2E" w:rsidRPr="00F312E3">
        <w:rPr>
          <w:rFonts w:asciiTheme="minorHAnsi" w:hAnsiTheme="minorHAnsi" w:cs="Times New Roman"/>
          <w:highlight w:val="yellow"/>
        </w:rPr>
        <w:t>5</w:t>
      </w:r>
      <w:r w:rsidRPr="00F312E3">
        <w:rPr>
          <w:rFonts w:asciiTheme="minorHAnsi" w:hAnsiTheme="minorHAnsi" w:cs="Times New Roman"/>
          <w:highlight w:val="yellow"/>
        </w:rPr>
        <w:t xml:space="preserve">0 </w:t>
      </w:r>
      <w:r w:rsidRPr="009F0347">
        <w:rPr>
          <w:rFonts w:asciiTheme="minorHAnsi" w:hAnsiTheme="minorHAnsi" w:cs="Times New Roman"/>
          <w:highlight w:val="yellow"/>
        </w:rPr>
        <w:t>µL</w:t>
      </w:r>
      <w:r w:rsidR="002A3884" w:rsidRPr="009F0347">
        <w:rPr>
          <w:rFonts w:asciiTheme="minorHAnsi" w:hAnsiTheme="minorHAnsi" w:cs="Times New Roman"/>
          <w:highlight w:val="yellow"/>
        </w:rPr>
        <w:t xml:space="preserve"> of </w:t>
      </w:r>
      <w:proofErr w:type="spellStart"/>
      <w:r w:rsidR="002A3884" w:rsidRPr="009F0347">
        <w:rPr>
          <w:rFonts w:asciiTheme="minorHAnsi" w:hAnsiTheme="minorHAnsi" w:cs="Times New Roman"/>
          <w:highlight w:val="yellow"/>
        </w:rPr>
        <w:t>AMUPo</w:t>
      </w:r>
      <w:r w:rsidR="0041235A" w:rsidRPr="009F0347">
        <w:rPr>
          <w:rFonts w:asciiTheme="minorHAnsi" w:hAnsiTheme="minorHAnsi" w:cs="Times New Roman"/>
          <w:highlight w:val="yellow"/>
        </w:rPr>
        <w:t>l</w:t>
      </w:r>
      <w:proofErr w:type="spellEnd"/>
      <w:r w:rsidR="002A3884" w:rsidRPr="009F0347">
        <w:rPr>
          <w:rFonts w:asciiTheme="minorHAnsi" w:hAnsiTheme="minorHAnsi" w:cs="Times New Roman"/>
          <w:highlight w:val="yellow"/>
        </w:rPr>
        <w:t xml:space="preserve"> solution</w:t>
      </w:r>
      <w:r w:rsidR="0041235A" w:rsidRPr="009F0347">
        <w:rPr>
          <w:rFonts w:asciiTheme="minorHAnsi" w:hAnsiTheme="minorHAnsi" w:cs="Times New Roman"/>
          <w:highlight w:val="yellow"/>
        </w:rPr>
        <w:t>, and mildly</w:t>
      </w:r>
      <w:r w:rsidR="00BD5FB0" w:rsidRPr="009F0347">
        <w:rPr>
          <w:rFonts w:asciiTheme="minorHAnsi" w:hAnsiTheme="minorHAnsi" w:cs="Times New Roman"/>
          <w:highlight w:val="yellow"/>
        </w:rPr>
        <w:t xml:space="preserve"> grind the </w:t>
      </w:r>
      <w:r w:rsidR="0041235A" w:rsidRPr="009F0347">
        <w:rPr>
          <w:rFonts w:asciiTheme="minorHAnsi" w:hAnsiTheme="minorHAnsi" w:cs="Times New Roman"/>
          <w:highlight w:val="yellow"/>
        </w:rPr>
        <w:t>mixture</w:t>
      </w:r>
      <w:r w:rsidR="00BD5FB0" w:rsidRPr="009F0347">
        <w:rPr>
          <w:rFonts w:asciiTheme="minorHAnsi" w:hAnsiTheme="minorHAnsi" w:cs="Times New Roman"/>
          <w:highlight w:val="yellow"/>
        </w:rPr>
        <w:t xml:space="preserve"> using a pestle and a mortar</w:t>
      </w:r>
      <w:r w:rsidR="0041235A" w:rsidRPr="009F0347">
        <w:rPr>
          <w:rFonts w:asciiTheme="minorHAnsi" w:hAnsiTheme="minorHAnsi" w:cs="Times New Roman"/>
          <w:highlight w:val="yellow"/>
        </w:rPr>
        <w:t xml:space="preserve"> to ensure penetration of the radicals into the porous </w:t>
      </w:r>
      <w:del w:id="364" w:author="Tuo Wang [2]" w:date="2018-10-23T16:14:00Z">
        <w:r w:rsidR="0041235A" w:rsidRPr="009F0347" w:rsidDel="007E60A1">
          <w:rPr>
            <w:rFonts w:asciiTheme="minorHAnsi" w:hAnsiTheme="minorHAnsi" w:cs="Times New Roman"/>
            <w:highlight w:val="yellow"/>
          </w:rPr>
          <w:delText xml:space="preserve">network of fungal </w:delText>
        </w:r>
      </w:del>
      <w:r w:rsidR="0041235A" w:rsidRPr="009F0347">
        <w:rPr>
          <w:rFonts w:asciiTheme="minorHAnsi" w:hAnsiTheme="minorHAnsi" w:cs="Times New Roman"/>
          <w:highlight w:val="yellow"/>
        </w:rPr>
        <w:t xml:space="preserve">cell walls. </w:t>
      </w:r>
    </w:p>
    <w:p w14:paraId="442630F2" w14:textId="77777777" w:rsidR="00BB7678" w:rsidRPr="006C4F71" w:rsidRDefault="00BB7678" w:rsidP="00BB7678">
      <w:pPr>
        <w:pStyle w:val="ListParagraph"/>
        <w:ind w:left="0"/>
        <w:rPr>
          <w:rFonts w:asciiTheme="minorHAnsi" w:hAnsiTheme="minorHAnsi" w:cs="Times New Roman"/>
          <w:highlight w:val="yellow"/>
        </w:rPr>
      </w:pPr>
    </w:p>
    <w:p w14:paraId="4E38CC11" w14:textId="40E25D80" w:rsidR="00BD5FB0" w:rsidRPr="00791114" w:rsidRDefault="00BB7678" w:rsidP="00BB7678">
      <w:pPr>
        <w:pStyle w:val="ListParagraph"/>
        <w:ind w:left="0"/>
        <w:rPr>
          <w:rFonts w:asciiTheme="minorHAnsi" w:hAnsiTheme="minorHAnsi" w:cs="Times New Roman"/>
          <w:color w:val="auto"/>
        </w:rPr>
      </w:pPr>
      <w:r w:rsidRPr="00791114">
        <w:rPr>
          <w:rFonts w:asciiTheme="minorHAnsi" w:hAnsiTheme="minorHAnsi" w:cs="Times New Roman"/>
          <w:color w:val="auto"/>
        </w:rPr>
        <w:t xml:space="preserve">Note: </w:t>
      </w:r>
      <w:r w:rsidR="00684A5D" w:rsidRPr="00275096">
        <w:rPr>
          <w:rFonts w:asciiTheme="minorHAnsi" w:hAnsiTheme="minorHAnsi" w:cs="Times New Roman"/>
          <w:color w:val="auto"/>
          <w:highlight w:val="yellow"/>
        </w:rPr>
        <w:t>To reduce the rate of hydration loss, the grinding can also take place in a</w:t>
      </w:r>
      <w:del w:id="365" w:author="Tuo Wang [2]" w:date="2018-10-23T09:02:00Z">
        <w:r w:rsidR="00684A5D" w:rsidRPr="00275096" w:rsidDel="00636B99">
          <w:rPr>
            <w:rFonts w:asciiTheme="minorHAnsi" w:hAnsiTheme="minorHAnsi" w:cs="Times New Roman"/>
            <w:color w:val="auto"/>
            <w:highlight w:val="yellow"/>
          </w:rPr>
          <w:delText>n</w:delText>
        </w:r>
      </w:del>
      <w:r w:rsidR="00684A5D" w:rsidRPr="00275096">
        <w:rPr>
          <w:rFonts w:asciiTheme="minorHAnsi" w:hAnsiTheme="minorHAnsi" w:cs="Times New Roman"/>
          <w:color w:val="auto"/>
          <w:highlight w:val="yellow"/>
        </w:rPr>
        <w:t xml:space="preserve"> </w:t>
      </w:r>
      <w:del w:id="366" w:author="Tuo Wang [2]" w:date="2018-10-23T09:02:00Z">
        <w:r w:rsidR="009D1145" w:rsidRPr="00275096" w:rsidDel="00636B99">
          <w:rPr>
            <w:rFonts w:asciiTheme="minorHAnsi" w:hAnsiTheme="minorHAnsi" w:cs="Times New Roman"/>
            <w:color w:val="auto"/>
            <w:highlight w:val="yellow"/>
          </w:rPr>
          <w:delText>Eppendorf</w:delText>
        </w:r>
      </w:del>
      <w:ins w:id="367" w:author="Tuo Wang [2]" w:date="2018-10-23T09:02:00Z">
        <w:r w:rsidR="00636B99" w:rsidRPr="00636B99">
          <w:rPr>
            <w:rFonts w:asciiTheme="minorHAnsi" w:hAnsiTheme="minorHAnsi" w:cs="Times New Roman"/>
            <w:color w:val="auto"/>
            <w:highlight w:val="yellow"/>
            <w:rPrChange w:id="368" w:author="Tuo Wang [2]" w:date="2018-10-23T09:02:00Z">
              <w:rPr>
                <w:rFonts w:asciiTheme="minorHAnsi" w:hAnsiTheme="minorHAnsi" w:cs="Times New Roman"/>
                <w:color w:val="auto"/>
              </w:rPr>
            </w:rPrChange>
          </w:rPr>
          <w:t>microcentrifuge</w:t>
        </w:r>
      </w:ins>
      <w:r w:rsidR="00BD5FB0" w:rsidRPr="005D3C98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BD5FB0" w:rsidRPr="00275096">
        <w:rPr>
          <w:rFonts w:asciiTheme="minorHAnsi" w:hAnsiTheme="minorHAnsi" w:cs="Times New Roman"/>
          <w:color w:val="auto"/>
          <w:highlight w:val="yellow"/>
        </w:rPr>
        <w:t xml:space="preserve">tube </w:t>
      </w:r>
      <w:r w:rsidR="00684A5D" w:rsidRPr="00275096">
        <w:rPr>
          <w:rFonts w:asciiTheme="minorHAnsi" w:hAnsiTheme="minorHAnsi" w:cs="Times New Roman"/>
          <w:color w:val="auto"/>
          <w:highlight w:val="yellow"/>
        </w:rPr>
        <w:t xml:space="preserve">using </w:t>
      </w:r>
      <w:r w:rsidR="000708B2" w:rsidRPr="00275096">
        <w:rPr>
          <w:rFonts w:asciiTheme="minorHAnsi" w:hAnsiTheme="minorHAnsi" w:cs="Times New Roman"/>
          <w:color w:val="auto"/>
          <w:highlight w:val="yellow"/>
        </w:rPr>
        <w:t>a</w:t>
      </w:r>
      <w:del w:id="369" w:author="Tuo Wang [2]" w:date="2018-10-23T09:01:00Z">
        <w:r w:rsidR="000708B2" w:rsidRPr="00275096" w:rsidDel="00636B99">
          <w:rPr>
            <w:rFonts w:asciiTheme="minorHAnsi" w:hAnsiTheme="minorHAnsi" w:cs="Times New Roman"/>
            <w:color w:val="auto"/>
            <w:highlight w:val="yellow"/>
          </w:rPr>
          <w:delText>n</w:delText>
        </w:r>
      </w:del>
      <w:r w:rsidR="000708B2" w:rsidRPr="00275096">
        <w:rPr>
          <w:rFonts w:asciiTheme="minorHAnsi" w:hAnsiTheme="minorHAnsi" w:cs="Times New Roman"/>
          <w:color w:val="auto"/>
          <w:highlight w:val="yellow"/>
        </w:rPr>
        <w:t xml:space="preserve"> </w:t>
      </w:r>
      <w:del w:id="370" w:author="Tuo Wang [2]" w:date="2018-10-23T09:01:00Z">
        <w:r w:rsidR="000708B2" w:rsidRPr="00275096" w:rsidDel="00636B99">
          <w:rPr>
            <w:rFonts w:asciiTheme="minorHAnsi" w:hAnsiTheme="minorHAnsi" w:cs="Times New Roman"/>
            <w:color w:val="auto"/>
            <w:highlight w:val="yellow"/>
          </w:rPr>
          <w:delText xml:space="preserve">Eppendorf </w:delText>
        </w:r>
      </w:del>
      <w:proofErr w:type="spellStart"/>
      <w:r w:rsidR="000708B2" w:rsidRPr="00275096">
        <w:rPr>
          <w:rFonts w:asciiTheme="minorHAnsi" w:hAnsiTheme="minorHAnsi" w:cs="Times New Roman"/>
          <w:color w:val="auto"/>
          <w:highlight w:val="yellow"/>
        </w:rPr>
        <w:t>micro</w:t>
      </w:r>
      <w:r w:rsidR="00BD5FB0" w:rsidRPr="00275096">
        <w:rPr>
          <w:rFonts w:asciiTheme="minorHAnsi" w:hAnsiTheme="minorHAnsi" w:cs="Times New Roman"/>
          <w:color w:val="auto"/>
          <w:highlight w:val="yellow"/>
        </w:rPr>
        <w:t>pestle</w:t>
      </w:r>
      <w:proofErr w:type="spellEnd"/>
      <w:r w:rsidR="00BD5FB0" w:rsidRPr="00275096">
        <w:rPr>
          <w:rFonts w:asciiTheme="minorHAnsi" w:hAnsiTheme="minorHAnsi" w:cs="Times New Roman"/>
          <w:color w:val="auto"/>
          <w:highlight w:val="yellow"/>
        </w:rPr>
        <w:t>.</w:t>
      </w:r>
      <w:r w:rsidR="00BD5FB0" w:rsidRPr="00791114">
        <w:rPr>
          <w:rFonts w:asciiTheme="minorHAnsi" w:hAnsiTheme="minorHAnsi" w:cs="Times New Roman"/>
          <w:color w:val="auto"/>
        </w:rPr>
        <w:t xml:space="preserve"> </w:t>
      </w:r>
    </w:p>
    <w:p w14:paraId="658DBD76" w14:textId="77777777" w:rsidR="00BC03B1" w:rsidRPr="006C4F71" w:rsidRDefault="00BC03B1" w:rsidP="00BC03B1">
      <w:pPr>
        <w:pStyle w:val="ListParagraph"/>
        <w:rPr>
          <w:rFonts w:asciiTheme="minorHAnsi" w:hAnsiTheme="minorHAnsi" w:cs="Times New Roman"/>
          <w:highlight w:val="yellow"/>
        </w:rPr>
      </w:pPr>
    </w:p>
    <w:p w14:paraId="158D3743" w14:textId="08EDBC6D" w:rsidR="00BC03B1" w:rsidRPr="006C4F71" w:rsidRDefault="00311A2E" w:rsidP="009F0347">
      <w:pPr>
        <w:pStyle w:val="ListParagraph"/>
        <w:numPr>
          <w:ilvl w:val="2"/>
          <w:numId w:val="34"/>
        </w:numPr>
        <w:ind w:left="0" w:firstLine="0"/>
        <w:rPr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t>Add</w:t>
      </w:r>
      <w:r w:rsidR="00BC03B1" w:rsidRPr="006C4F71">
        <w:rPr>
          <w:rFonts w:asciiTheme="minorHAnsi" w:hAnsiTheme="minorHAnsi" w:cs="Times New Roman"/>
          <w:highlight w:val="yellow"/>
        </w:rPr>
        <w:t xml:space="preserve"> another </w:t>
      </w:r>
      <w:r w:rsidRPr="006C4F71">
        <w:rPr>
          <w:rFonts w:asciiTheme="minorHAnsi" w:hAnsiTheme="minorHAnsi" w:cs="Times New Roman"/>
          <w:highlight w:val="yellow"/>
        </w:rPr>
        <w:t>3</w:t>
      </w:r>
      <w:r w:rsidR="00BC03B1" w:rsidRPr="006C4F71">
        <w:rPr>
          <w:rFonts w:asciiTheme="minorHAnsi" w:hAnsiTheme="minorHAnsi" w:cs="Times New Roman"/>
          <w:highlight w:val="yellow"/>
        </w:rPr>
        <w:t>0 µL</w:t>
      </w:r>
      <w:r w:rsidR="006C4B52" w:rsidRPr="006C4F71">
        <w:rPr>
          <w:rFonts w:asciiTheme="minorHAnsi" w:hAnsiTheme="minorHAnsi" w:cs="Times New Roman"/>
          <w:highlight w:val="yellow"/>
        </w:rPr>
        <w:t xml:space="preserve"> of the radical solution </w:t>
      </w:r>
      <w:r w:rsidRPr="006C4F71">
        <w:rPr>
          <w:rFonts w:asciiTheme="minorHAnsi" w:hAnsiTheme="minorHAnsi" w:cs="Times New Roman"/>
          <w:highlight w:val="yellow"/>
        </w:rPr>
        <w:t xml:space="preserve">to the grinded pellet to </w:t>
      </w:r>
      <w:del w:id="371" w:author="Tuo Wang" w:date="2018-10-23T20:35:00Z">
        <w:r w:rsidRPr="006C4F71" w:rsidDel="00933842">
          <w:rPr>
            <w:rFonts w:asciiTheme="minorHAnsi" w:hAnsiTheme="minorHAnsi" w:cs="Times New Roman"/>
            <w:highlight w:val="yellow"/>
          </w:rPr>
          <w:delText>ensure</w:delText>
        </w:r>
        <w:r w:rsidR="006C4B52" w:rsidRPr="006C4F71" w:rsidDel="00933842">
          <w:rPr>
            <w:rFonts w:asciiTheme="minorHAnsi" w:hAnsiTheme="minorHAnsi" w:cs="Times New Roman"/>
            <w:highlight w:val="yellow"/>
          </w:rPr>
          <w:delText xml:space="preserve"> </w:delText>
        </w:r>
      </w:del>
      <w:del w:id="372" w:author="Tuo Wang" w:date="2018-10-23T20:34:00Z">
        <w:r w:rsidR="00490BA0" w:rsidRPr="006C4F71" w:rsidDel="00DB3605">
          <w:rPr>
            <w:rFonts w:asciiTheme="minorHAnsi" w:hAnsiTheme="minorHAnsi" w:cs="Times New Roman"/>
            <w:highlight w:val="yellow"/>
          </w:rPr>
          <w:delText>well-</w:delText>
        </w:r>
      </w:del>
      <w:del w:id="373" w:author="Tuo Wang" w:date="2018-10-23T20:35:00Z">
        <w:r w:rsidR="00490BA0" w:rsidRPr="006C4F71" w:rsidDel="00933842">
          <w:rPr>
            <w:rFonts w:asciiTheme="minorHAnsi" w:hAnsiTheme="minorHAnsi" w:cs="Times New Roman"/>
            <w:highlight w:val="yellow"/>
          </w:rPr>
          <w:delText>hydration of</w:delText>
        </w:r>
      </w:del>
      <w:ins w:id="374" w:author="Tuo Wang" w:date="2018-10-23T20:35:00Z">
        <w:r w:rsidR="00933842">
          <w:rPr>
            <w:rFonts w:asciiTheme="minorHAnsi" w:hAnsiTheme="minorHAnsi" w:cs="Times New Roman"/>
            <w:highlight w:val="yellow"/>
          </w:rPr>
          <w:t>further hydrate</w:t>
        </w:r>
      </w:ins>
      <w:r w:rsidR="00490BA0" w:rsidRPr="006C4F71">
        <w:rPr>
          <w:rFonts w:asciiTheme="minorHAnsi" w:hAnsiTheme="minorHAnsi" w:cs="Times New Roman"/>
          <w:highlight w:val="yellow"/>
        </w:rPr>
        <w:t xml:space="preserve"> the fungal sample. </w:t>
      </w:r>
    </w:p>
    <w:p w14:paraId="3924C568" w14:textId="77777777" w:rsidR="00884898" w:rsidRPr="006C4F71" w:rsidRDefault="00884898" w:rsidP="00884898">
      <w:pPr>
        <w:pStyle w:val="ListParagraph"/>
        <w:ind w:left="0"/>
        <w:rPr>
          <w:rFonts w:asciiTheme="minorHAnsi" w:hAnsiTheme="minorHAnsi" w:cs="Times New Roman"/>
        </w:rPr>
      </w:pPr>
    </w:p>
    <w:p w14:paraId="44C7FE8E" w14:textId="09BCD43E" w:rsidR="007A3667" w:rsidRPr="006C4F71" w:rsidRDefault="00D54DEA" w:rsidP="009F0347">
      <w:pPr>
        <w:pStyle w:val="ListParagraph"/>
        <w:numPr>
          <w:ilvl w:val="2"/>
          <w:numId w:val="34"/>
        </w:numPr>
        <w:ind w:left="0" w:firstLine="0"/>
        <w:rPr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t>P</w:t>
      </w:r>
      <w:r w:rsidR="007A3667" w:rsidRPr="006C4F71">
        <w:rPr>
          <w:rFonts w:asciiTheme="minorHAnsi" w:hAnsiTheme="minorHAnsi" w:cs="Times New Roman"/>
          <w:highlight w:val="yellow"/>
        </w:rPr>
        <w:t>ack</w:t>
      </w:r>
      <w:r w:rsidR="006C03BA" w:rsidRPr="006C4F71">
        <w:rPr>
          <w:rFonts w:asciiTheme="minorHAnsi" w:hAnsiTheme="minorHAnsi" w:cs="Times New Roman"/>
          <w:highlight w:val="yellow"/>
        </w:rPr>
        <w:t xml:space="preserve"> the pellet into</w:t>
      </w:r>
      <w:r w:rsidR="007A3667" w:rsidRPr="006C4F71">
        <w:rPr>
          <w:rFonts w:asciiTheme="minorHAnsi" w:hAnsiTheme="minorHAnsi" w:cs="Times New Roman"/>
          <w:highlight w:val="yellow"/>
        </w:rPr>
        <w:t xml:space="preserve"> 3.2-mm sapphire rotor</w:t>
      </w:r>
      <w:r w:rsidR="006C03BA" w:rsidRPr="006C4F71">
        <w:rPr>
          <w:rFonts w:asciiTheme="minorHAnsi" w:hAnsiTheme="minorHAnsi" w:cs="Times New Roman"/>
          <w:highlight w:val="yellow"/>
        </w:rPr>
        <w:t>, squeeze mildly and remove the excess DNP solvent.</w:t>
      </w:r>
      <w:r w:rsidR="007A3667" w:rsidRPr="006C4F71">
        <w:rPr>
          <w:rFonts w:asciiTheme="minorHAnsi" w:hAnsiTheme="minorHAnsi" w:cs="Times New Roman"/>
          <w:highlight w:val="yellow"/>
        </w:rPr>
        <w:t xml:space="preserve"> </w:t>
      </w:r>
      <w:r w:rsidR="006C03BA" w:rsidRPr="006C4F71">
        <w:rPr>
          <w:rFonts w:asciiTheme="minorHAnsi" w:hAnsiTheme="minorHAnsi" w:cs="Times New Roman"/>
          <w:highlight w:val="yellow"/>
        </w:rPr>
        <w:t>Add a</w:t>
      </w:r>
      <w:r w:rsidR="00085E1E" w:rsidRPr="006C4F71">
        <w:rPr>
          <w:rFonts w:asciiTheme="minorHAnsi" w:hAnsiTheme="minorHAnsi" w:cs="Times New Roman"/>
          <w:highlight w:val="yellow"/>
        </w:rPr>
        <w:t xml:space="preserve"> </w:t>
      </w:r>
      <w:ins w:id="375" w:author="Tuo Wang [2]" w:date="2018-10-23T11:25:00Z">
        <w:r w:rsidR="00230F59">
          <w:rPr>
            <w:rFonts w:asciiTheme="minorHAnsi" w:hAnsiTheme="minorHAnsi" w:cs="Times New Roman"/>
            <w:highlight w:val="yellow"/>
          </w:rPr>
          <w:t xml:space="preserve">3.2-mm </w:t>
        </w:r>
      </w:ins>
      <w:r w:rsidR="00085E1E" w:rsidRPr="006C4F71">
        <w:rPr>
          <w:rFonts w:asciiTheme="minorHAnsi" w:hAnsiTheme="minorHAnsi" w:cs="Times New Roman"/>
          <w:highlight w:val="yellow"/>
        </w:rPr>
        <w:t>silicone plug to prevent the loss of hydration.</w:t>
      </w:r>
      <w:r w:rsidR="000E7209" w:rsidRPr="006C4F71">
        <w:rPr>
          <w:rFonts w:asciiTheme="minorHAnsi" w:hAnsiTheme="minorHAnsi" w:cs="Times New Roman"/>
          <w:highlight w:val="yellow"/>
        </w:rPr>
        <w:t xml:space="preserve"> Typically, 5-30 mg of sample can be packed to the roto</w:t>
      </w:r>
      <w:ins w:id="376" w:author="Tuo Wang [2]" w:date="2018-10-23T16:15:00Z">
        <w:r w:rsidR="00B20B2B" w:rsidRPr="00B20B2B">
          <w:rPr>
            <w:rFonts w:asciiTheme="minorHAnsi" w:hAnsiTheme="minorHAnsi" w:cs="Times New Roman"/>
            <w:highlight w:val="yellow"/>
            <w:rPrChange w:id="377" w:author="Tuo Wang [2]" w:date="2018-10-23T16:16:00Z">
              <w:rPr>
                <w:rFonts w:asciiTheme="minorHAnsi" w:hAnsiTheme="minorHAnsi" w:cs="Times New Roman"/>
              </w:rPr>
            </w:rPrChange>
          </w:rPr>
          <w:t>r.</w:t>
        </w:r>
        <w:r w:rsidR="00B20B2B">
          <w:rPr>
            <w:rFonts w:asciiTheme="minorHAnsi" w:hAnsiTheme="minorHAnsi" w:cs="Times New Roman"/>
          </w:rPr>
          <w:t xml:space="preserve"> T</w:t>
        </w:r>
      </w:ins>
      <w:del w:id="378" w:author="Tuo Wang [2]" w:date="2018-10-23T16:15:00Z">
        <w:r w:rsidR="000E7209" w:rsidRPr="006C4F71" w:rsidDel="00B20B2B">
          <w:rPr>
            <w:rFonts w:asciiTheme="minorHAnsi" w:hAnsiTheme="minorHAnsi" w:cs="Times New Roman"/>
            <w:highlight w:val="yellow"/>
          </w:rPr>
          <w:delText xml:space="preserve">r </w:delText>
        </w:r>
        <w:r w:rsidR="000E7209" w:rsidRPr="00B20B2B" w:rsidDel="00B20B2B">
          <w:rPr>
            <w:rFonts w:asciiTheme="minorHAnsi" w:hAnsiTheme="minorHAnsi" w:cs="Times New Roman"/>
            <w:rPrChange w:id="379" w:author="Tuo Wang [2]" w:date="2018-10-23T16:15:00Z">
              <w:rPr>
                <w:rFonts w:asciiTheme="minorHAnsi" w:hAnsiTheme="minorHAnsi" w:cs="Times New Roman"/>
                <w:highlight w:val="yellow"/>
              </w:rPr>
            </w:rPrChange>
          </w:rPr>
          <w:delText>and t</w:delText>
        </w:r>
      </w:del>
      <w:r w:rsidR="000E7209" w:rsidRPr="00B20B2B">
        <w:rPr>
          <w:rFonts w:asciiTheme="minorHAnsi" w:hAnsiTheme="minorHAnsi" w:cs="Times New Roman"/>
          <w:rPrChange w:id="380" w:author="Tuo Wang [2]" w:date="2018-10-23T16:15:00Z">
            <w:rPr>
              <w:rFonts w:asciiTheme="minorHAnsi" w:hAnsiTheme="minorHAnsi" w:cs="Times New Roman"/>
              <w:highlight w:val="yellow"/>
            </w:rPr>
          </w:rPrChange>
        </w:rPr>
        <w:t xml:space="preserve">he exact amount </w:t>
      </w:r>
      <w:r w:rsidR="00D245A2" w:rsidRPr="00B20B2B">
        <w:rPr>
          <w:rFonts w:asciiTheme="minorHAnsi" w:hAnsiTheme="minorHAnsi" w:cs="Times New Roman"/>
          <w:rPrChange w:id="381" w:author="Tuo Wang [2]" w:date="2018-10-23T16:15:00Z">
            <w:rPr>
              <w:rFonts w:asciiTheme="minorHAnsi" w:hAnsiTheme="minorHAnsi" w:cs="Times New Roman"/>
              <w:highlight w:val="yellow"/>
            </w:rPr>
          </w:rPrChange>
        </w:rPr>
        <w:t>need to be</w:t>
      </w:r>
      <w:r w:rsidR="000E7209" w:rsidRPr="00B20B2B">
        <w:rPr>
          <w:rFonts w:asciiTheme="minorHAnsi" w:hAnsiTheme="minorHAnsi" w:cs="Times New Roman"/>
          <w:rPrChange w:id="382" w:author="Tuo Wang [2]" w:date="2018-10-23T16:15:00Z">
            <w:rPr>
              <w:rFonts w:asciiTheme="minorHAnsi" w:hAnsiTheme="minorHAnsi" w:cs="Times New Roman"/>
              <w:highlight w:val="yellow"/>
            </w:rPr>
          </w:rPrChange>
        </w:rPr>
        <w:t xml:space="preserve"> determined by the sensitivity </w:t>
      </w:r>
      <w:r w:rsidR="0064737D" w:rsidRPr="00B20B2B">
        <w:rPr>
          <w:rFonts w:asciiTheme="minorHAnsi" w:hAnsiTheme="minorHAnsi" w:cs="Times New Roman"/>
          <w:rPrChange w:id="383" w:author="Tuo Wang [2]" w:date="2018-10-23T16:15:00Z">
            <w:rPr>
              <w:rFonts w:asciiTheme="minorHAnsi" w:hAnsiTheme="minorHAnsi" w:cs="Times New Roman"/>
              <w:highlight w:val="yellow"/>
            </w:rPr>
          </w:rPrChange>
        </w:rPr>
        <w:t xml:space="preserve">requirement </w:t>
      </w:r>
      <w:r w:rsidR="000E7209" w:rsidRPr="00B20B2B">
        <w:rPr>
          <w:rFonts w:asciiTheme="minorHAnsi" w:hAnsiTheme="minorHAnsi" w:cs="Times New Roman"/>
          <w:rPrChange w:id="384" w:author="Tuo Wang [2]" w:date="2018-10-23T16:15:00Z">
            <w:rPr>
              <w:rFonts w:asciiTheme="minorHAnsi" w:hAnsiTheme="minorHAnsi" w:cs="Times New Roman"/>
              <w:highlight w:val="yellow"/>
            </w:rPr>
          </w:rPrChange>
        </w:rPr>
        <w:t xml:space="preserve">of the </w:t>
      </w:r>
      <w:ins w:id="385" w:author="Tuo Wang" w:date="2018-10-23T20:36:00Z">
        <w:r w:rsidR="00AA0E35">
          <w:rPr>
            <w:rFonts w:asciiTheme="minorHAnsi" w:hAnsiTheme="minorHAnsi" w:cs="Times New Roman"/>
          </w:rPr>
          <w:t xml:space="preserve">NMR </w:t>
        </w:r>
      </w:ins>
      <w:r w:rsidR="000E7209" w:rsidRPr="00B20B2B">
        <w:rPr>
          <w:rFonts w:asciiTheme="minorHAnsi" w:hAnsiTheme="minorHAnsi" w:cs="Times New Roman"/>
          <w:rPrChange w:id="386" w:author="Tuo Wang [2]" w:date="2018-10-23T16:15:00Z">
            <w:rPr>
              <w:rFonts w:asciiTheme="minorHAnsi" w:hAnsiTheme="minorHAnsi" w:cs="Times New Roman"/>
              <w:highlight w:val="yellow"/>
            </w:rPr>
          </w:rPrChange>
        </w:rPr>
        <w:t>experiments</w:t>
      </w:r>
      <w:r w:rsidR="0064737D" w:rsidRPr="00B20B2B">
        <w:rPr>
          <w:rFonts w:asciiTheme="minorHAnsi" w:hAnsiTheme="minorHAnsi" w:cs="Times New Roman"/>
          <w:rPrChange w:id="387" w:author="Tuo Wang [2]" w:date="2018-10-23T16:15:00Z">
            <w:rPr>
              <w:rFonts w:asciiTheme="minorHAnsi" w:hAnsiTheme="minorHAnsi" w:cs="Times New Roman"/>
              <w:highlight w:val="yellow"/>
            </w:rPr>
          </w:rPrChange>
        </w:rPr>
        <w:t xml:space="preserve"> to be conducte</w:t>
      </w:r>
      <w:ins w:id="388" w:author="Tuo Wang [2]" w:date="2018-10-23T16:16:00Z">
        <w:r w:rsidR="00B20B2B">
          <w:rPr>
            <w:rFonts w:asciiTheme="minorHAnsi" w:hAnsiTheme="minorHAnsi" w:cs="Times New Roman"/>
          </w:rPr>
          <w:t>d.</w:t>
        </w:r>
      </w:ins>
      <w:del w:id="389" w:author="Tuo Wang [2]" w:date="2018-10-23T16:16:00Z">
        <w:r w:rsidR="0064737D" w:rsidRPr="00B20B2B" w:rsidDel="00B20B2B">
          <w:rPr>
            <w:rFonts w:asciiTheme="minorHAnsi" w:hAnsiTheme="minorHAnsi" w:cs="Times New Roman"/>
            <w:rPrChange w:id="390" w:author="Tuo Wang [2]" w:date="2018-10-23T16:15:00Z">
              <w:rPr>
                <w:rFonts w:asciiTheme="minorHAnsi" w:hAnsiTheme="minorHAnsi" w:cs="Times New Roman"/>
                <w:highlight w:val="yellow"/>
              </w:rPr>
            </w:rPrChange>
          </w:rPr>
          <w:delText>d</w:delText>
        </w:r>
        <w:r w:rsidR="000E7209" w:rsidRPr="006C4F71" w:rsidDel="00B20B2B">
          <w:rPr>
            <w:rFonts w:asciiTheme="minorHAnsi" w:hAnsiTheme="minorHAnsi" w:cs="Times New Roman"/>
            <w:highlight w:val="yellow"/>
          </w:rPr>
          <w:delText>.</w:delText>
        </w:r>
      </w:del>
      <w:r w:rsidR="000E7209" w:rsidRPr="006C4F71">
        <w:rPr>
          <w:rFonts w:asciiTheme="minorHAnsi" w:hAnsiTheme="minorHAnsi" w:cs="Times New Roman"/>
          <w:highlight w:val="yellow"/>
        </w:rPr>
        <w:t xml:space="preserve"> </w:t>
      </w:r>
    </w:p>
    <w:p w14:paraId="1A93D920" w14:textId="77777777" w:rsidR="00332881" w:rsidRPr="006C4F71" w:rsidRDefault="00332881" w:rsidP="00332881">
      <w:pPr>
        <w:pStyle w:val="ListParagraph"/>
        <w:rPr>
          <w:rFonts w:asciiTheme="minorHAnsi" w:hAnsiTheme="minorHAnsi" w:cs="Times New Roman"/>
        </w:rPr>
      </w:pPr>
    </w:p>
    <w:p w14:paraId="76E3C1EF" w14:textId="11171022" w:rsidR="00332881" w:rsidRPr="006C4F71" w:rsidRDefault="00927311" w:rsidP="009F0347">
      <w:pPr>
        <w:pStyle w:val="ListParagraph"/>
        <w:numPr>
          <w:ilvl w:val="2"/>
          <w:numId w:val="34"/>
        </w:numPr>
        <w:ind w:left="0" w:firstLine="0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Insert and s</w:t>
      </w:r>
      <w:r w:rsidR="00E20826" w:rsidRPr="006C4F71">
        <w:rPr>
          <w:rFonts w:asciiTheme="minorHAnsi" w:hAnsiTheme="minorHAnsi" w:cs="Times New Roman"/>
        </w:rPr>
        <w:t>pin up</w:t>
      </w:r>
      <w:r w:rsidR="00332881" w:rsidRPr="006C4F71">
        <w:rPr>
          <w:rFonts w:asciiTheme="minorHAnsi" w:hAnsiTheme="minorHAnsi" w:cs="Times New Roman"/>
        </w:rPr>
        <w:t xml:space="preserve"> the </w:t>
      </w:r>
      <w:r w:rsidR="00B517F8" w:rsidRPr="006C4F71">
        <w:rPr>
          <w:rFonts w:asciiTheme="minorHAnsi" w:hAnsiTheme="minorHAnsi" w:cs="Times New Roman"/>
        </w:rPr>
        <w:t xml:space="preserve">sample in a DNP spectrometer, </w:t>
      </w:r>
      <w:del w:id="391" w:author="Tuo Wang [2]" w:date="2018-10-23T15:09:00Z">
        <w:r w:rsidR="00B517F8" w:rsidRPr="006C4F71" w:rsidDel="008425F0">
          <w:rPr>
            <w:rFonts w:asciiTheme="minorHAnsi" w:hAnsiTheme="minorHAnsi" w:cs="Times New Roman"/>
          </w:rPr>
          <w:delText>test the sensitivity enhancement</w:delText>
        </w:r>
        <w:r w:rsidR="00364D65" w:rsidRPr="006C4F71" w:rsidDel="008425F0">
          <w:rPr>
            <w:rFonts w:asciiTheme="minorHAnsi" w:hAnsiTheme="minorHAnsi" w:cs="Times New Roman"/>
          </w:rPr>
          <w:delText xml:space="preserve"> under</w:delText>
        </w:r>
      </w:del>
      <w:bookmarkStart w:id="392" w:name="_Hlk528070737"/>
      <w:ins w:id="393" w:author="Tuo Wang [2]" w:date="2018-10-23T15:09:00Z">
        <w:r w:rsidR="008425F0">
          <w:rPr>
            <w:rFonts w:asciiTheme="minorHAnsi" w:hAnsiTheme="minorHAnsi" w:cs="Times New Roman"/>
          </w:rPr>
          <w:t>measure a DNP-enhanced spectrum under</w:t>
        </w:r>
      </w:ins>
      <w:r w:rsidR="00364D65" w:rsidRPr="006C4F71">
        <w:rPr>
          <w:rFonts w:asciiTheme="minorHAnsi" w:hAnsiTheme="minorHAnsi" w:cs="Times New Roman"/>
        </w:rPr>
        <w:t xml:space="preserve"> microwave irradiation</w:t>
      </w:r>
      <w:ins w:id="394" w:author="Tuo Wang [2]" w:date="2018-10-23T15:06:00Z">
        <w:r w:rsidR="00F00591">
          <w:rPr>
            <w:rFonts w:asciiTheme="minorHAnsi" w:hAnsiTheme="minorHAnsi" w:cs="Times New Roman"/>
          </w:rPr>
          <w:t xml:space="preserve"> and compare it with </w:t>
        </w:r>
      </w:ins>
      <w:ins w:id="395" w:author="Tuo Wang [2]" w:date="2018-10-23T15:09:00Z">
        <w:r w:rsidR="008425F0">
          <w:rPr>
            <w:rFonts w:asciiTheme="minorHAnsi" w:hAnsiTheme="minorHAnsi" w:cs="Times New Roman"/>
          </w:rPr>
          <w:t xml:space="preserve">the </w:t>
        </w:r>
      </w:ins>
      <w:ins w:id="396" w:author="Tuo Wang [2]" w:date="2018-10-23T15:06:00Z">
        <w:r w:rsidR="00F00591">
          <w:rPr>
            <w:rFonts w:asciiTheme="minorHAnsi" w:hAnsiTheme="minorHAnsi" w:cs="Times New Roman"/>
          </w:rPr>
          <w:t xml:space="preserve">microwave-off spectrum. This will lead to </w:t>
        </w:r>
        <w:r w:rsidR="00F00591">
          <w:rPr>
            <w:rFonts w:asciiTheme="minorHAnsi" w:hAnsiTheme="minorHAnsi" w:cs="Times New Roman"/>
          </w:rPr>
          <w:lastRenderedPageBreak/>
          <w:t xml:space="preserve">an enhancement factor </w:t>
        </w:r>
        <w:proofErr w:type="spellStart"/>
        <w:r w:rsidR="00F00591">
          <w:rPr>
            <w:rFonts w:asciiTheme="minorHAnsi" w:hAnsiTheme="minorHAnsi" w:cstheme="minorHAnsi"/>
          </w:rPr>
          <w:t>ε</w:t>
        </w:r>
        <w:r w:rsidR="00F00591" w:rsidRPr="00F00591">
          <w:rPr>
            <w:rFonts w:asciiTheme="minorHAnsi" w:hAnsiTheme="minorHAnsi" w:cstheme="minorHAnsi"/>
            <w:vertAlign w:val="subscript"/>
            <w:rPrChange w:id="397" w:author="Tuo Wang [2]" w:date="2018-10-23T15:06:00Z">
              <w:rPr>
                <w:rFonts w:asciiTheme="minorHAnsi" w:hAnsiTheme="minorHAnsi" w:cstheme="minorHAnsi"/>
              </w:rPr>
            </w:rPrChange>
          </w:rPr>
          <w:t>on</w:t>
        </w:r>
        <w:proofErr w:type="spellEnd"/>
        <w:r w:rsidR="00F00591" w:rsidRPr="00F00591">
          <w:rPr>
            <w:rFonts w:asciiTheme="minorHAnsi" w:hAnsiTheme="minorHAnsi" w:cstheme="minorHAnsi"/>
            <w:vertAlign w:val="subscript"/>
            <w:rPrChange w:id="398" w:author="Tuo Wang [2]" w:date="2018-10-23T15:06:00Z">
              <w:rPr>
                <w:rFonts w:asciiTheme="minorHAnsi" w:hAnsiTheme="minorHAnsi" w:cstheme="minorHAnsi"/>
              </w:rPr>
            </w:rPrChange>
          </w:rPr>
          <w:t>/off</w:t>
        </w:r>
        <w:r w:rsidR="00F00591">
          <w:rPr>
            <w:rFonts w:asciiTheme="minorHAnsi" w:hAnsiTheme="minorHAnsi" w:cs="Times New Roman"/>
          </w:rPr>
          <w:t xml:space="preserve">, which should be </w:t>
        </w:r>
      </w:ins>
      <w:ins w:id="399" w:author="Tuo Wang [2]" w:date="2018-10-23T15:07:00Z">
        <w:r w:rsidR="00F00591">
          <w:rPr>
            <w:rFonts w:asciiTheme="minorHAnsi" w:hAnsiTheme="minorHAnsi" w:cs="Times New Roman"/>
          </w:rPr>
          <w:t>20-40 for these complex materials.</w:t>
        </w:r>
        <w:r w:rsidR="002E0C75">
          <w:rPr>
            <w:rFonts w:asciiTheme="minorHAnsi" w:hAnsiTheme="minorHAnsi" w:cs="Times New Roman"/>
          </w:rPr>
          <w:t xml:space="preserve"> </w:t>
        </w:r>
      </w:ins>
      <w:bookmarkEnd w:id="392"/>
      <w:del w:id="400" w:author="Tuo Wang [2]" w:date="2018-10-23T15:06:00Z">
        <w:r w:rsidR="00B517F8" w:rsidRPr="006C4F71" w:rsidDel="00F00591">
          <w:rPr>
            <w:rFonts w:asciiTheme="minorHAnsi" w:hAnsiTheme="minorHAnsi" w:cs="Times New Roman"/>
          </w:rPr>
          <w:delText xml:space="preserve"> </w:delText>
        </w:r>
      </w:del>
      <w:del w:id="401" w:author="Tuo Wang [2]" w:date="2018-10-23T15:07:00Z">
        <w:r w:rsidR="00B517F8" w:rsidRPr="006C4F71" w:rsidDel="00F00591">
          <w:rPr>
            <w:rFonts w:asciiTheme="minorHAnsi" w:hAnsiTheme="minorHAnsi" w:cs="Times New Roman"/>
          </w:rPr>
          <w:delText>and r</w:delText>
        </w:r>
      </w:del>
      <w:ins w:id="402" w:author="Tuo Wang [2]" w:date="2018-10-23T15:07:00Z">
        <w:r w:rsidR="00F00591">
          <w:rPr>
            <w:rFonts w:asciiTheme="minorHAnsi" w:hAnsiTheme="minorHAnsi" w:cs="Times New Roman"/>
          </w:rPr>
          <w:t>R</w:t>
        </w:r>
      </w:ins>
      <w:r w:rsidR="00B517F8" w:rsidRPr="006C4F71">
        <w:rPr>
          <w:rFonts w:asciiTheme="minorHAnsi" w:hAnsiTheme="minorHAnsi" w:cs="Times New Roman"/>
        </w:rPr>
        <w:t xml:space="preserve">un </w:t>
      </w:r>
      <w:r w:rsidR="00364D65" w:rsidRPr="006C4F71">
        <w:rPr>
          <w:rFonts w:asciiTheme="minorHAnsi" w:hAnsiTheme="minorHAnsi" w:cs="Times New Roman"/>
        </w:rPr>
        <w:t xml:space="preserve">the </w:t>
      </w:r>
      <w:r w:rsidR="00AD04FC" w:rsidRPr="006C4F71">
        <w:rPr>
          <w:rFonts w:asciiTheme="minorHAnsi" w:hAnsiTheme="minorHAnsi" w:cs="Times New Roman"/>
        </w:rPr>
        <w:t xml:space="preserve">designed </w:t>
      </w:r>
      <w:r w:rsidR="00B517F8" w:rsidRPr="006C4F71">
        <w:rPr>
          <w:rFonts w:asciiTheme="minorHAnsi" w:hAnsiTheme="minorHAnsi" w:cs="Times New Roman"/>
        </w:rPr>
        <w:t xml:space="preserve">experiments to determine cell wall structure. </w:t>
      </w:r>
    </w:p>
    <w:p w14:paraId="25594AB1" w14:textId="5C216512" w:rsidR="007215AB" w:rsidRPr="006C4F71" w:rsidRDefault="007215AB" w:rsidP="009574C0">
      <w:pPr>
        <w:rPr>
          <w:rFonts w:asciiTheme="minorHAnsi" w:hAnsiTheme="minorHAnsi" w:cs="Times New Roman"/>
          <w:color w:val="D9D9D9" w:themeColor="background1" w:themeShade="D9"/>
        </w:rPr>
      </w:pPr>
    </w:p>
    <w:p w14:paraId="477D60AE" w14:textId="78B8FC68" w:rsidR="007A3667" w:rsidRPr="00E7788C" w:rsidRDefault="007A3667" w:rsidP="009F0347">
      <w:pPr>
        <w:pStyle w:val="ListParagraph"/>
        <w:numPr>
          <w:ilvl w:val="0"/>
          <w:numId w:val="34"/>
        </w:numPr>
        <w:rPr>
          <w:rFonts w:asciiTheme="minorHAnsi" w:hAnsiTheme="minorHAnsi" w:cs="Times New Roman"/>
          <w:b/>
          <w:rPrChange w:id="403" w:author="Tuo Wang [2]" w:date="2018-10-23T16:20:00Z">
            <w:rPr>
              <w:rFonts w:asciiTheme="minorHAnsi" w:hAnsiTheme="minorHAnsi" w:cs="Times New Roman"/>
              <w:b/>
              <w:highlight w:val="yellow"/>
            </w:rPr>
          </w:rPrChange>
        </w:rPr>
      </w:pPr>
      <w:r w:rsidRPr="00E7788C">
        <w:rPr>
          <w:rFonts w:asciiTheme="minorHAnsi" w:hAnsiTheme="minorHAnsi" w:cs="Times New Roman"/>
          <w:b/>
          <w:rPrChange w:id="404" w:author="Tuo Wang [2]" w:date="2018-10-23T16:20:00Z">
            <w:rPr>
              <w:rFonts w:asciiTheme="minorHAnsi" w:hAnsiTheme="minorHAnsi" w:cs="Times New Roman"/>
              <w:b/>
              <w:highlight w:val="yellow"/>
            </w:rPr>
          </w:rPrChange>
        </w:rPr>
        <w:t xml:space="preserve">Preparation of </w:t>
      </w:r>
      <w:r w:rsidR="001534C9" w:rsidRPr="00E7788C">
        <w:rPr>
          <w:rFonts w:asciiTheme="minorHAnsi" w:hAnsiTheme="minorHAnsi" w:cs="Times New Roman"/>
          <w:b/>
          <w:rPrChange w:id="405" w:author="Tuo Wang [2]" w:date="2018-10-23T16:20:00Z">
            <w:rPr>
              <w:rFonts w:asciiTheme="minorHAnsi" w:hAnsiTheme="minorHAnsi" w:cs="Times New Roman"/>
              <w:b/>
              <w:highlight w:val="yellow"/>
            </w:rPr>
          </w:rPrChange>
        </w:rPr>
        <w:t>p</w:t>
      </w:r>
      <w:r w:rsidRPr="00E7788C">
        <w:rPr>
          <w:rFonts w:asciiTheme="minorHAnsi" w:hAnsiTheme="minorHAnsi" w:cs="Times New Roman"/>
          <w:b/>
          <w:rPrChange w:id="406" w:author="Tuo Wang [2]" w:date="2018-10-23T16:20:00Z">
            <w:rPr>
              <w:rFonts w:asciiTheme="minorHAnsi" w:hAnsiTheme="minorHAnsi" w:cs="Times New Roman"/>
              <w:b/>
              <w:highlight w:val="yellow"/>
            </w:rPr>
          </w:rPrChange>
        </w:rPr>
        <w:t xml:space="preserve">lant </w:t>
      </w:r>
      <w:r w:rsidR="001534C9" w:rsidRPr="00E7788C">
        <w:rPr>
          <w:rFonts w:asciiTheme="minorHAnsi" w:hAnsiTheme="minorHAnsi" w:cs="Times New Roman"/>
          <w:b/>
          <w:rPrChange w:id="407" w:author="Tuo Wang [2]" w:date="2018-10-23T16:20:00Z">
            <w:rPr>
              <w:rFonts w:asciiTheme="minorHAnsi" w:hAnsiTheme="minorHAnsi" w:cs="Times New Roman"/>
              <w:b/>
              <w:highlight w:val="yellow"/>
            </w:rPr>
          </w:rPrChange>
        </w:rPr>
        <w:t>b</w:t>
      </w:r>
      <w:r w:rsidRPr="00E7788C">
        <w:rPr>
          <w:rFonts w:asciiTheme="minorHAnsi" w:hAnsiTheme="minorHAnsi" w:cs="Times New Roman"/>
          <w:b/>
          <w:rPrChange w:id="408" w:author="Tuo Wang [2]" w:date="2018-10-23T16:20:00Z">
            <w:rPr>
              <w:rFonts w:asciiTheme="minorHAnsi" w:hAnsiTheme="minorHAnsi" w:cs="Times New Roman"/>
              <w:b/>
              <w:highlight w:val="yellow"/>
            </w:rPr>
          </w:rPrChange>
        </w:rPr>
        <w:t xml:space="preserve">iomass for </w:t>
      </w:r>
      <w:r w:rsidR="0031094C" w:rsidRPr="00E7788C">
        <w:rPr>
          <w:rFonts w:asciiTheme="minorHAnsi" w:hAnsiTheme="minorHAnsi" w:cs="Times New Roman"/>
          <w:b/>
          <w:rPrChange w:id="409" w:author="Tuo Wang [2]" w:date="2018-10-23T16:20:00Z">
            <w:rPr>
              <w:rFonts w:asciiTheme="minorHAnsi" w:hAnsiTheme="minorHAnsi" w:cs="Times New Roman"/>
              <w:b/>
              <w:highlight w:val="yellow"/>
            </w:rPr>
          </w:rPrChange>
        </w:rPr>
        <w:t xml:space="preserve">NMR and </w:t>
      </w:r>
      <w:r w:rsidRPr="00E7788C">
        <w:rPr>
          <w:rFonts w:asciiTheme="minorHAnsi" w:hAnsiTheme="minorHAnsi" w:cs="Times New Roman"/>
          <w:b/>
          <w:rPrChange w:id="410" w:author="Tuo Wang [2]" w:date="2018-10-23T16:20:00Z">
            <w:rPr>
              <w:rFonts w:asciiTheme="minorHAnsi" w:hAnsiTheme="minorHAnsi" w:cs="Times New Roman"/>
              <w:b/>
              <w:highlight w:val="yellow"/>
            </w:rPr>
          </w:rPrChange>
        </w:rPr>
        <w:t>DNP studies</w:t>
      </w:r>
    </w:p>
    <w:p w14:paraId="4EB096EF" w14:textId="77777777" w:rsidR="00FD05AD" w:rsidRPr="009F0347" w:rsidRDefault="00FD05AD" w:rsidP="00FD05AD">
      <w:pPr>
        <w:pStyle w:val="ListParagraph"/>
        <w:ind w:left="555"/>
        <w:rPr>
          <w:rFonts w:asciiTheme="minorHAnsi" w:hAnsiTheme="minorHAnsi" w:cs="Times New Roman"/>
          <w:b/>
          <w:highlight w:val="yellow"/>
        </w:rPr>
      </w:pPr>
    </w:p>
    <w:p w14:paraId="26161BC9" w14:textId="2505713E" w:rsidR="00FD05AD" w:rsidRPr="006C4F71" w:rsidRDefault="00FD05AD" w:rsidP="00FD05AD">
      <w:pPr>
        <w:rPr>
          <w:rFonts w:asciiTheme="minorHAnsi" w:hAnsiTheme="minorHAnsi" w:cs="Times New Roman"/>
          <w:b/>
        </w:rPr>
      </w:pPr>
      <w:r w:rsidRPr="005A6D7F">
        <w:rPr>
          <w:rFonts w:asciiTheme="minorHAnsi" w:hAnsiTheme="minorHAnsi" w:cs="Times New Roman"/>
          <w:b/>
          <w:rPrChange w:id="411" w:author="Tuo Wang [2]" w:date="2018-10-23T15:45:00Z">
            <w:rPr>
              <w:rFonts w:asciiTheme="minorHAnsi" w:hAnsiTheme="minorHAnsi" w:cs="Times New Roman"/>
              <w:b/>
              <w:highlight w:val="yellow"/>
            </w:rPr>
          </w:rPrChange>
        </w:rPr>
        <w:t xml:space="preserve">3.1) </w:t>
      </w:r>
      <w:r w:rsidR="00A13CDD" w:rsidRPr="005A6D7F">
        <w:rPr>
          <w:rFonts w:asciiTheme="minorHAnsi" w:hAnsiTheme="minorHAnsi" w:cs="Times New Roman"/>
          <w:b/>
          <w:rPrChange w:id="412" w:author="Tuo Wang [2]" w:date="2018-10-23T15:45:00Z">
            <w:rPr>
              <w:rFonts w:asciiTheme="minorHAnsi" w:hAnsiTheme="minorHAnsi" w:cs="Times New Roman"/>
              <w:b/>
              <w:highlight w:val="yellow"/>
            </w:rPr>
          </w:rPrChange>
        </w:rPr>
        <w:tab/>
      </w:r>
      <w:r w:rsidRPr="005A6D7F">
        <w:rPr>
          <w:rFonts w:asciiTheme="minorHAnsi" w:hAnsiTheme="minorHAnsi" w:cs="Times New Roman"/>
          <w:b/>
          <w:rPrChange w:id="413" w:author="Tuo Wang [2]" w:date="2018-10-23T15:45:00Z">
            <w:rPr>
              <w:rFonts w:asciiTheme="minorHAnsi" w:hAnsiTheme="minorHAnsi" w:cs="Times New Roman"/>
              <w:b/>
              <w:highlight w:val="yellow"/>
            </w:rPr>
          </w:rPrChange>
        </w:rPr>
        <w:t>Preparation of plant materials for solid-state NMR</w:t>
      </w:r>
    </w:p>
    <w:p w14:paraId="5C2E434F" w14:textId="77777777" w:rsidR="00B16284" w:rsidRPr="006C4F71" w:rsidRDefault="00B16284" w:rsidP="009574C0">
      <w:pPr>
        <w:rPr>
          <w:rFonts w:asciiTheme="minorHAnsi" w:hAnsiTheme="minorHAnsi" w:cs="Times New Roman"/>
        </w:rPr>
      </w:pPr>
    </w:p>
    <w:p w14:paraId="1C5E048C" w14:textId="133CE06B" w:rsidR="003544FA" w:rsidRPr="006C4F71" w:rsidRDefault="007A3667" w:rsidP="009574C0">
      <w:pPr>
        <w:rPr>
          <w:rFonts w:asciiTheme="minorHAnsi" w:hAnsiTheme="minorHAnsi" w:cs="Times New Roman"/>
        </w:rPr>
      </w:pPr>
      <w:r w:rsidRPr="008077AC">
        <w:rPr>
          <w:rFonts w:asciiTheme="minorHAnsi" w:hAnsiTheme="minorHAnsi" w:cs="Times New Roman"/>
        </w:rPr>
        <w:t>3.1</w:t>
      </w:r>
      <w:r w:rsidR="00F60A07" w:rsidRPr="008077AC">
        <w:rPr>
          <w:rFonts w:asciiTheme="minorHAnsi" w:hAnsiTheme="minorHAnsi" w:cs="Times New Roman"/>
        </w:rPr>
        <w:t>.1</w:t>
      </w:r>
      <w:r w:rsidR="009B5E2F" w:rsidRPr="008077AC">
        <w:rPr>
          <w:rFonts w:asciiTheme="minorHAnsi" w:hAnsiTheme="minorHAnsi" w:cs="Times New Roman"/>
        </w:rPr>
        <w:t>)</w:t>
      </w:r>
      <w:r w:rsidR="00363890" w:rsidRPr="008077AC">
        <w:rPr>
          <w:rFonts w:asciiTheme="minorHAnsi" w:hAnsiTheme="minorHAnsi" w:cs="Times New Roman"/>
        </w:rPr>
        <w:tab/>
      </w:r>
      <w:r w:rsidRPr="008077AC">
        <w:rPr>
          <w:rFonts w:asciiTheme="minorHAnsi" w:hAnsiTheme="minorHAnsi" w:cs="Times New Roman"/>
        </w:rPr>
        <w:t xml:space="preserve"> </w:t>
      </w:r>
      <w:r w:rsidR="001D17F5" w:rsidRPr="008077AC">
        <w:rPr>
          <w:rFonts w:asciiTheme="minorHAnsi" w:hAnsiTheme="minorHAnsi" w:cs="Times New Roman"/>
        </w:rPr>
        <w:t>Uniformly</w:t>
      </w:r>
      <w:r w:rsidR="00BB1347" w:rsidRPr="008077AC">
        <w:rPr>
          <w:rFonts w:asciiTheme="minorHAnsi" w:hAnsiTheme="minorHAnsi" w:cs="Times New Roman"/>
        </w:rPr>
        <w:t xml:space="preserve"> </w:t>
      </w:r>
      <w:r w:rsidR="00BB1347" w:rsidRPr="008077AC">
        <w:rPr>
          <w:rFonts w:asciiTheme="minorHAnsi" w:hAnsiTheme="minorHAnsi" w:cs="Times New Roman"/>
          <w:vertAlign w:val="superscript"/>
        </w:rPr>
        <w:t>13</w:t>
      </w:r>
      <w:r w:rsidR="00BB1347" w:rsidRPr="008077AC">
        <w:rPr>
          <w:rFonts w:asciiTheme="minorHAnsi" w:hAnsiTheme="minorHAnsi" w:cs="Times New Roman"/>
        </w:rPr>
        <w:t xml:space="preserve">C-labeled </w:t>
      </w:r>
      <w:r w:rsidR="00D72286" w:rsidRPr="008077AC">
        <w:rPr>
          <w:rFonts w:asciiTheme="minorHAnsi" w:hAnsiTheme="minorHAnsi" w:cs="Times New Roman"/>
        </w:rPr>
        <w:t xml:space="preserve">plants </w:t>
      </w:r>
      <w:del w:id="414" w:author="Tuo Wang [2]" w:date="2018-10-23T09:06:00Z">
        <w:r w:rsidR="00D72286" w:rsidRPr="008077AC" w:rsidDel="00162221">
          <w:rPr>
            <w:rFonts w:asciiTheme="minorHAnsi" w:hAnsiTheme="minorHAnsi" w:cs="Times New Roman"/>
          </w:rPr>
          <w:delText>could be</w:delText>
        </w:r>
      </w:del>
      <w:ins w:id="415" w:author="Tuo Wang [2]" w:date="2018-10-23T09:06:00Z">
        <w:r w:rsidR="00162221">
          <w:rPr>
            <w:rFonts w:asciiTheme="minorHAnsi" w:hAnsiTheme="minorHAnsi" w:cs="Times New Roman"/>
          </w:rPr>
          <w:t>are</w:t>
        </w:r>
      </w:ins>
      <w:r w:rsidR="00D72286" w:rsidRPr="008077AC">
        <w:rPr>
          <w:rFonts w:asciiTheme="minorHAnsi" w:hAnsiTheme="minorHAnsi" w:cs="Times New Roman"/>
        </w:rPr>
        <w:t xml:space="preserve"> directly purchased from isotope-labeling companies or produced in</w:t>
      </w:r>
      <w:r w:rsidR="001534C9">
        <w:rPr>
          <w:rFonts w:asciiTheme="minorHAnsi" w:hAnsiTheme="minorHAnsi" w:cs="Times New Roman"/>
        </w:rPr>
        <w:t>-</w:t>
      </w:r>
      <w:r w:rsidR="00D72286" w:rsidRPr="008077AC">
        <w:rPr>
          <w:rFonts w:asciiTheme="minorHAnsi" w:hAnsiTheme="minorHAnsi" w:cs="Times New Roman"/>
        </w:rPr>
        <w:t xml:space="preserve">house using </w:t>
      </w:r>
      <w:r w:rsidR="00D72286" w:rsidRPr="008077AC">
        <w:rPr>
          <w:rFonts w:asciiTheme="minorHAnsi" w:hAnsiTheme="minorHAnsi" w:cs="Times New Roman"/>
          <w:vertAlign w:val="superscript"/>
        </w:rPr>
        <w:t>13</w:t>
      </w:r>
      <w:r w:rsidR="00D72286" w:rsidRPr="008077AC">
        <w:rPr>
          <w:rFonts w:asciiTheme="minorHAnsi" w:hAnsiTheme="minorHAnsi" w:cs="Times New Roman"/>
        </w:rPr>
        <w:t>CO</w:t>
      </w:r>
      <w:r w:rsidR="00D72286" w:rsidRPr="008077AC">
        <w:rPr>
          <w:rFonts w:asciiTheme="minorHAnsi" w:hAnsiTheme="minorHAnsi" w:cs="Times New Roman"/>
          <w:vertAlign w:val="subscript"/>
        </w:rPr>
        <w:t>2</w:t>
      </w:r>
      <w:r w:rsidR="00D72286" w:rsidRPr="008077AC">
        <w:rPr>
          <w:rFonts w:asciiTheme="minorHAnsi" w:hAnsiTheme="minorHAnsi" w:cs="Times New Roman"/>
        </w:rPr>
        <w:t xml:space="preserve"> supplies in a growth chamber or </w:t>
      </w:r>
      <w:r w:rsidR="00D72286" w:rsidRPr="008077AC">
        <w:rPr>
          <w:rFonts w:asciiTheme="minorHAnsi" w:hAnsiTheme="minorHAnsi" w:cs="Times New Roman"/>
          <w:vertAlign w:val="superscript"/>
        </w:rPr>
        <w:t>13</w:t>
      </w:r>
      <w:r w:rsidR="00D72286" w:rsidRPr="008077AC">
        <w:rPr>
          <w:rFonts w:asciiTheme="minorHAnsi" w:hAnsiTheme="minorHAnsi" w:cs="Times New Roman"/>
        </w:rPr>
        <w:t>C-glucose medi</w:t>
      </w:r>
      <w:r w:rsidR="00684B35">
        <w:rPr>
          <w:rFonts w:asciiTheme="minorHAnsi" w:hAnsiTheme="minorHAnsi" w:cs="Times New Roman"/>
        </w:rPr>
        <w:t>um</w:t>
      </w:r>
      <w:r w:rsidR="00D72286" w:rsidRPr="008077AC">
        <w:rPr>
          <w:rFonts w:asciiTheme="minorHAnsi" w:hAnsiTheme="minorHAnsi" w:cs="Times New Roman"/>
        </w:rPr>
        <w:t xml:space="preserve"> as described previously</w:t>
      </w:r>
      <w:r w:rsidR="00D747F5">
        <w:rPr>
          <w:rFonts w:asciiTheme="minorHAnsi" w:hAnsiTheme="minorHAnsi" w:cs="Times New Roman"/>
        </w:rPr>
        <w:fldChar w:fldCharType="begin">
          <w:fldData xml:space="preserve">PEVuZE5vdGU+PENpdGU+PEF1dGhvcj5QaHlvPC9BdXRob3I+PFllYXI+MjAxNzwvWWVhcj48UmVj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</w:fldData>
        </w:fldChar>
      </w:r>
      <w:r w:rsidR="0007662C">
        <w:rPr>
          <w:rFonts w:asciiTheme="minorHAnsi" w:hAnsiTheme="minorHAnsi" w:cs="Times New Roman"/>
        </w:rPr>
        <w:instrText xml:space="preserve"> ADDIN EN.CITE </w:instrText>
      </w:r>
      <w:r w:rsidR="0007662C">
        <w:rPr>
          <w:rFonts w:asciiTheme="minorHAnsi" w:hAnsiTheme="minorHAnsi" w:cs="Times New Roman"/>
        </w:rPr>
        <w:fldChar w:fldCharType="begin">
          <w:fldData xml:space="preserve">PEVuZE5vdGU+PENpdGU+PEF1dGhvcj5QaHlvPC9BdXRob3I+PFllYXI+MjAxNzwvWWVhcj48UmVj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</w:fldData>
        </w:fldChar>
      </w:r>
      <w:r w:rsidR="0007662C">
        <w:rPr>
          <w:rFonts w:asciiTheme="minorHAnsi" w:hAnsiTheme="minorHAnsi" w:cs="Times New Roman"/>
        </w:rPr>
        <w:instrText xml:space="preserve"> ADDIN EN.CITE.DATA </w:instrText>
      </w:r>
      <w:r w:rsidR="0007662C">
        <w:rPr>
          <w:rFonts w:asciiTheme="minorHAnsi" w:hAnsiTheme="minorHAnsi" w:cs="Times New Roman"/>
        </w:rPr>
      </w:r>
      <w:r w:rsidR="0007662C">
        <w:rPr>
          <w:rFonts w:asciiTheme="minorHAnsi" w:hAnsiTheme="minorHAnsi" w:cs="Times New Roman"/>
        </w:rPr>
        <w:fldChar w:fldCharType="end"/>
      </w:r>
      <w:r w:rsidR="00D747F5">
        <w:rPr>
          <w:rFonts w:asciiTheme="minorHAnsi" w:hAnsiTheme="minorHAnsi" w:cs="Times New Roman"/>
        </w:rPr>
      </w:r>
      <w:r w:rsidR="00D747F5">
        <w:rPr>
          <w:rFonts w:asciiTheme="minorHAnsi" w:hAnsiTheme="minorHAnsi" w:cs="Times New Roman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vertAlign w:val="superscript"/>
        </w:rPr>
        <w:t>46,47</w:t>
      </w:r>
      <w:r w:rsidR="00D747F5">
        <w:rPr>
          <w:rFonts w:asciiTheme="minorHAnsi" w:hAnsiTheme="minorHAnsi" w:cs="Times New Roman"/>
        </w:rPr>
        <w:fldChar w:fldCharType="end"/>
      </w:r>
      <w:r w:rsidR="00D72286" w:rsidRPr="008077AC">
        <w:rPr>
          <w:rFonts w:asciiTheme="minorHAnsi" w:hAnsiTheme="minorHAnsi" w:cs="Times New Roman"/>
        </w:rPr>
        <w:t>.</w:t>
      </w:r>
      <w:r w:rsidR="00D72286" w:rsidRPr="006C4F71">
        <w:rPr>
          <w:rFonts w:asciiTheme="minorHAnsi" w:hAnsiTheme="minorHAnsi" w:cs="Times New Roman"/>
        </w:rPr>
        <w:t xml:space="preserve"> </w:t>
      </w:r>
    </w:p>
    <w:p w14:paraId="24D4820A" w14:textId="77777777" w:rsidR="003544FA" w:rsidRPr="006C4F71" w:rsidRDefault="003544FA" w:rsidP="009574C0">
      <w:pPr>
        <w:rPr>
          <w:rFonts w:asciiTheme="minorHAnsi" w:hAnsiTheme="minorHAnsi" w:cs="Times New Roman"/>
        </w:rPr>
      </w:pPr>
    </w:p>
    <w:p w14:paraId="49E770B2" w14:textId="23EF2DDC" w:rsidR="00D72286" w:rsidRPr="008077AC" w:rsidRDefault="00D72286" w:rsidP="009574C0">
      <w:pPr>
        <w:rPr>
          <w:rFonts w:asciiTheme="minorHAnsi" w:hAnsiTheme="minorHAnsi" w:cs="Times New Roman"/>
        </w:rPr>
      </w:pPr>
      <w:r w:rsidRPr="008077AC">
        <w:rPr>
          <w:rFonts w:asciiTheme="minorHAnsi" w:hAnsiTheme="minorHAnsi" w:cs="Times New Roman"/>
        </w:rPr>
        <w:t>Note</w:t>
      </w:r>
      <w:r w:rsidR="003544FA" w:rsidRPr="008077AC">
        <w:rPr>
          <w:rFonts w:asciiTheme="minorHAnsi" w:hAnsiTheme="minorHAnsi" w:cs="Times New Roman"/>
        </w:rPr>
        <w:t xml:space="preserve">: </w:t>
      </w:r>
      <w:r w:rsidRPr="008077AC">
        <w:rPr>
          <w:rFonts w:asciiTheme="minorHAnsi" w:hAnsiTheme="minorHAnsi" w:cs="Times New Roman"/>
        </w:rPr>
        <w:t xml:space="preserve"> </w:t>
      </w:r>
      <w:r w:rsidRPr="008077AC">
        <w:rPr>
          <w:rFonts w:asciiTheme="minorHAnsi" w:hAnsiTheme="minorHAnsi" w:cs="Times New Roman"/>
          <w:vertAlign w:val="superscript"/>
        </w:rPr>
        <w:t>13</w:t>
      </w:r>
      <w:r w:rsidRPr="008077AC">
        <w:rPr>
          <w:rFonts w:asciiTheme="minorHAnsi" w:hAnsiTheme="minorHAnsi" w:cs="Times New Roman"/>
        </w:rPr>
        <w:t xml:space="preserve">C-glucose can only be used in dark growth to avoid the introduction of </w:t>
      </w:r>
      <w:r w:rsidRPr="008077AC">
        <w:rPr>
          <w:rFonts w:asciiTheme="minorHAnsi" w:hAnsiTheme="minorHAnsi" w:cs="Times New Roman"/>
          <w:vertAlign w:val="superscript"/>
        </w:rPr>
        <w:t>12</w:t>
      </w:r>
      <w:r w:rsidRPr="008077AC">
        <w:rPr>
          <w:rFonts w:asciiTheme="minorHAnsi" w:hAnsiTheme="minorHAnsi" w:cs="Times New Roman"/>
        </w:rPr>
        <w:t xml:space="preserve">C </w:t>
      </w:r>
      <w:del w:id="416" w:author="Tuo Wang" w:date="2018-10-23T20:40:00Z">
        <w:r w:rsidRPr="008077AC" w:rsidDel="00AA0E35">
          <w:rPr>
            <w:rFonts w:asciiTheme="minorHAnsi" w:hAnsiTheme="minorHAnsi" w:cs="Times New Roman"/>
          </w:rPr>
          <w:delText>to the samples</w:delText>
        </w:r>
      </w:del>
      <w:ins w:id="417" w:author="Tuo Wang" w:date="2018-10-23T20:40:00Z">
        <w:r w:rsidR="00AA0E35">
          <w:rPr>
            <w:rFonts w:asciiTheme="minorHAnsi" w:hAnsiTheme="minorHAnsi" w:cs="Times New Roman"/>
          </w:rPr>
          <w:t>by photosynthesis</w:t>
        </w:r>
      </w:ins>
      <w:r w:rsidRPr="008077AC">
        <w:rPr>
          <w:rFonts w:asciiTheme="minorHAnsi" w:hAnsiTheme="minorHAnsi" w:cs="Times New Roman"/>
        </w:rPr>
        <w:t xml:space="preserve">. </w:t>
      </w:r>
    </w:p>
    <w:p w14:paraId="2B0963B3" w14:textId="77777777" w:rsidR="00363890" w:rsidRPr="006C4F71" w:rsidRDefault="00363890" w:rsidP="009574C0">
      <w:pPr>
        <w:rPr>
          <w:rFonts w:asciiTheme="minorHAnsi" w:hAnsiTheme="minorHAnsi" w:cs="Times New Roman"/>
          <w:highlight w:val="yellow"/>
        </w:rPr>
      </w:pPr>
    </w:p>
    <w:p w14:paraId="6670367A" w14:textId="18F8A30B" w:rsidR="007A3667" w:rsidRDefault="007A3667" w:rsidP="009574C0">
      <w:pPr>
        <w:rPr>
          <w:ins w:id="418" w:author="Tuo Wang [2]" w:date="2018-10-23T15:46:00Z"/>
          <w:rFonts w:asciiTheme="minorHAnsi" w:hAnsiTheme="minorHAnsi" w:cs="Times New Roman"/>
        </w:rPr>
      </w:pPr>
      <w:r w:rsidRPr="0077554E">
        <w:rPr>
          <w:rFonts w:asciiTheme="minorHAnsi" w:hAnsiTheme="minorHAnsi" w:cs="Times New Roman"/>
          <w:rPrChange w:id="419" w:author="Tuo Wang [2]" w:date="2018-10-23T16:11:00Z">
            <w:rPr>
              <w:rFonts w:asciiTheme="minorHAnsi" w:hAnsiTheme="minorHAnsi" w:cs="Times New Roman"/>
              <w:highlight w:val="yellow"/>
            </w:rPr>
          </w:rPrChange>
        </w:rPr>
        <w:t>3.</w:t>
      </w:r>
      <w:r w:rsidR="00F60A07" w:rsidRPr="0077554E">
        <w:rPr>
          <w:rFonts w:asciiTheme="minorHAnsi" w:hAnsiTheme="minorHAnsi" w:cs="Times New Roman"/>
          <w:rPrChange w:id="420" w:author="Tuo Wang [2]" w:date="2018-10-23T16:11:00Z">
            <w:rPr>
              <w:rFonts w:asciiTheme="minorHAnsi" w:hAnsiTheme="minorHAnsi" w:cs="Times New Roman"/>
              <w:highlight w:val="yellow"/>
            </w:rPr>
          </w:rPrChange>
        </w:rPr>
        <w:t>1.</w:t>
      </w:r>
      <w:r w:rsidR="00B419F8" w:rsidRPr="0077554E">
        <w:rPr>
          <w:rFonts w:asciiTheme="minorHAnsi" w:hAnsiTheme="minorHAnsi" w:cs="Times New Roman"/>
          <w:rPrChange w:id="421" w:author="Tuo Wang [2]" w:date="2018-10-23T16:11:00Z">
            <w:rPr>
              <w:rFonts w:asciiTheme="minorHAnsi" w:hAnsiTheme="minorHAnsi" w:cs="Times New Roman"/>
              <w:highlight w:val="yellow"/>
            </w:rPr>
          </w:rPrChange>
        </w:rPr>
        <w:t>2</w:t>
      </w:r>
      <w:r w:rsidR="009B5E2F" w:rsidRPr="0077554E">
        <w:rPr>
          <w:rFonts w:asciiTheme="minorHAnsi" w:hAnsiTheme="minorHAnsi" w:cs="Times New Roman"/>
          <w:rPrChange w:id="422" w:author="Tuo Wang [2]" w:date="2018-10-23T16:11:00Z">
            <w:rPr>
              <w:rFonts w:asciiTheme="minorHAnsi" w:hAnsiTheme="minorHAnsi" w:cs="Times New Roman"/>
              <w:highlight w:val="yellow"/>
            </w:rPr>
          </w:rPrChange>
        </w:rPr>
        <w:t>)</w:t>
      </w:r>
      <w:r w:rsidRPr="0077554E">
        <w:rPr>
          <w:rFonts w:asciiTheme="minorHAnsi" w:hAnsiTheme="minorHAnsi" w:cs="Times New Roman"/>
          <w:rPrChange w:id="423" w:author="Tuo Wang [2]" w:date="2018-10-23T16:11:00Z">
            <w:rPr>
              <w:rFonts w:asciiTheme="minorHAnsi" w:hAnsiTheme="minorHAnsi" w:cs="Times New Roman"/>
              <w:highlight w:val="yellow"/>
            </w:rPr>
          </w:rPrChange>
        </w:rPr>
        <w:t xml:space="preserve"> </w:t>
      </w:r>
      <w:r w:rsidR="00363890" w:rsidRPr="0077554E">
        <w:rPr>
          <w:rFonts w:asciiTheme="minorHAnsi" w:hAnsiTheme="minorHAnsi" w:cs="Times New Roman"/>
          <w:rPrChange w:id="424" w:author="Tuo Wang [2]" w:date="2018-10-23T16:11:00Z">
            <w:rPr>
              <w:rFonts w:asciiTheme="minorHAnsi" w:hAnsiTheme="minorHAnsi" w:cs="Times New Roman"/>
              <w:highlight w:val="yellow"/>
            </w:rPr>
          </w:rPrChange>
        </w:rPr>
        <w:tab/>
      </w:r>
      <w:r w:rsidRPr="00AB4D1C">
        <w:rPr>
          <w:rFonts w:asciiTheme="minorHAnsi" w:hAnsiTheme="minorHAnsi" w:cs="Times New Roman"/>
          <w:rPrChange w:id="425" w:author="Tuo Wang [2]" w:date="2018-10-23T16:21:00Z">
            <w:rPr>
              <w:rFonts w:asciiTheme="minorHAnsi" w:hAnsiTheme="minorHAnsi" w:cs="Times New Roman"/>
              <w:highlight w:val="yellow"/>
            </w:rPr>
          </w:rPrChange>
        </w:rPr>
        <w:t xml:space="preserve">Cut the uniformly </w:t>
      </w:r>
      <w:r w:rsidRPr="00AB4D1C">
        <w:rPr>
          <w:rFonts w:asciiTheme="minorHAnsi" w:hAnsiTheme="minorHAnsi" w:cs="Times New Roman"/>
          <w:vertAlign w:val="superscript"/>
          <w:rPrChange w:id="426" w:author="Tuo Wang [2]" w:date="2018-10-23T16:21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13</w:t>
      </w:r>
      <w:r w:rsidRPr="00AB4D1C">
        <w:rPr>
          <w:rFonts w:asciiTheme="minorHAnsi" w:hAnsiTheme="minorHAnsi" w:cs="Times New Roman"/>
          <w:rPrChange w:id="427" w:author="Tuo Wang [2]" w:date="2018-10-23T16:21:00Z">
            <w:rPr>
              <w:rFonts w:asciiTheme="minorHAnsi" w:hAnsiTheme="minorHAnsi" w:cs="Times New Roman"/>
              <w:highlight w:val="yellow"/>
            </w:rPr>
          </w:rPrChange>
        </w:rPr>
        <w:t>C labeled plant material into small pieces</w:t>
      </w:r>
      <w:r w:rsidR="00E14326" w:rsidRPr="00AB4D1C">
        <w:rPr>
          <w:rFonts w:asciiTheme="minorHAnsi" w:hAnsiTheme="minorHAnsi" w:cs="Times New Roman"/>
          <w:rPrChange w:id="428" w:author="Tuo Wang [2]" w:date="2018-10-23T16:21:00Z">
            <w:rPr>
              <w:rFonts w:asciiTheme="minorHAnsi" w:hAnsiTheme="minorHAnsi" w:cs="Times New Roman"/>
              <w:highlight w:val="yellow"/>
            </w:rPr>
          </w:rPrChange>
        </w:rPr>
        <w:t xml:space="preserve"> (typically a few mm in dimension)</w:t>
      </w:r>
      <w:r w:rsidRPr="00AB4D1C">
        <w:rPr>
          <w:rFonts w:asciiTheme="minorHAnsi" w:hAnsiTheme="minorHAnsi" w:cs="Times New Roman"/>
          <w:rPrChange w:id="429" w:author="Tuo Wang [2]" w:date="2018-10-23T16:21:00Z">
            <w:rPr>
              <w:rFonts w:asciiTheme="minorHAnsi" w:hAnsiTheme="minorHAnsi" w:cs="Times New Roman"/>
              <w:highlight w:val="yellow"/>
            </w:rPr>
          </w:rPrChange>
        </w:rPr>
        <w:t xml:space="preserve"> using a laboratory razor</w:t>
      </w:r>
      <w:r w:rsidR="00595F14" w:rsidRPr="00AB4D1C">
        <w:rPr>
          <w:rFonts w:asciiTheme="minorHAnsi" w:hAnsiTheme="minorHAnsi" w:cs="Times New Roman"/>
          <w:rPrChange w:id="430" w:author="Tuo Wang [2]" w:date="2018-10-23T16:21:00Z">
            <w:rPr>
              <w:rFonts w:asciiTheme="minorHAnsi" w:hAnsiTheme="minorHAnsi" w:cs="Times New Roman"/>
              <w:highlight w:val="yellow"/>
            </w:rPr>
          </w:rPrChange>
        </w:rPr>
        <w:t xml:space="preserve"> blade</w:t>
      </w:r>
      <w:r w:rsidR="00420826" w:rsidRPr="00AB4D1C">
        <w:rPr>
          <w:rFonts w:asciiTheme="minorHAnsi" w:hAnsiTheme="minorHAnsi" w:cs="Times New Roman"/>
          <w:rPrChange w:id="431" w:author="Tuo Wang [2]" w:date="2018-10-23T16:21:00Z">
            <w:rPr>
              <w:rFonts w:asciiTheme="minorHAnsi" w:hAnsiTheme="minorHAnsi" w:cs="Times New Roman"/>
              <w:highlight w:val="yellow"/>
            </w:rPr>
          </w:rPrChange>
        </w:rPr>
        <w:t>.</w:t>
      </w:r>
    </w:p>
    <w:p w14:paraId="1593ADFF" w14:textId="5D86D0AC" w:rsidR="003F0593" w:rsidRDefault="003F0593" w:rsidP="009574C0">
      <w:pPr>
        <w:rPr>
          <w:ins w:id="432" w:author="Tuo Wang [2]" w:date="2018-10-23T15:46:00Z"/>
          <w:rFonts w:asciiTheme="minorHAnsi" w:hAnsiTheme="minorHAnsi" w:cs="Times New Roman"/>
        </w:rPr>
      </w:pPr>
    </w:p>
    <w:p w14:paraId="180049CD" w14:textId="39279B14" w:rsidR="003F0593" w:rsidRPr="005A6D7F" w:rsidRDefault="00A03CB3" w:rsidP="009574C0">
      <w:pPr>
        <w:rPr>
          <w:rFonts w:asciiTheme="minorHAnsi" w:hAnsiTheme="minorHAnsi" w:cs="Times New Roman"/>
          <w:rPrChange w:id="433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</w:pPr>
      <w:ins w:id="434" w:author="Tuo Wang [2]" w:date="2018-10-23T15:46:00Z">
        <w:r>
          <w:rPr>
            <w:rFonts w:asciiTheme="minorHAnsi" w:hAnsiTheme="minorHAnsi" w:cs="Times New Roman"/>
          </w:rPr>
          <w:t xml:space="preserve">Note: </w:t>
        </w:r>
      </w:ins>
      <w:ins w:id="435" w:author="Tuo Wang [2]" w:date="2018-10-23T15:47:00Z">
        <w:r>
          <w:rPr>
            <w:rFonts w:asciiTheme="minorHAnsi" w:hAnsiTheme="minorHAnsi" w:cs="Times New Roman" w:hint="eastAsia"/>
            <w:lang w:eastAsia="zh-CN"/>
          </w:rPr>
          <w:t>Dep</w:t>
        </w:r>
        <w:r>
          <w:rPr>
            <w:rFonts w:asciiTheme="minorHAnsi" w:hAnsiTheme="minorHAnsi" w:cs="Times New Roman"/>
          </w:rPr>
          <w:t xml:space="preserve">ending on the purpose, </w:t>
        </w:r>
      </w:ins>
      <w:ins w:id="436" w:author="Tuo Wang [2]" w:date="2018-10-23T15:46:00Z">
        <w:r>
          <w:rPr>
            <w:rFonts w:asciiTheme="minorHAnsi" w:hAnsiTheme="minorHAnsi" w:cs="Times New Roman"/>
          </w:rPr>
          <w:t xml:space="preserve">the extracted cell walls are </w:t>
        </w:r>
      </w:ins>
      <w:ins w:id="437" w:author="Tuo Wang [2]" w:date="2018-10-23T15:47:00Z">
        <w:r>
          <w:rPr>
            <w:rFonts w:asciiTheme="minorHAnsi" w:hAnsiTheme="minorHAnsi" w:cs="Times New Roman"/>
          </w:rPr>
          <w:t xml:space="preserve">sometimes </w:t>
        </w:r>
      </w:ins>
      <w:ins w:id="438" w:author="Tuo Wang [2]" w:date="2018-10-23T15:46:00Z">
        <w:r>
          <w:rPr>
            <w:rFonts w:asciiTheme="minorHAnsi" w:hAnsiTheme="minorHAnsi" w:cs="Times New Roman"/>
          </w:rPr>
          <w:t xml:space="preserve">used for structural characterization and the detailed </w:t>
        </w:r>
      </w:ins>
      <w:ins w:id="439" w:author="Tuo Wang [2]" w:date="2018-10-23T15:47:00Z">
        <w:r>
          <w:rPr>
            <w:rFonts w:asciiTheme="minorHAnsi" w:hAnsiTheme="minorHAnsi" w:cs="Times New Roman"/>
          </w:rPr>
          <w:t>protocols are reported in previous studies</w:t>
        </w:r>
      </w:ins>
      <w:r>
        <w:rPr>
          <w:rFonts w:asciiTheme="minorHAnsi" w:hAnsiTheme="minorHAnsi" w:cs="Times New Roman"/>
        </w:rPr>
        <w:fldChar w:fldCharType="begin">
          <w:fldData xml:space="preserve">PEVuZE5vdGU+PENpdGU+PEF1dGhvcj5QaHlvPC9BdXRob3I+PFllYXI+MjAxNzwvWWVhcj48UmVj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</w:fldData>
        </w:fldChar>
      </w:r>
      <w:r>
        <w:rPr>
          <w:rFonts w:asciiTheme="minorHAnsi" w:hAnsiTheme="minorHAnsi" w:cs="Times New Roman"/>
        </w:rPr>
        <w:instrText xml:space="preserve"> ADDIN EN.CITE </w:instrText>
      </w:r>
      <w:r>
        <w:rPr>
          <w:rFonts w:asciiTheme="minorHAnsi" w:hAnsiTheme="minorHAnsi" w:cs="Times New Roman"/>
        </w:rPr>
        <w:fldChar w:fldCharType="begin">
          <w:fldData xml:space="preserve">PEVuZE5vdGU+PENpdGU+PEF1dGhvcj5QaHlvPC9BdXRob3I+PFllYXI+MjAxNzwvWWVhcj48UmVj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</w:fldData>
        </w:fldChar>
      </w:r>
      <w:r>
        <w:rPr>
          <w:rFonts w:asciiTheme="minorHAnsi" w:hAnsiTheme="minorHAnsi" w:cs="Times New Roman"/>
        </w:rPr>
        <w:instrText xml:space="preserve"> ADDIN EN.CITE.DATA </w:instrText>
      </w:r>
      <w:r>
        <w:rPr>
          <w:rFonts w:asciiTheme="minorHAnsi" w:hAnsiTheme="minorHAnsi" w:cs="Times New Roman"/>
        </w:rPr>
      </w:r>
      <w:r>
        <w:rPr>
          <w:rFonts w:asciiTheme="minorHAnsi" w:hAnsiTheme="minorHAnsi" w:cs="Times New Roman"/>
        </w:rPr>
        <w:fldChar w:fldCharType="end"/>
      </w:r>
      <w:r>
        <w:rPr>
          <w:rFonts w:asciiTheme="minorHAnsi" w:hAnsiTheme="minorHAnsi" w:cs="Times New Roman"/>
        </w:rPr>
      </w:r>
      <w:r>
        <w:rPr>
          <w:rFonts w:asciiTheme="minorHAnsi" w:hAnsiTheme="minorHAnsi" w:cs="Times New Roman"/>
        </w:rPr>
        <w:fldChar w:fldCharType="separate"/>
      </w:r>
      <w:r w:rsidRPr="00A03CB3">
        <w:rPr>
          <w:rFonts w:asciiTheme="minorHAnsi" w:hAnsiTheme="minorHAnsi" w:cs="Times New Roman"/>
          <w:noProof/>
          <w:vertAlign w:val="superscript"/>
        </w:rPr>
        <w:t>21,46</w:t>
      </w:r>
      <w:r>
        <w:rPr>
          <w:rFonts w:asciiTheme="minorHAnsi" w:hAnsiTheme="minorHAnsi" w:cs="Times New Roman"/>
        </w:rPr>
        <w:fldChar w:fldCharType="end"/>
      </w:r>
      <w:ins w:id="440" w:author="Tuo Wang [2]" w:date="2018-10-23T15:47:00Z">
        <w:r>
          <w:rPr>
            <w:rFonts w:asciiTheme="minorHAnsi" w:hAnsiTheme="minorHAnsi" w:cs="Times New Roman"/>
          </w:rPr>
          <w:t>.</w:t>
        </w:r>
      </w:ins>
    </w:p>
    <w:p w14:paraId="67F02902" w14:textId="03621982" w:rsidR="0027490B" w:rsidRPr="005A6D7F" w:rsidRDefault="0027490B" w:rsidP="009574C0">
      <w:pPr>
        <w:rPr>
          <w:rFonts w:asciiTheme="minorHAnsi" w:hAnsiTheme="minorHAnsi" w:cs="Times New Roman"/>
          <w:rPrChange w:id="441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</w:pPr>
    </w:p>
    <w:p w14:paraId="683F5161" w14:textId="477002AB" w:rsidR="00083D0B" w:rsidRPr="005A6D7F" w:rsidRDefault="00B419F8" w:rsidP="009574C0">
      <w:pPr>
        <w:rPr>
          <w:rFonts w:asciiTheme="minorHAnsi" w:hAnsiTheme="minorHAnsi" w:cs="Times New Roman"/>
          <w:rPrChange w:id="442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</w:pPr>
      <w:r w:rsidRPr="005A6D7F">
        <w:rPr>
          <w:rFonts w:asciiTheme="minorHAnsi" w:hAnsiTheme="minorHAnsi" w:cs="Times New Roman"/>
          <w:rPrChange w:id="443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3.</w:t>
      </w:r>
      <w:r w:rsidR="00F60A07" w:rsidRPr="005A6D7F">
        <w:rPr>
          <w:rFonts w:asciiTheme="minorHAnsi" w:hAnsiTheme="minorHAnsi" w:cs="Times New Roman"/>
          <w:rPrChange w:id="444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1.</w:t>
      </w:r>
      <w:r w:rsidRPr="005A6D7F">
        <w:rPr>
          <w:rFonts w:asciiTheme="minorHAnsi" w:hAnsiTheme="minorHAnsi" w:cs="Times New Roman"/>
          <w:rPrChange w:id="445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3) </w:t>
      </w:r>
      <w:r w:rsidR="00250240" w:rsidRPr="005A6D7F">
        <w:rPr>
          <w:rFonts w:asciiTheme="minorHAnsi" w:hAnsiTheme="minorHAnsi" w:cs="Times New Roman"/>
          <w:rPrChange w:id="446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ab/>
      </w:r>
      <w:r w:rsidR="0027490B" w:rsidRPr="005A6D7F">
        <w:rPr>
          <w:rFonts w:asciiTheme="minorHAnsi" w:hAnsiTheme="minorHAnsi" w:cs="Times New Roman"/>
          <w:rPrChange w:id="447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If the sample was pr</w:t>
      </w:r>
      <w:r w:rsidR="003D693B" w:rsidRPr="005A6D7F">
        <w:rPr>
          <w:rFonts w:asciiTheme="minorHAnsi" w:hAnsiTheme="minorHAnsi" w:cs="Times New Roman"/>
          <w:rPrChange w:id="448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eviously dried, add 100 µ</w:t>
      </w:r>
      <w:r w:rsidR="0027490B" w:rsidRPr="005A6D7F">
        <w:rPr>
          <w:rFonts w:asciiTheme="minorHAnsi" w:hAnsiTheme="minorHAnsi" w:cs="Times New Roman"/>
          <w:rPrChange w:id="449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L water to 30 mg of plant materials</w:t>
      </w:r>
      <w:r w:rsidR="00250240" w:rsidRPr="005A6D7F">
        <w:rPr>
          <w:rFonts w:asciiTheme="minorHAnsi" w:hAnsiTheme="minorHAnsi" w:cs="Times New Roman"/>
          <w:rPrChange w:id="450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in a</w:t>
      </w:r>
      <w:del w:id="451" w:author="Tuo Wang [2]" w:date="2018-10-23T09:02:00Z">
        <w:r w:rsidR="00250240" w:rsidRPr="005A6D7F" w:rsidDel="00F86B36">
          <w:rPr>
            <w:rFonts w:asciiTheme="minorHAnsi" w:hAnsiTheme="minorHAnsi" w:cs="Times New Roman"/>
            <w:rPrChange w:id="452" w:author="Tuo Wang [2]" w:date="2018-10-23T15:45:00Z">
              <w:rPr>
                <w:rFonts w:asciiTheme="minorHAnsi" w:hAnsiTheme="minorHAnsi" w:cs="Times New Roman"/>
                <w:highlight w:val="yellow"/>
              </w:rPr>
            </w:rPrChange>
          </w:rPr>
          <w:delText>n</w:delText>
        </w:r>
      </w:del>
      <w:r w:rsidR="00250240" w:rsidRPr="005A6D7F">
        <w:rPr>
          <w:rFonts w:asciiTheme="minorHAnsi" w:hAnsiTheme="minorHAnsi" w:cs="Times New Roman"/>
          <w:rPrChange w:id="453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</w:t>
      </w:r>
      <w:ins w:id="454" w:author="Tuo Wang [2]" w:date="2018-10-23T09:02:00Z">
        <w:r w:rsidR="00F86B36" w:rsidRPr="00F312E3">
          <w:rPr>
            <w:rFonts w:asciiTheme="minorHAnsi" w:hAnsiTheme="minorHAnsi" w:cs="Times New Roman"/>
          </w:rPr>
          <w:t>1.5 mL microcentrifug</w:t>
        </w:r>
        <w:r w:rsidR="006C1DDF" w:rsidRPr="005A6D7F">
          <w:rPr>
            <w:rFonts w:asciiTheme="minorHAnsi" w:hAnsiTheme="minorHAnsi" w:cs="Times New Roman"/>
            <w:rPrChange w:id="455" w:author="Tuo Wang [2]" w:date="2018-10-23T15:45:00Z">
              <w:rPr>
                <w:rFonts w:asciiTheme="minorHAnsi" w:hAnsiTheme="minorHAnsi" w:cs="Times New Roman"/>
                <w:highlight w:val="yellow"/>
              </w:rPr>
            </w:rPrChange>
          </w:rPr>
          <w:t>e t</w:t>
        </w:r>
      </w:ins>
      <w:del w:id="456" w:author="Tuo Wang [2]" w:date="2018-10-23T09:02:00Z">
        <w:r w:rsidR="00464C09" w:rsidRPr="005A6D7F" w:rsidDel="00F86B36">
          <w:rPr>
            <w:rFonts w:asciiTheme="minorHAnsi" w:hAnsiTheme="minorHAnsi" w:cs="Times New Roman"/>
            <w:rPrChange w:id="457" w:author="Tuo Wang [2]" w:date="2018-10-23T15:45:00Z">
              <w:rPr>
                <w:rFonts w:asciiTheme="minorHAnsi" w:hAnsiTheme="minorHAnsi" w:cs="Times New Roman"/>
                <w:highlight w:val="yellow"/>
              </w:rPr>
            </w:rPrChange>
          </w:rPr>
          <w:delText>Eppendorf</w:delText>
        </w:r>
        <w:r w:rsidR="00250240" w:rsidRPr="005A6D7F" w:rsidDel="006C1DDF">
          <w:rPr>
            <w:rFonts w:asciiTheme="minorHAnsi" w:hAnsiTheme="minorHAnsi" w:cs="Times New Roman"/>
            <w:rPrChange w:id="458" w:author="Tuo Wang [2]" w:date="2018-10-23T15:45:00Z">
              <w:rPr>
                <w:rFonts w:asciiTheme="minorHAnsi" w:hAnsiTheme="minorHAnsi" w:cs="Times New Roman"/>
                <w:highlight w:val="yellow"/>
              </w:rPr>
            </w:rPrChange>
          </w:rPr>
          <w:delText xml:space="preserve"> t</w:delText>
        </w:r>
      </w:del>
      <w:r w:rsidR="00250240" w:rsidRPr="005A6D7F">
        <w:rPr>
          <w:rFonts w:asciiTheme="minorHAnsi" w:hAnsiTheme="minorHAnsi" w:cs="Times New Roman"/>
          <w:rPrChange w:id="459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ube, vortex, </w:t>
      </w:r>
      <w:r w:rsidR="009C4C7F" w:rsidRPr="005A6D7F">
        <w:rPr>
          <w:rFonts w:asciiTheme="minorHAnsi" w:hAnsiTheme="minorHAnsi" w:cs="Times New Roman"/>
          <w:rPrChange w:id="460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equilibrate</w:t>
      </w:r>
      <w:r w:rsidR="00250240" w:rsidRPr="005A6D7F">
        <w:rPr>
          <w:rFonts w:asciiTheme="minorHAnsi" w:hAnsiTheme="minorHAnsi" w:cs="Times New Roman"/>
          <w:rPrChange w:id="461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at room temperature for 1 day</w:t>
      </w:r>
      <w:r w:rsidR="00083D0B" w:rsidRPr="005A6D7F">
        <w:rPr>
          <w:rFonts w:asciiTheme="minorHAnsi" w:hAnsiTheme="minorHAnsi" w:cs="Times New Roman"/>
          <w:rPrChange w:id="462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. C</w:t>
      </w:r>
      <w:r w:rsidR="00250240" w:rsidRPr="005A6D7F">
        <w:rPr>
          <w:rFonts w:asciiTheme="minorHAnsi" w:hAnsiTheme="minorHAnsi" w:cs="Times New Roman"/>
          <w:rPrChange w:id="463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entrifuge at </w:t>
      </w:r>
      <w:r w:rsidR="00F3587D" w:rsidRPr="005A6D7F">
        <w:rPr>
          <w:rFonts w:asciiTheme="minorHAnsi" w:hAnsiTheme="minorHAnsi" w:cs="Times New Roman"/>
          <w:color w:val="auto"/>
          <w:rPrChange w:id="464" w:author="Tuo Wang [2]" w:date="2018-10-23T15:45:00Z">
            <w:rPr>
              <w:rFonts w:asciiTheme="minorHAnsi" w:hAnsiTheme="minorHAnsi" w:cs="Times New Roman"/>
              <w:color w:val="auto"/>
              <w:highlight w:val="yellow"/>
            </w:rPr>
          </w:rPrChange>
        </w:rPr>
        <w:t xml:space="preserve">4000 x </w:t>
      </w:r>
      <w:del w:id="465" w:author="Tuo Wang" w:date="2018-10-23T20:07:00Z">
        <w:r w:rsidR="00F3587D" w:rsidRPr="005A6D7F" w:rsidDel="0054692A">
          <w:rPr>
            <w:rFonts w:asciiTheme="minorHAnsi" w:hAnsiTheme="minorHAnsi" w:cs="Times New Roman"/>
            <w:color w:val="auto"/>
            <w:rPrChange w:id="466" w:author="Tuo Wang [2]" w:date="2018-10-23T15:45:00Z">
              <w:rPr>
                <w:rFonts w:asciiTheme="minorHAnsi" w:hAnsiTheme="minorHAnsi" w:cs="Times New Roman"/>
                <w:color w:val="auto"/>
                <w:highlight w:val="yellow"/>
              </w:rPr>
            </w:rPrChange>
          </w:rPr>
          <w:delText>g</w:delText>
        </w:r>
        <w:r w:rsidR="00F3587D" w:rsidRPr="005A6D7F" w:rsidDel="0054692A">
          <w:rPr>
            <w:rFonts w:asciiTheme="minorHAnsi" w:hAnsiTheme="minorHAnsi" w:cs="Times New Roman"/>
            <w:rPrChange w:id="467" w:author="Tuo Wang [2]" w:date="2018-10-23T15:45:00Z">
              <w:rPr>
                <w:rFonts w:asciiTheme="minorHAnsi" w:hAnsiTheme="minorHAnsi" w:cs="Times New Roman"/>
                <w:highlight w:val="yellow"/>
              </w:rPr>
            </w:rPrChange>
          </w:rPr>
          <w:delText xml:space="preserve"> </w:delText>
        </w:r>
        <w:r w:rsidR="00250240" w:rsidRPr="005A6D7F" w:rsidDel="0054692A">
          <w:rPr>
            <w:rFonts w:asciiTheme="minorHAnsi" w:hAnsiTheme="minorHAnsi" w:cs="Times New Roman"/>
            <w:rPrChange w:id="468" w:author="Tuo Wang [2]" w:date="2018-10-23T15:45:00Z">
              <w:rPr>
                <w:rFonts w:asciiTheme="minorHAnsi" w:hAnsiTheme="minorHAnsi" w:cs="Times New Roman"/>
                <w:highlight w:val="yellow"/>
              </w:rPr>
            </w:rPrChange>
          </w:rPr>
          <w:delText xml:space="preserve"> for</w:delText>
        </w:r>
      </w:del>
      <w:ins w:id="469" w:author="Tuo Wang" w:date="2018-10-23T20:07:00Z">
        <w:r w:rsidR="0054692A" w:rsidRPr="005A6D7F">
          <w:rPr>
            <w:rFonts w:asciiTheme="minorHAnsi" w:hAnsiTheme="minorHAnsi" w:cs="Times New Roman"/>
            <w:color w:val="auto"/>
          </w:rPr>
          <w:t>g</w:t>
        </w:r>
        <w:r w:rsidR="0054692A" w:rsidRPr="005A6D7F">
          <w:rPr>
            <w:rFonts w:asciiTheme="minorHAnsi" w:hAnsiTheme="minorHAnsi" w:cs="Times New Roman"/>
          </w:rPr>
          <w:t xml:space="preserve"> for</w:t>
        </w:r>
      </w:ins>
      <w:r w:rsidR="00250240" w:rsidRPr="005A6D7F">
        <w:rPr>
          <w:rFonts w:asciiTheme="minorHAnsi" w:hAnsiTheme="minorHAnsi" w:cs="Times New Roman"/>
          <w:rPrChange w:id="470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10 mins</w:t>
      </w:r>
      <w:r w:rsidR="0027490B" w:rsidRPr="005A6D7F">
        <w:rPr>
          <w:rFonts w:asciiTheme="minorHAnsi" w:hAnsiTheme="minorHAnsi" w:cs="Times New Roman"/>
          <w:rPrChange w:id="471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</w:t>
      </w:r>
      <w:r w:rsidR="00250240" w:rsidRPr="005A6D7F">
        <w:rPr>
          <w:rFonts w:asciiTheme="minorHAnsi" w:hAnsiTheme="minorHAnsi" w:cs="Times New Roman"/>
          <w:rPrChange w:id="472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and remove the excess water using a pipette.</w:t>
      </w:r>
    </w:p>
    <w:p w14:paraId="1001155C" w14:textId="77777777" w:rsidR="00083D0B" w:rsidRPr="005A6D7F" w:rsidRDefault="00083D0B" w:rsidP="009574C0">
      <w:pPr>
        <w:rPr>
          <w:rFonts w:asciiTheme="minorHAnsi" w:hAnsiTheme="minorHAnsi" w:cs="Times New Roman"/>
          <w:rPrChange w:id="473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</w:pPr>
    </w:p>
    <w:p w14:paraId="6579334B" w14:textId="6D0743B9" w:rsidR="0027490B" w:rsidRPr="005A6D7F" w:rsidRDefault="00083D0B" w:rsidP="009574C0">
      <w:pPr>
        <w:rPr>
          <w:rFonts w:asciiTheme="minorHAnsi" w:hAnsiTheme="minorHAnsi" w:cs="Times New Roman"/>
          <w:rPrChange w:id="474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</w:pPr>
      <w:r w:rsidRPr="005A6D7F">
        <w:rPr>
          <w:rFonts w:asciiTheme="minorHAnsi" w:hAnsiTheme="minorHAnsi" w:cs="Times New Roman"/>
          <w:rPrChange w:id="475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3.1.4</w:t>
      </w:r>
      <w:proofErr w:type="gramStart"/>
      <w:r w:rsidRPr="005A6D7F">
        <w:rPr>
          <w:rFonts w:asciiTheme="minorHAnsi" w:hAnsiTheme="minorHAnsi" w:cs="Times New Roman"/>
          <w:rPrChange w:id="476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)</w:t>
      </w:r>
      <w:ins w:id="477" w:author="Tuo Wang [2]" w:date="2018-10-23T15:44:00Z">
        <w:r w:rsidR="00495C91" w:rsidRPr="005A6D7F">
          <w:rPr>
            <w:rFonts w:asciiTheme="minorHAnsi" w:hAnsiTheme="minorHAnsi" w:cs="Times New Roman"/>
            <w:rPrChange w:id="478" w:author="Tuo Wang [2]" w:date="2018-10-23T15:45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 </w:t>
        </w:r>
      </w:ins>
      <w:r w:rsidRPr="005A6D7F">
        <w:rPr>
          <w:rFonts w:asciiTheme="minorHAnsi" w:hAnsiTheme="minorHAnsi" w:cs="Times New Roman"/>
          <w:rPrChange w:id="479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If</w:t>
      </w:r>
      <w:proofErr w:type="gramEnd"/>
      <w:r w:rsidRPr="005A6D7F">
        <w:rPr>
          <w:rFonts w:asciiTheme="minorHAnsi" w:hAnsiTheme="minorHAnsi" w:cs="Times New Roman"/>
          <w:rPrChange w:id="480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the sample was never-dried at any point, the sample can be directly used without further treatment. </w:t>
      </w:r>
      <w:r w:rsidR="00250240" w:rsidRPr="005A6D7F">
        <w:rPr>
          <w:rFonts w:asciiTheme="minorHAnsi" w:hAnsiTheme="minorHAnsi" w:cs="Times New Roman"/>
          <w:rPrChange w:id="481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</w:t>
      </w:r>
    </w:p>
    <w:p w14:paraId="54AF811E" w14:textId="6BF951E8" w:rsidR="007B4F44" w:rsidRPr="005A6D7F" w:rsidRDefault="007B4F44" w:rsidP="009574C0">
      <w:pPr>
        <w:rPr>
          <w:rFonts w:asciiTheme="minorHAnsi" w:hAnsiTheme="minorHAnsi" w:cs="Times New Roman"/>
          <w:rPrChange w:id="482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</w:pPr>
    </w:p>
    <w:p w14:paraId="56C834B4" w14:textId="200E5F83" w:rsidR="007B4F44" w:rsidRPr="006C4F71" w:rsidRDefault="007B4F44" w:rsidP="009574C0">
      <w:pPr>
        <w:rPr>
          <w:rFonts w:asciiTheme="minorHAnsi" w:hAnsiTheme="minorHAnsi" w:cs="Times New Roman"/>
        </w:rPr>
      </w:pPr>
      <w:r w:rsidRPr="005A6D7F">
        <w:rPr>
          <w:rFonts w:asciiTheme="minorHAnsi" w:hAnsiTheme="minorHAnsi" w:cs="Times New Roman"/>
          <w:rPrChange w:id="483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3.</w:t>
      </w:r>
      <w:r w:rsidR="00F60A07" w:rsidRPr="005A6D7F">
        <w:rPr>
          <w:rFonts w:asciiTheme="minorHAnsi" w:hAnsiTheme="minorHAnsi" w:cs="Times New Roman"/>
          <w:rPrChange w:id="484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1.</w:t>
      </w:r>
      <w:r w:rsidR="001F7D4C" w:rsidRPr="005A6D7F">
        <w:rPr>
          <w:rFonts w:asciiTheme="minorHAnsi" w:hAnsiTheme="minorHAnsi" w:cs="Times New Roman"/>
          <w:rPrChange w:id="485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4</w:t>
      </w:r>
      <w:r w:rsidRPr="005A6D7F">
        <w:rPr>
          <w:rFonts w:asciiTheme="minorHAnsi" w:hAnsiTheme="minorHAnsi" w:cs="Times New Roman"/>
          <w:rPrChange w:id="486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) </w:t>
      </w:r>
      <w:r w:rsidRPr="005A6D7F">
        <w:rPr>
          <w:rFonts w:asciiTheme="minorHAnsi" w:hAnsiTheme="minorHAnsi" w:cs="Times New Roman"/>
          <w:rPrChange w:id="487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ab/>
      </w:r>
      <w:r w:rsidR="00FD423D" w:rsidRPr="005A6D7F">
        <w:rPr>
          <w:rFonts w:asciiTheme="minorHAnsi" w:hAnsiTheme="minorHAnsi" w:cs="Times New Roman"/>
          <w:rPrChange w:id="488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>Pack</w:t>
      </w:r>
      <w:r w:rsidR="006063D5" w:rsidRPr="005A6D7F">
        <w:rPr>
          <w:rFonts w:asciiTheme="minorHAnsi" w:hAnsiTheme="minorHAnsi" w:cs="Times New Roman"/>
          <w:rPrChange w:id="489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the resulting plant materials into 3.2-mm or 4-mm ZrO</w:t>
      </w:r>
      <w:r w:rsidR="006063D5" w:rsidRPr="0018576B">
        <w:rPr>
          <w:rFonts w:asciiTheme="minorHAnsi" w:hAnsiTheme="minorHAnsi" w:cs="Times New Roman"/>
          <w:vertAlign w:val="subscript"/>
          <w:rPrChange w:id="490" w:author="Tuo Wang [2]" w:date="2018-10-24T13:02:00Z">
            <w:rPr>
              <w:rFonts w:asciiTheme="minorHAnsi" w:hAnsiTheme="minorHAnsi" w:cs="Times New Roman"/>
              <w:highlight w:val="yellow"/>
            </w:rPr>
          </w:rPrChange>
        </w:rPr>
        <w:t>2</w:t>
      </w:r>
      <w:r w:rsidR="006063D5" w:rsidRPr="005A6D7F">
        <w:rPr>
          <w:rFonts w:asciiTheme="minorHAnsi" w:hAnsiTheme="minorHAnsi" w:cs="Times New Roman"/>
          <w:rPrChange w:id="491" w:author="Tuo Wang [2]" w:date="2018-10-23T15:45:00Z">
            <w:rPr>
              <w:rFonts w:asciiTheme="minorHAnsi" w:hAnsiTheme="minorHAnsi" w:cs="Times New Roman"/>
              <w:highlight w:val="yellow"/>
            </w:rPr>
          </w:rPrChange>
        </w:rPr>
        <w:t xml:space="preserve"> rotors for solid-state NMR experiments.</w:t>
      </w:r>
      <w:r w:rsidR="006063D5" w:rsidRPr="006C4F71">
        <w:rPr>
          <w:rFonts w:asciiTheme="minorHAnsi" w:hAnsiTheme="minorHAnsi" w:cs="Times New Roman"/>
        </w:rPr>
        <w:t xml:space="preserve"> </w:t>
      </w:r>
    </w:p>
    <w:p w14:paraId="7DABB21B" w14:textId="77777777" w:rsidR="008176D9" w:rsidRPr="006C4F71" w:rsidRDefault="008176D9" w:rsidP="009574C0">
      <w:pPr>
        <w:rPr>
          <w:rFonts w:asciiTheme="minorHAnsi" w:hAnsiTheme="minorHAnsi" w:cs="Times New Roman"/>
        </w:rPr>
      </w:pPr>
    </w:p>
    <w:p w14:paraId="391A7C66" w14:textId="5CD60D2C" w:rsidR="008176D9" w:rsidRPr="006C4F71" w:rsidRDefault="008176D9" w:rsidP="008176D9">
      <w:pPr>
        <w:rPr>
          <w:rFonts w:asciiTheme="minorHAnsi" w:hAnsiTheme="minorHAnsi" w:cs="Times New Roman"/>
          <w:b/>
        </w:rPr>
      </w:pPr>
      <w:r w:rsidRPr="00E7788C">
        <w:rPr>
          <w:rFonts w:asciiTheme="minorHAnsi" w:hAnsiTheme="minorHAnsi" w:cs="Times New Roman"/>
          <w:b/>
          <w:highlight w:val="yellow"/>
          <w:rPrChange w:id="492" w:author="Tuo Wang [2]" w:date="2018-10-23T16:20:00Z">
            <w:rPr>
              <w:rFonts w:asciiTheme="minorHAnsi" w:hAnsiTheme="minorHAnsi" w:cs="Times New Roman"/>
              <w:b/>
            </w:rPr>
          </w:rPrChange>
        </w:rPr>
        <w:t xml:space="preserve">3.2) </w:t>
      </w:r>
      <w:r w:rsidR="00A13CDD" w:rsidRPr="00E7788C">
        <w:rPr>
          <w:rFonts w:asciiTheme="minorHAnsi" w:hAnsiTheme="minorHAnsi" w:cs="Times New Roman"/>
          <w:b/>
          <w:highlight w:val="yellow"/>
          <w:rPrChange w:id="493" w:author="Tuo Wang [2]" w:date="2018-10-23T16:20:00Z">
            <w:rPr>
              <w:rFonts w:asciiTheme="minorHAnsi" w:hAnsiTheme="minorHAnsi" w:cs="Times New Roman"/>
              <w:b/>
            </w:rPr>
          </w:rPrChange>
        </w:rPr>
        <w:tab/>
      </w:r>
      <w:r w:rsidRPr="00E7788C">
        <w:rPr>
          <w:rFonts w:asciiTheme="minorHAnsi" w:hAnsiTheme="minorHAnsi" w:cs="Times New Roman"/>
          <w:b/>
          <w:highlight w:val="yellow"/>
          <w:rPrChange w:id="494" w:author="Tuo Wang [2]" w:date="2018-10-23T16:20:00Z">
            <w:rPr>
              <w:rFonts w:asciiTheme="minorHAnsi" w:hAnsiTheme="minorHAnsi" w:cs="Times New Roman"/>
              <w:b/>
            </w:rPr>
          </w:rPrChange>
        </w:rPr>
        <w:t>Preparation of plant materials for DNP studies</w:t>
      </w:r>
    </w:p>
    <w:p w14:paraId="4823180A" w14:textId="77777777" w:rsidR="008176D9" w:rsidRPr="006C4F71" w:rsidRDefault="008176D9" w:rsidP="008176D9">
      <w:pPr>
        <w:rPr>
          <w:rFonts w:asciiTheme="minorHAnsi" w:hAnsiTheme="minorHAnsi" w:cs="Times New Roman"/>
        </w:rPr>
      </w:pPr>
    </w:p>
    <w:p w14:paraId="0C8C6871" w14:textId="0B8DD654" w:rsidR="004A097C" w:rsidRPr="006C4F71" w:rsidRDefault="004A097C" w:rsidP="004A097C">
      <w:pPr>
        <w:rPr>
          <w:rFonts w:asciiTheme="minorHAnsi" w:hAnsiTheme="minorHAnsi" w:cs="Times New Roman"/>
          <w:highlight w:val="yellow"/>
        </w:rPr>
      </w:pPr>
      <w:r w:rsidRPr="00672B82">
        <w:rPr>
          <w:rFonts w:asciiTheme="minorHAnsi" w:hAnsiTheme="minorHAnsi" w:cs="Times New Roman"/>
          <w:highlight w:val="yellow"/>
          <w:rPrChange w:id="495" w:author="Tuo Wang" w:date="2018-10-23T20:43:00Z">
            <w:rPr>
              <w:rFonts w:asciiTheme="minorHAnsi" w:hAnsiTheme="minorHAnsi" w:cs="Times New Roman"/>
            </w:rPr>
          </w:rPrChange>
        </w:rPr>
        <w:t>3.</w:t>
      </w:r>
      <w:r w:rsidR="00F60A07" w:rsidRPr="00672B82">
        <w:rPr>
          <w:rFonts w:asciiTheme="minorHAnsi" w:hAnsiTheme="minorHAnsi" w:cs="Times New Roman"/>
          <w:highlight w:val="yellow"/>
          <w:rPrChange w:id="496" w:author="Tuo Wang" w:date="2018-10-23T20:43:00Z">
            <w:rPr>
              <w:rFonts w:asciiTheme="minorHAnsi" w:hAnsiTheme="minorHAnsi" w:cs="Times New Roman"/>
            </w:rPr>
          </w:rPrChange>
        </w:rPr>
        <w:t>2.1</w:t>
      </w:r>
      <w:proofErr w:type="gramStart"/>
      <w:ins w:id="497" w:author="Tuo Wang" w:date="2018-10-23T20:44:00Z">
        <w:r w:rsidR="00672B82" w:rsidRPr="00672B82">
          <w:rPr>
            <w:rFonts w:asciiTheme="minorHAnsi" w:hAnsiTheme="minorHAnsi" w:cs="Times New Roman"/>
            <w:highlight w:val="yellow"/>
            <w:rPrChange w:id="498" w:author="Tuo Wang" w:date="2018-10-23T20:44:00Z">
              <w:rPr>
                <w:rFonts w:asciiTheme="minorHAnsi" w:hAnsiTheme="minorHAnsi" w:cs="Times New Roman"/>
              </w:rPr>
            </w:rPrChange>
          </w:rPr>
          <w:t>)</w:t>
        </w:r>
        <w:r w:rsidR="00672B82">
          <w:rPr>
            <w:rFonts w:asciiTheme="minorHAnsi" w:hAnsiTheme="minorHAnsi" w:cs="Times New Roman"/>
          </w:rPr>
          <w:t xml:space="preserve">  </w:t>
        </w:r>
        <w:r w:rsidR="00672B82">
          <w:rPr>
            <w:rFonts w:asciiTheme="minorHAnsi" w:hAnsiTheme="minorHAnsi" w:cs="Times New Roman"/>
          </w:rPr>
          <w:tab/>
        </w:r>
      </w:ins>
      <w:proofErr w:type="gramEnd"/>
      <w:del w:id="499" w:author="Tuo Wang" w:date="2018-10-23T20:44:00Z">
        <w:r w:rsidRPr="00672B82" w:rsidDel="00672B82">
          <w:rPr>
            <w:rFonts w:asciiTheme="minorHAnsi" w:hAnsiTheme="minorHAnsi" w:cs="Times New Roman"/>
            <w:highlight w:val="yellow"/>
            <w:rPrChange w:id="500" w:author="Tuo Wang" w:date="2018-10-23T20:43:00Z">
              <w:rPr>
                <w:rFonts w:asciiTheme="minorHAnsi" w:hAnsiTheme="minorHAnsi" w:cs="Times New Roman"/>
              </w:rPr>
            </w:rPrChange>
          </w:rPr>
          <w:delText>)</w:delText>
        </w:r>
        <w:r w:rsidRPr="006C4F71" w:rsidDel="00672B82">
          <w:rPr>
            <w:rFonts w:asciiTheme="minorHAnsi" w:hAnsiTheme="minorHAnsi" w:cs="Times New Roman"/>
          </w:rPr>
          <w:tab/>
          <w:delText xml:space="preserve"> </w:delText>
        </w:r>
      </w:del>
      <w:r w:rsidR="00E650A9" w:rsidRPr="006C4F71">
        <w:rPr>
          <w:rFonts w:asciiTheme="minorHAnsi" w:hAnsiTheme="minorHAnsi" w:cs="Times New Roman"/>
          <w:highlight w:val="yellow"/>
        </w:rPr>
        <w:t>P</w:t>
      </w:r>
      <w:r w:rsidRPr="006C4F71">
        <w:rPr>
          <w:rFonts w:asciiTheme="minorHAnsi" w:hAnsiTheme="minorHAnsi" w:cs="Times New Roman"/>
          <w:highlight w:val="yellow"/>
        </w:rPr>
        <w:t xml:space="preserve">repare </w:t>
      </w:r>
      <w:r w:rsidR="00D757E8" w:rsidRPr="006C4F71">
        <w:rPr>
          <w:rFonts w:asciiTheme="minorHAnsi" w:hAnsiTheme="minorHAnsi" w:cs="Times New Roman"/>
          <w:highlight w:val="yellow"/>
        </w:rPr>
        <w:t>6</w:t>
      </w:r>
      <w:r w:rsidRPr="006C4F71">
        <w:rPr>
          <w:rFonts w:asciiTheme="minorHAnsi" w:hAnsiTheme="minorHAnsi" w:cs="Times New Roman"/>
          <w:highlight w:val="yellow"/>
        </w:rPr>
        <w:t>0 µL stock solution of 10</w:t>
      </w:r>
      <w:ins w:id="501" w:author="Tuo Wang [2]" w:date="2018-10-23T15:45:00Z">
        <w:r w:rsidR="00495C91">
          <w:rPr>
            <w:rFonts w:asciiTheme="minorHAnsi" w:hAnsiTheme="minorHAnsi" w:cs="Times New Roman"/>
            <w:highlight w:val="yellow"/>
          </w:rPr>
          <w:t xml:space="preserve"> </w:t>
        </w:r>
      </w:ins>
      <w:proofErr w:type="spellStart"/>
      <w:r w:rsidRPr="006C4F71">
        <w:rPr>
          <w:rFonts w:asciiTheme="minorHAnsi" w:hAnsiTheme="minorHAnsi" w:cs="Times New Roman"/>
          <w:highlight w:val="yellow"/>
        </w:rPr>
        <w:t>mM</w:t>
      </w:r>
      <w:proofErr w:type="spellEnd"/>
      <w:r w:rsidRPr="006C4F71">
        <w:rPr>
          <w:rFonts w:asciiTheme="minorHAnsi" w:hAnsiTheme="minorHAnsi" w:cs="Times New Roman"/>
          <w:highlight w:val="yellow"/>
        </w:rPr>
        <w:t xml:space="preserve"> </w:t>
      </w:r>
      <w:proofErr w:type="spellStart"/>
      <w:r w:rsidRPr="006C4F71">
        <w:rPr>
          <w:rFonts w:asciiTheme="minorHAnsi" w:hAnsiTheme="minorHAnsi" w:cs="Times New Roman"/>
          <w:highlight w:val="yellow"/>
        </w:rPr>
        <w:t>AMUPol</w:t>
      </w:r>
      <w:proofErr w:type="spellEnd"/>
      <w:r w:rsidR="00464C09">
        <w:rPr>
          <w:rFonts w:asciiTheme="minorHAnsi" w:hAnsiTheme="minorHAnsi" w:cs="Times New Roman"/>
          <w:highlight w:val="yellow"/>
        </w:rPr>
        <w:t xml:space="preserve"> radical</w:t>
      </w:r>
      <w:r w:rsidRPr="006C4F71">
        <w:rPr>
          <w:rFonts w:asciiTheme="minorHAnsi" w:hAnsiTheme="minorHAnsi" w:cs="Times New Roman"/>
          <w:highlight w:val="yellow"/>
        </w:rPr>
        <w:t xml:space="preserve"> as described </w:t>
      </w:r>
      <w:r w:rsidR="004F3F25" w:rsidRPr="006C4F71">
        <w:rPr>
          <w:rFonts w:asciiTheme="minorHAnsi" w:hAnsiTheme="minorHAnsi" w:cs="Times New Roman"/>
          <w:highlight w:val="yellow"/>
        </w:rPr>
        <w:t xml:space="preserve">steps </w:t>
      </w:r>
      <w:r w:rsidRPr="006C4F71">
        <w:rPr>
          <w:rFonts w:asciiTheme="minorHAnsi" w:hAnsiTheme="minorHAnsi" w:cs="Times New Roman"/>
          <w:highlight w:val="yellow"/>
        </w:rPr>
        <w:t>2.2.1 and 2.2.2</w:t>
      </w:r>
      <w:r w:rsidR="004F3F25" w:rsidRPr="006C4F71">
        <w:rPr>
          <w:rFonts w:asciiTheme="minorHAnsi" w:hAnsiTheme="minorHAnsi" w:cs="Times New Roman"/>
          <w:highlight w:val="yellow"/>
        </w:rPr>
        <w:t>.</w:t>
      </w:r>
    </w:p>
    <w:p w14:paraId="6DF7B6F6" w14:textId="77777777" w:rsidR="00363890" w:rsidRPr="006C4F71" w:rsidRDefault="00363890" w:rsidP="009574C0">
      <w:pPr>
        <w:rPr>
          <w:rFonts w:asciiTheme="minorHAnsi" w:hAnsiTheme="minorHAnsi" w:cs="Times New Roman"/>
          <w:highlight w:val="yellow"/>
        </w:rPr>
      </w:pPr>
    </w:p>
    <w:p w14:paraId="6C34BB55" w14:textId="1BF6EAE9" w:rsidR="00055CF6" w:rsidRPr="006C4F71" w:rsidRDefault="007A3667" w:rsidP="009574C0">
      <w:pPr>
        <w:rPr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t>3.</w:t>
      </w:r>
      <w:r w:rsidR="00055CF6" w:rsidRPr="006C4F71">
        <w:rPr>
          <w:rFonts w:asciiTheme="minorHAnsi" w:hAnsiTheme="minorHAnsi" w:cs="Times New Roman"/>
          <w:highlight w:val="yellow"/>
        </w:rPr>
        <w:t>2.2</w:t>
      </w:r>
      <w:r w:rsidR="009B5E2F" w:rsidRPr="006C4F71">
        <w:rPr>
          <w:rFonts w:asciiTheme="minorHAnsi" w:hAnsiTheme="minorHAnsi" w:cs="Times New Roman"/>
          <w:highlight w:val="yellow"/>
        </w:rPr>
        <w:t>)</w:t>
      </w:r>
      <w:r w:rsidRPr="006C4F71">
        <w:rPr>
          <w:rFonts w:asciiTheme="minorHAnsi" w:hAnsiTheme="minorHAnsi" w:cs="Times New Roman"/>
          <w:highlight w:val="yellow"/>
        </w:rPr>
        <w:t xml:space="preserve"> </w:t>
      </w:r>
      <w:r w:rsidR="00363890" w:rsidRPr="006C4F71">
        <w:rPr>
          <w:rFonts w:asciiTheme="minorHAnsi" w:hAnsiTheme="minorHAnsi" w:cs="Times New Roman"/>
          <w:highlight w:val="yellow"/>
        </w:rPr>
        <w:tab/>
      </w:r>
      <w:ins w:id="502" w:author="Tuo Wang [2]" w:date="2018-10-23T16:20:00Z">
        <w:r w:rsidR="00E7788C" w:rsidRPr="00EF1846">
          <w:rPr>
            <w:rFonts w:asciiTheme="minorHAnsi" w:hAnsiTheme="minorHAnsi" w:cs="Times New Roman"/>
            <w:highlight w:val="yellow"/>
          </w:rPr>
          <w:t xml:space="preserve">Cut the uniformly </w:t>
        </w:r>
        <w:r w:rsidR="00E7788C" w:rsidRPr="00EF1846">
          <w:rPr>
            <w:rFonts w:asciiTheme="minorHAnsi" w:hAnsiTheme="minorHAnsi" w:cs="Times New Roman"/>
            <w:highlight w:val="yellow"/>
            <w:vertAlign w:val="superscript"/>
          </w:rPr>
          <w:t>13</w:t>
        </w:r>
        <w:r w:rsidR="00E7788C" w:rsidRPr="00EF1846">
          <w:rPr>
            <w:rFonts w:asciiTheme="minorHAnsi" w:hAnsiTheme="minorHAnsi" w:cs="Times New Roman"/>
            <w:highlight w:val="yellow"/>
          </w:rPr>
          <w:t>C labeled plant material</w:t>
        </w:r>
      </w:ins>
      <w:ins w:id="503" w:author="Tuo Wang [2]" w:date="2018-10-23T16:21:00Z">
        <w:r w:rsidR="00D100DC">
          <w:rPr>
            <w:rFonts w:asciiTheme="minorHAnsi" w:hAnsiTheme="minorHAnsi" w:cs="Times New Roman"/>
            <w:highlight w:val="yellow"/>
          </w:rPr>
          <w:t xml:space="preserve"> to be studied</w:t>
        </w:r>
      </w:ins>
      <w:ins w:id="504" w:author="Tuo Wang [2]" w:date="2018-10-23T16:20:00Z">
        <w:r w:rsidR="00E7788C" w:rsidRPr="00EF1846">
          <w:rPr>
            <w:rFonts w:asciiTheme="minorHAnsi" w:hAnsiTheme="minorHAnsi" w:cs="Times New Roman"/>
            <w:highlight w:val="yellow"/>
          </w:rPr>
          <w:t xml:space="preserve"> into small pieces using a laboratory razor blade</w:t>
        </w:r>
        <w:r w:rsidR="00E7788C">
          <w:rPr>
            <w:rFonts w:asciiTheme="minorHAnsi" w:hAnsiTheme="minorHAnsi" w:cs="Times New Roman"/>
            <w:highlight w:val="yellow"/>
          </w:rPr>
          <w:t xml:space="preserve"> and </w:t>
        </w:r>
      </w:ins>
      <w:del w:id="505" w:author="Tuo Wang [2]" w:date="2018-10-23T16:20:00Z">
        <w:r w:rsidR="004F3F25" w:rsidRPr="006C4F71" w:rsidDel="00E7788C">
          <w:rPr>
            <w:rFonts w:asciiTheme="minorHAnsi" w:hAnsiTheme="minorHAnsi" w:cs="Times New Roman"/>
            <w:highlight w:val="yellow"/>
          </w:rPr>
          <w:delText>W</w:delText>
        </w:r>
      </w:del>
      <w:ins w:id="506" w:author="Tuo Wang [2]" w:date="2018-10-23T16:20:00Z">
        <w:r w:rsidR="00E7788C">
          <w:rPr>
            <w:rFonts w:asciiTheme="minorHAnsi" w:hAnsiTheme="minorHAnsi" w:cs="Times New Roman"/>
            <w:highlight w:val="yellow"/>
          </w:rPr>
          <w:t>w</w:t>
        </w:r>
      </w:ins>
      <w:r w:rsidR="004F3F25" w:rsidRPr="006C4F71">
        <w:rPr>
          <w:rFonts w:asciiTheme="minorHAnsi" w:hAnsiTheme="minorHAnsi" w:cs="Times New Roman"/>
          <w:highlight w:val="yellow"/>
        </w:rPr>
        <w:t xml:space="preserve">eigh </w:t>
      </w:r>
      <w:r w:rsidR="00D757E8" w:rsidRPr="006C4F71">
        <w:rPr>
          <w:rFonts w:asciiTheme="minorHAnsi" w:hAnsiTheme="minorHAnsi" w:cs="Times New Roman"/>
          <w:highlight w:val="yellow"/>
        </w:rPr>
        <w:t>2</w:t>
      </w:r>
      <w:r w:rsidR="004F3F25" w:rsidRPr="006C4F71">
        <w:rPr>
          <w:rFonts w:asciiTheme="minorHAnsi" w:hAnsiTheme="minorHAnsi" w:cs="Times New Roman"/>
          <w:highlight w:val="yellow"/>
        </w:rPr>
        <w:t xml:space="preserve">0 mg of the plant </w:t>
      </w:r>
      <w:r w:rsidR="00F52B78">
        <w:rPr>
          <w:rFonts w:asciiTheme="minorHAnsi" w:hAnsiTheme="minorHAnsi" w:cs="Times New Roman"/>
          <w:highlight w:val="yellow"/>
        </w:rPr>
        <w:t>materials</w:t>
      </w:r>
      <w:del w:id="507" w:author="Tuo Wang [2]" w:date="2018-10-23T16:20:00Z">
        <w:r w:rsidR="004F3F25" w:rsidRPr="006C4F71" w:rsidDel="00E7788C">
          <w:rPr>
            <w:rFonts w:asciiTheme="minorHAnsi" w:hAnsiTheme="minorHAnsi" w:cs="Times New Roman"/>
            <w:highlight w:val="yellow"/>
          </w:rPr>
          <w:delText xml:space="preserve"> </w:delText>
        </w:r>
        <w:r w:rsidR="00055CF6" w:rsidRPr="006C4F71" w:rsidDel="00E7788C">
          <w:rPr>
            <w:rFonts w:asciiTheme="minorHAnsi" w:hAnsiTheme="minorHAnsi" w:cs="Times New Roman"/>
            <w:highlight w:val="yellow"/>
          </w:rPr>
          <w:delText xml:space="preserve">that were </w:delText>
        </w:r>
        <w:r w:rsidR="004F3F25" w:rsidRPr="006C4F71" w:rsidDel="00E7788C">
          <w:rPr>
            <w:rFonts w:asciiTheme="minorHAnsi" w:hAnsiTheme="minorHAnsi" w:cs="Times New Roman"/>
            <w:highlight w:val="yellow"/>
          </w:rPr>
          <w:delText>generated in prior steps (</w:delText>
        </w:r>
        <w:r w:rsidR="00055CF6" w:rsidRPr="006C4F71" w:rsidDel="00E7788C">
          <w:rPr>
            <w:rFonts w:asciiTheme="minorHAnsi" w:hAnsiTheme="minorHAnsi" w:cs="Times New Roman"/>
            <w:highlight w:val="yellow"/>
          </w:rPr>
          <w:delText>3.1.2</w:delText>
        </w:r>
        <w:r w:rsidR="004F3F25" w:rsidRPr="006C4F71" w:rsidDel="00E7788C">
          <w:rPr>
            <w:rFonts w:asciiTheme="minorHAnsi" w:hAnsiTheme="minorHAnsi" w:cs="Times New Roman"/>
            <w:highlight w:val="yellow"/>
          </w:rPr>
          <w:delText>)</w:delText>
        </w:r>
      </w:del>
      <w:r w:rsidR="00055CF6" w:rsidRPr="006C4F71">
        <w:rPr>
          <w:rFonts w:asciiTheme="minorHAnsi" w:hAnsiTheme="minorHAnsi" w:cs="Times New Roman"/>
          <w:highlight w:val="yellow"/>
        </w:rPr>
        <w:t>.</w:t>
      </w:r>
    </w:p>
    <w:p w14:paraId="2A7AFB01" w14:textId="77777777" w:rsidR="00055CF6" w:rsidRPr="006C4F71" w:rsidRDefault="00055CF6" w:rsidP="009574C0">
      <w:pPr>
        <w:rPr>
          <w:rFonts w:asciiTheme="minorHAnsi" w:hAnsiTheme="minorHAnsi" w:cs="Times New Roman"/>
          <w:highlight w:val="yellow"/>
        </w:rPr>
      </w:pPr>
    </w:p>
    <w:p w14:paraId="79E6E279" w14:textId="0A6461DE" w:rsidR="007A3667" w:rsidRPr="006C4F71" w:rsidRDefault="00055CF6" w:rsidP="009574C0">
      <w:pPr>
        <w:rPr>
          <w:rFonts w:asciiTheme="minorHAnsi" w:hAnsiTheme="minorHAnsi" w:cs="Times New Roman"/>
          <w:highlight w:val="yellow"/>
        </w:rPr>
      </w:pPr>
      <w:r w:rsidRPr="006C4F71">
        <w:rPr>
          <w:rFonts w:asciiTheme="minorHAnsi" w:hAnsiTheme="minorHAnsi" w:cs="Times New Roman"/>
          <w:highlight w:val="yellow"/>
        </w:rPr>
        <w:t xml:space="preserve">3.2.3) </w:t>
      </w:r>
      <w:r w:rsidRPr="006C4F71">
        <w:rPr>
          <w:rFonts w:asciiTheme="minorHAnsi" w:hAnsiTheme="minorHAnsi" w:cs="Times New Roman"/>
          <w:highlight w:val="yellow"/>
        </w:rPr>
        <w:tab/>
      </w:r>
      <w:r w:rsidR="00EE0A09" w:rsidRPr="006C4F71">
        <w:rPr>
          <w:rFonts w:asciiTheme="minorHAnsi" w:hAnsiTheme="minorHAnsi" w:cs="Times New Roman"/>
          <w:highlight w:val="yellow"/>
        </w:rPr>
        <w:t>Hand g</w:t>
      </w:r>
      <w:r w:rsidR="007A3667" w:rsidRPr="006C4F71">
        <w:rPr>
          <w:rFonts w:asciiTheme="minorHAnsi" w:hAnsiTheme="minorHAnsi" w:cs="Times New Roman"/>
          <w:highlight w:val="yellow"/>
        </w:rPr>
        <w:t xml:space="preserve">rind the </w:t>
      </w:r>
      <w:r w:rsidR="001F7D4C" w:rsidRPr="006C4F71">
        <w:rPr>
          <w:rFonts w:asciiTheme="minorHAnsi" w:hAnsiTheme="minorHAnsi" w:cs="Times New Roman"/>
          <w:highlight w:val="yellow"/>
        </w:rPr>
        <w:t xml:space="preserve">plant </w:t>
      </w:r>
      <w:r w:rsidR="007A3667" w:rsidRPr="006C4F71">
        <w:rPr>
          <w:rFonts w:asciiTheme="minorHAnsi" w:hAnsiTheme="minorHAnsi" w:cs="Times New Roman"/>
          <w:highlight w:val="yellow"/>
        </w:rPr>
        <w:t>pieces</w:t>
      </w:r>
      <w:r w:rsidR="001F7D4C" w:rsidRPr="006C4F71">
        <w:rPr>
          <w:rFonts w:asciiTheme="minorHAnsi" w:hAnsiTheme="minorHAnsi" w:cs="Times New Roman"/>
          <w:highlight w:val="yellow"/>
        </w:rPr>
        <w:t xml:space="preserve"> </w:t>
      </w:r>
      <w:del w:id="508" w:author="Tuo Wang [2]" w:date="2018-10-23T16:21:00Z">
        <w:r w:rsidR="001F7D4C" w:rsidRPr="006C4F71" w:rsidDel="00277CC6">
          <w:rPr>
            <w:rFonts w:asciiTheme="minorHAnsi" w:hAnsiTheme="minorHAnsi" w:cs="Times New Roman"/>
            <w:highlight w:val="yellow"/>
          </w:rPr>
          <w:delText>prepared in 3.</w:delText>
        </w:r>
        <w:r w:rsidR="00212A01" w:rsidDel="00277CC6">
          <w:rPr>
            <w:rFonts w:asciiTheme="minorHAnsi" w:hAnsiTheme="minorHAnsi" w:cs="Times New Roman"/>
            <w:highlight w:val="yellow"/>
          </w:rPr>
          <w:delText>1.</w:delText>
        </w:r>
        <w:r w:rsidR="001F7D4C" w:rsidRPr="006C4F71" w:rsidDel="00277CC6">
          <w:rPr>
            <w:rFonts w:asciiTheme="minorHAnsi" w:hAnsiTheme="minorHAnsi" w:cs="Times New Roman"/>
            <w:highlight w:val="yellow"/>
          </w:rPr>
          <w:delText>2</w:delText>
        </w:r>
        <w:r w:rsidR="007A3667" w:rsidRPr="006C4F71" w:rsidDel="00277CC6">
          <w:rPr>
            <w:rFonts w:asciiTheme="minorHAnsi" w:hAnsiTheme="minorHAnsi" w:cs="Times New Roman"/>
            <w:highlight w:val="yellow"/>
          </w:rPr>
          <w:delText xml:space="preserve"> </w:delText>
        </w:r>
      </w:del>
      <w:r w:rsidR="007A3667" w:rsidRPr="006C4F71">
        <w:rPr>
          <w:rFonts w:asciiTheme="minorHAnsi" w:hAnsiTheme="minorHAnsi" w:cs="Times New Roman"/>
          <w:highlight w:val="yellow"/>
        </w:rPr>
        <w:t xml:space="preserve">into </w:t>
      </w:r>
      <w:r w:rsidR="008831EF">
        <w:rPr>
          <w:rFonts w:asciiTheme="minorHAnsi" w:hAnsiTheme="minorHAnsi" w:cs="Times New Roman"/>
          <w:highlight w:val="yellow"/>
        </w:rPr>
        <w:t>small particles</w:t>
      </w:r>
      <w:r w:rsidR="00363C50" w:rsidRPr="006C4F71">
        <w:rPr>
          <w:rFonts w:asciiTheme="minorHAnsi" w:hAnsiTheme="minorHAnsi" w:cs="Times New Roman"/>
          <w:highlight w:val="yellow"/>
        </w:rPr>
        <w:t xml:space="preserve"> (</w:t>
      </w:r>
      <w:r w:rsidR="008831EF">
        <w:rPr>
          <w:rFonts w:asciiTheme="minorHAnsi" w:hAnsiTheme="minorHAnsi" w:cs="Times New Roman"/>
          <w:highlight w:val="yellow"/>
        </w:rPr>
        <w:t>~</w:t>
      </w:r>
      <w:r w:rsidR="00363C50" w:rsidRPr="006C4F71">
        <w:rPr>
          <w:rFonts w:asciiTheme="minorHAnsi" w:hAnsiTheme="minorHAnsi" w:cs="Times New Roman"/>
          <w:highlight w:val="yellow"/>
        </w:rPr>
        <w:t>1</w:t>
      </w:r>
      <w:r w:rsidR="008831EF">
        <w:rPr>
          <w:rFonts w:asciiTheme="minorHAnsi" w:hAnsiTheme="minorHAnsi" w:cs="Times New Roman"/>
          <w:highlight w:val="yellow"/>
        </w:rPr>
        <w:t>-2</w:t>
      </w:r>
      <w:r w:rsidR="00363C50" w:rsidRPr="006C4F71">
        <w:rPr>
          <w:rFonts w:asciiTheme="minorHAnsi" w:hAnsiTheme="minorHAnsi" w:cs="Times New Roman"/>
          <w:highlight w:val="yellow"/>
        </w:rPr>
        <w:t xml:space="preserve"> mm in size)</w:t>
      </w:r>
      <w:r w:rsidR="007A3667" w:rsidRPr="006C4F71">
        <w:rPr>
          <w:rFonts w:asciiTheme="minorHAnsi" w:hAnsiTheme="minorHAnsi" w:cs="Times New Roman"/>
          <w:highlight w:val="yellow"/>
        </w:rPr>
        <w:t xml:space="preserve"> using a mortar</w:t>
      </w:r>
      <w:r w:rsidR="003B75C5" w:rsidRPr="003B75C5">
        <w:rPr>
          <w:rFonts w:asciiTheme="minorHAnsi" w:hAnsiTheme="minorHAnsi" w:cs="Times New Roman"/>
          <w:highlight w:val="yellow"/>
        </w:rPr>
        <w:t xml:space="preserve"> </w:t>
      </w:r>
      <w:r w:rsidR="003B75C5">
        <w:rPr>
          <w:rFonts w:asciiTheme="minorHAnsi" w:hAnsiTheme="minorHAnsi" w:cs="Times New Roman"/>
          <w:highlight w:val="yellow"/>
        </w:rPr>
        <w:t xml:space="preserve">and </w:t>
      </w:r>
      <w:r w:rsidR="003B75C5" w:rsidRPr="006C4F71">
        <w:rPr>
          <w:rFonts w:asciiTheme="minorHAnsi" w:hAnsiTheme="minorHAnsi" w:cs="Times New Roman"/>
          <w:highlight w:val="yellow"/>
        </w:rPr>
        <w:t>pestle</w:t>
      </w:r>
      <w:r w:rsidR="00244EB2" w:rsidRPr="006C4F71">
        <w:rPr>
          <w:rFonts w:asciiTheme="minorHAnsi" w:hAnsiTheme="minorHAnsi" w:cs="Times New Roman"/>
          <w:highlight w:val="yellow"/>
        </w:rPr>
        <w:t xml:space="preserve">. </w:t>
      </w:r>
      <w:r w:rsidR="002A558B" w:rsidRPr="006C4F71">
        <w:rPr>
          <w:rFonts w:asciiTheme="minorHAnsi" w:hAnsiTheme="minorHAnsi" w:cs="Times New Roman"/>
          <w:highlight w:val="yellow"/>
        </w:rPr>
        <w:t>The final powder</w:t>
      </w:r>
      <w:r w:rsidR="00D82906">
        <w:rPr>
          <w:rFonts w:asciiTheme="minorHAnsi" w:hAnsiTheme="minorHAnsi" w:cs="Times New Roman"/>
          <w:highlight w:val="yellow"/>
        </w:rPr>
        <w:t>s</w:t>
      </w:r>
      <w:r w:rsidR="002A558B" w:rsidRPr="006C4F71">
        <w:rPr>
          <w:rFonts w:asciiTheme="minorHAnsi" w:hAnsiTheme="minorHAnsi" w:cs="Times New Roman"/>
          <w:highlight w:val="yellow"/>
        </w:rPr>
        <w:t xml:space="preserve"> </w:t>
      </w:r>
      <w:del w:id="509" w:author="Tuo Wang [2]" w:date="2018-10-23T09:07:00Z">
        <w:r w:rsidR="002A558B" w:rsidRPr="006C4F71" w:rsidDel="00D94D93">
          <w:rPr>
            <w:rFonts w:asciiTheme="minorHAnsi" w:hAnsiTheme="minorHAnsi" w:cs="Times New Roman"/>
            <w:highlight w:val="yellow"/>
          </w:rPr>
          <w:delText xml:space="preserve">should </w:delText>
        </w:r>
      </w:del>
      <w:r w:rsidR="002A558B" w:rsidRPr="006C4F71">
        <w:rPr>
          <w:rFonts w:asciiTheme="minorHAnsi" w:hAnsiTheme="minorHAnsi" w:cs="Times New Roman"/>
          <w:highlight w:val="yellow"/>
        </w:rPr>
        <w:t xml:space="preserve">have </w:t>
      </w:r>
      <w:r w:rsidR="00830E66">
        <w:rPr>
          <w:rFonts w:asciiTheme="minorHAnsi" w:hAnsiTheme="minorHAnsi" w:cs="Times New Roman"/>
          <w:highlight w:val="yellow"/>
        </w:rPr>
        <w:t xml:space="preserve">a </w:t>
      </w:r>
      <w:r w:rsidR="002A558B" w:rsidRPr="006C4F71">
        <w:rPr>
          <w:rFonts w:asciiTheme="minorHAnsi" w:hAnsiTheme="minorHAnsi" w:cs="Times New Roman"/>
          <w:highlight w:val="yellow"/>
        </w:rPr>
        <w:t xml:space="preserve">homogenous appearance. </w:t>
      </w:r>
    </w:p>
    <w:p w14:paraId="637CFDB8" w14:textId="77777777" w:rsidR="00363890" w:rsidRPr="006C4F71" w:rsidRDefault="00363890" w:rsidP="009574C0">
      <w:pPr>
        <w:rPr>
          <w:rFonts w:asciiTheme="minorHAnsi" w:hAnsiTheme="minorHAnsi" w:cs="Times New Roman"/>
          <w:highlight w:val="yellow"/>
        </w:rPr>
      </w:pPr>
    </w:p>
    <w:p w14:paraId="5D7023FD" w14:textId="122D3E5B" w:rsidR="007A3667" w:rsidRPr="006C4F71" w:rsidRDefault="007A3667" w:rsidP="009574C0">
      <w:pPr>
        <w:rPr>
          <w:rFonts w:asciiTheme="minorHAnsi" w:hAnsiTheme="minorHAnsi" w:cs="Times New Roman"/>
          <w:color w:val="222222"/>
          <w:highlight w:val="yellow"/>
          <w:shd w:val="clear" w:color="auto" w:fill="FFFFFF"/>
        </w:rPr>
      </w:pPr>
      <w:r w:rsidRPr="006C4F71">
        <w:rPr>
          <w:rFonts w:asciiTheme="minorHAnsi" w:hAnsiTheme="minorHAnsi" w:cs="Times New Roman"/>
          <w:highlight w:val="yellow"/>
        </w:rPr>
        <w:t>3.</w:t>
      </w:r>
      <w:r w:rsidR="00174658" w:rsidRPr="006C4F71">
        <w:rPr>
          <w:rFonts w:asciiTheme="minorHAnsi" w:hAnsiTheme="minorHAnsi" w:cs="Times New Roman"/>
          <w:highlight w:val="yellow"/>
        </w:rPr>
        <w:t>2.4</w:t>
      </w:r>
      <w:r w:rsidR="009B5E2F" w:rsidRPr="006C4F71">
        <w:rPr>
          <w:rFonts w:asciiTheme="minorHAnsi" w:hAnsiTheme="minorHAnsi" w:cs="Times New Roman"/>
          <w:highlight w:val="yellow"/>
        </w:rPr>
        <w:t>)</w:t>
      </w:r>
      <w:r w:rsidRPr="006C4F71">
        <w:rPr>
          <w:rFonts w:asciiTheme="minorHAnsi" w:hAnsiTheme="minorHAnsi" w:cs="Times New Roman"/>
          <w:highlight w:val="yellow"/>
        </w:rPr>
        <w:t xml:space="preserve"> </w:t>
      </w:r>
      <w:r w:rsidR="00363890" w:rsidRPr="006C4F71">
        <w:rPr>
          <w:rFonts w:asciiTheme="minorHAnsi" w:hAnsiTheme="minorHAnsi" w:cs="Times New Roman"/>
          <w:highlight w:val="yellow"/>
        </w:rPr>
        <w:tab/>
      </w:r>
      <w:r w:rsidRPr="006C4F71">
        <w:rPr>
          <w:rFonts w:asciiTheme="minorHAnsi" w:hAnsiTheme="minorHAnsi" w:cs="Times New Roman"/>
          <w:highlight w:val="yellow"/>
        </w:rPr>
        <w:t xml:space="preserve">Add </w:t>
      </w:r>
      <w:r w:rsidR="00D757E8" w:rsidRPr="006C4F71">
        <w:rPr>
          <w:rFonts w:asciiTheme="minorHAnsi" w:hAnsiTheme="minorHAnsi" w:cs="Times New Roman"/>
          <w:highlight w:val="yellow"/>
        </w:rPr>
        <w:t>4</w:t>
      </w:r>
      <w:r w:rsidRPr="006C4F71">
        <w:rPr>
          <w:rFonts w:asciiTheme="minorHAnsi" w:hAnsiTheme="minorHAnsi" w:cs="Times New Roman"/>
          <w:highlight w:val="yellow"/>
        </w:rPr>
        <w:t xml:space="preserve">0 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µL of the </w:t>
      </w:r>
      <w:ins w:id="510" w:author="Tuo Wang [2]" w:date="2018-10-23T11:26:00Z">
        <w:r w:rsidR="00184DD6">
          <w:rPr>
            <w:rFonts w:asciiTheme="minorHAnsi" w:hAnsiTheme="minorHAnsi" w:cs="Times New Roman"/>
            <w:color w:val="222222"/>
            <w:highlight w:val="yellow"/>
            <w:shd w:val="clear" w:color="auto" w:fill="FFFFFF"/>
          </w:rPr>
          <w:t xml:space="preserve">DNP </w:t>
        </w:r>
      </w:ins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stock solution</w:t>
      </w:r>
      <w:ins w:id="511" w:author="Tuo Wang [2]" w:date="2018-10-23T11:26:00Z">
        <w:r w:rsidR="00184DD6">
          <w:rPr>
            <w:rFonts w:asciiTheme="minorHAnsi" w:hAnsiTheme="minorHAnsi" w:cs="Times New Roman"/>
            <w:color w:val="222222"/>
            <w:highlight w:val="yellow"/>
            <w:shd w:val="clear" w:color="auto" w:fill="FFFFFF"/>
          </w:rPr>
          <w:t xml:space="preserve"> prepared in prior s</w:t>
        </w:r>
      </w:ins>
      <w:ins w:id="512" w:author="Tuo Wang [2]" w:date="2018-10-23T11:27:00Z">
        <w:r w:rsidR="00184DD6">
          <w:rPr>
            <w:rFonts w:asciiTheme="minorHAnsi" w:hAnsiTheme="minorHAnsi" w:cs="Times New Roman"/>
            <w:color w:val="222222"/>
            <w:highlight w:val="yellow"/>
            <w:shd w:val="clear" w:color="auto" w:fill="FFFFFF"/>
          </w:rPr>
          <w:t>teps (2.2.2)</w:t>
        </w:r>
      </w:ins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to the plant material</w:t>
      </w:r>
      <w:r w:rsidR="0092311D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and g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rind </w:t>
      </w:r>
      <w:r w:rsidR="00E134EB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mildly</w:t>
      </w: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for 5 minutes to ensure </w:t>
      </w:r>
      <w:r w:rsidR="00213302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homogen</w:t>
      </w:r>
      <w:r w:rsidR="000A032F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e</w:t>
      </w:r>
      <w:r w:rsidR="00213302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ous mixing </w:t>
      </w:r>
      <w:del w:id="513" w:author="Tuo Wang [2]" w:date="2018-10-23T16:13:00Z">
        <w:r w:rsidR="00213302" w:rsidRPr="006C4F71" w:rsidDel="003A568B">
          <w:rPr>
            <w:rFonts w:asciiTheme="minorHAnsi" w:hAnsiTheme="minorHAnsi" w:cs="Times New Roman" w:hint="eastAsia"/>
            <w:color w:val="222222"/>
            <w:highlight w:val="yellow"/>
            <w:shd w:val="clear" w:color="auto" w:fill="FFFFFF"/>
            <w:lang w:eastAsia="zh-CN"/>
          </w:rPr>
          <w:delText xml:space="preserve">of the </w:delText>
        </w:r>
        <w:r w:rsidRPr="006C4F71" w:rsidDel="003A568B">
          <w:rPr>
            <w:rFonts w:asciiTheme="minorHAnsi" w:hAnsiTheme="minorHAnsi" w:cs="Times New Roman" w:hint="eastAsia"/>
            <w:color w:val="222222"/>
            <w:highlight w:val="yellow"/>
            <w:shd w:val="clear" w:color="auto" w:fill="FFFFFF"/>
            <w:lang w:eastAsia="zh-CN"/>
          </w:rPr>
          <w:delText xml:space="preserve">plant </w:delText>
        </w:r>
        <w:r w:rsidR="00213302" w:rsidRPr="006C4F71" w:rsidDel="003A568B">
          <w:rPr>
            <w:rFonts w:asciiTheme="minorHAnsi" w:hAnsiTheme="minorHAnsi" w:cs="Times New Roman" w:hint="eastAsia"/>
            <w:color w:val="222222"/>
            <w:highlight w:val="yellow"/>
            <w:shd w:val="clear" w:color="auto" w:fill="FFFFFF"/>
            <w:lang w:eastAsia="zh-CN"/>
          </w:rPr>
          <w:delText>material and</w:delText>
        </w:r>
      </w:del>
      <w:ins w:id="514" w:author="Tuo Wang [2]" w:date="2018-10-23T16:13:00Z">
        <w:r w:rsidR="003A568B">
          <w:rPr>
            <w:rFonts w:asciiTheme="minorHAnsi" w:hAnsiTheme="minorHAnsi" w:cs="Times New Roman" w:hint="eastAsia"/>
            <w:color w:val="222222"/>
            <w:highlight w:val="yellow"/>
            <w:shd w:val="clear" w:color="auto" w:fill="FFFFFF"/>
            <w:lang w:eastAsia="zh-CN"/>
          </w:rPr>
          <w:t>with</w:t>
        </w:r>
      </w:ins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the radical.</w:t>
      </w:r>
    </w:p>
    <w:p w14:paraId="0101EB0F" w14:textId="41A35BD1" w:rsidR="00174658" w:rsidRPr="006C4F71" w:rsidRDefault="00174658" w:rsidP="009574C0">
      <w:pPr>
        <w:rPr>
          <w:rFonts w:asciiTheme="minorHAnsi" w:hAnsiTheme="minorHAnsi" w:cs="Times New Roman"/>
          <w:color w:val="222222"/>
          <w:highlight w:val="yellow"/>
          <w:shd w:val="clear" w:color="auto" w:fill="FFFFFF"/>
        </w:rPr>
      </w:pPr>
    </w:p>
    <w:p w14:paraId="330631B3" w14:textId="6CBDEBD1" w:rsidR="00174658" w:rsidRPr="006C4F71" w:rsidRDefault="00174658" w:rsidP="009574C0">
      <w:pPr>
        <w:rPr>
          <w:rFonts w:asciiTheme="minorHAnsi" w:hAnsiTheme="minorHAnsi" w:cs="Times New Roman"/>
          <w:color w:val="222222"/>
          <w:shd w:val="clear" w:color="auto" w:fill="FFFFFF"/>
        </w:rPr>
      </w:pPr>
      <w:r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3.2.5)</w:t>
      </w:r>
      <w:ins w:id="515" w:author="Tuo Wang [2]" w:date="2018-10-23T16:14:00Z">
        <w:r w:rsidR="003A568B">
          <w:rPr>
            <w:rFonts w:asciiTheme="minorHAnsi" w:hAnsiTheme="minorHAnsi" w:cs="Times New Roman"/>
            <w:color w:val="222222"/>
            <w:highlight w:val="yellow"/>
            <w:shd w:val="clear" w:color="auto" w:fill="FFFFFF"/>
          </w:rPr>
          <w:t xml:space="preserve"> </w:t>
        </w:r>
      </w:ins>
      <w:del w:id="516" w:author="Tuo Wang [2]" w:date="2018-10-23T16:14:00Z">
        <w:r w:rsidR="00432C61" w:rsidRPr="006C4F71" w:rsidDel="003A568B">
          <w:rPr>
            <w:rFonts w:asciiTheme="minorHAnsi" w:hAnsiTheme="minorHAnsi" w:cs="Times New Roman"/>
            <w:color w:val="222222"/>
            <w:highlight w:val="yellow"/>
            <w:shd w:val="clear" w:color="auto" w:fill="FFFFFF"/>
          </w:rPr>
          <w:tab/>
        </w:r>
      </w:del>
      <w:r w:rsidR="00D757E8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Add another 20 µL of the stock solution to </w:t>
      </w:r>
      <w:ins w:id="517" w:author="Tuo Wang [2]" w:date="2018-10-23T16:13:00Z">
        <w:r w:rsidR="003A568B">
          <w:rPr>
            <w:rFonts w:asciiTheme="minorHAnsi" w:hAnsiTheme="minorHAnsi" w:cs="Times New Roman"/>
            <w:color w:val="222222"/>
            <w:highlight w:val="yellow"/>
            <w:shd w:val="clear" w:color="auto" w:fill="FFFFFF"/>
          </w:rPr>
          <w:t xml:space="preserve">further hydrate </w:t>
        </w:r>
      </w:ins>
      <w:r w:rsidR="00D757E8" w:rsidRPr="006C4F71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the plant material after grinding.</w:t>
      </w:r>
      <w:r w:rsidR="00D757E8" w:rsidRPr="006C4F71">
        <w:rPr>
          <w:rFonts w:asciiTheme="minorHAnsi" w:hAnsiTheme="minorHAnsi" w:cs="Times New Roman"/>
          <w:color w:val="222222"/>
          <w:shd w:val="clear" w:color="auto" w:fill="FFFFFF"/>
        </w:rPr>
        <w:t xml:space="preserve"> </w:t>
      </w:r>
    </w:p>
    <w:p w14:paraId="21EEF38C" w14:textId="77777777" w:rsidR="00363890" w:rsidRPr="006C4F71" w:rsidRDefault="00363890" w:rsidP="009574C0">
      <w:pPr>
        <w:rPr>
          <w:rFonts w:asciiTheme="minorHAnsi" w:hAnsiTheme="minorHAnsi" w:cs="Times New Roman"/>
          <w:color w:val="222222"/>
          <w:shd w:val="clear" w:color="auto" w:fill="FFFFFF"/>
        </w:rPr>
      </w:pPr>
    </w:p>
    <w:p w14:paraId="36378B0E" w14:textId="3D001DE3" w:rsidR="00C264A4" w:rsidRPr="006C4F71" w:rsidRDefault="007A3667" w:rsidP="00CE3437">
      <w:pPr>
        <w:rPr>
          <w:rFonts w:asciiTheme="minorHAnsi" w:hAnsiTheme="minorHAnsi" w:cs="Times New Roman"/>
          <w:color w:val="222222"/>
          <w:shd w:val="clear" w:color="auto" w:fill="FFFFFF"/>
        </w:rPr>
      </w:pPr>
      <w:r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3.</w:t>
      </w:r>
      <w:r w:rsidR="00CE3437"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2.6</w:t>
      </w:r>
      <w:r w:rsidR="009B5E2F"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)</w:t>
      </w:r>
      <w:r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</w:t>
      </w:r>
      <w:r w:rsidR="00363890"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ab/>
      </w:r>
      <w:r w:rsidR="00D757E8"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Pack the</w:t>
      </w:r>
      <w:r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equilibrated plant sample into a 3.2-mm sapphire rotor</w:t>
      </w:r>
      <w:r w:rsidR="00CE3437"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 for DNP experiments. Insert a silicone plug to avoid </w:t>
      </w:r>
      <w:r w:rsidR="007843F5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 xml:space="preserve">the loss of </w:t>
      </w:r>
      <w:r w:rsidR="00CE3437" w:rsidRPr="008077AC">
        <w:rPr>
          <w:rFonts w:asciiTheme="minorHAnsi" w:hAnsiTheme="minorHAnsi" w:cs="Times New Roman"/>
          <w:color w:val="222222"/>
          <w:highlight w:val="yellow"/>
          <w:shd w:val="clear" w:color="auto" w:fill="FFFFFF"/>
        </w:rPr>
        <w:t>hydration.</w:t>
      </w:r>
      <w:r w:rsidR="00CE3437" w:rsidRPr="006C4F71">
        <w:rPr>
          <w:rFonts w:asciiTheme="minorHAnsi" w:hAnsiTheme="minorHAnsi" w:cs="Times New Roman"/>
          <w:color w:val="222222"/>
          <w:shd w:val="clear" w:color="auto" w:fill="FFFFFF"/>
        </w:rPr>
        <w:t xml:space="preserve"> </w:t>
      </w:r>
    </w:p>
    <w:bookmarkEnd w:id="54"/>
    <w:p w14:paraId="32F40CCB" w14:textId="77777777" w:rsidR="00B403D7" w:rsidRPr="006C4F71" w:rsidRDefault="00B403D7" w:rsidP="00CE3437">
      <w:pPr>
        <w:rPr>
          <w:rFonts w:asciiTheme="minorHAnsi" w:hAnsiTheme="minorHAnsi" w:cs="Times New Roman"/>
          <w:color w:val="222222"/>
          <w:shd w:val="clear" w:color="auto" w:fill="FFFFFF"/>
        </w:rPr>
      </w:pPr>
    </w:p>
    <w:p w14:paraId="25CF9453" w14:textId="0BAFBB30" w:rsidR="00AA6FE1" w:rsidRPr="006C4F71" w:rsidRDefault="00AA6FE1" w:rsidP="009574C0">
      <w:pPr>
        <w:rPr>
          <w:rFonts w:asciiTheme="minorHAnsi" w:hAnsiTheme="minorHAnsi" w:cs="Times New Roman"/>
          <w:b/>
        </w:rPr>
      </w:pPr>
      <w:r w:rsidRPr="006C4F71">
        <w:rPr>
          <w:rFonts w:asciiTheme="minorHAnsi" w:hAnsiTheme="minorHAnsi" w:cs="Times New Roman"/>
          <w:b/>
        </w:rPr>
        <w:t xml:space="preserve">4. </w:t>
      </w:r>
      <w:r w:rsidR="00FE0BA3" w:rsidRPr="006C4F71">
        <w:rPr>
          <w:rFonts w:asciiTheme="minorHAnsi" w:hAnsiTheme="minorHAnsi" w:cs="Times New Roman"/>
          <w:b/>
        </w:rPr>
        <w:t xml:space="preserve">Standard </w:t>
      </w:r>
      <w:r w:rsidR="00C73B20" w:rsidRPr="006C4F71">
        <w:rPr>
          <w:rFonts w:asciiTheme="minorHAnsi" w:hAnsiTheme="minorHAnsi" w:cs="Times New Roman"/>
          <w:b/>
        </w:rPr>
        <w:t xml:space="preserve">Solid-State </w:t>
      </w:r>
      <w:r w:rsidR="00FE0BA3" w:rsidRPr="006C4F71">
        <w:rPr>
          <w:rFonts w:asciiTheme="minorHAnsi" w:hAnsiTheme="minorHAnsi" w:cs="Times New Roman"/>
          <w:b/>
        </w:rPr>
        <w:t>NMR experiments for initial characterization of carbohydrate-rich biomaterials</w:t>
      </w:r>
    </w:p>
    <w:p w14:paraId="6FACE42C" w14:textId="77777777" w:rsidR="0072664A" w:rsidRPr="006C4F71" w:rsidRDefault="0072664A" w:rsidP="009574C0">
      <w:pPr>
        <w:rPr>
          <w:rFonts w:asciiTheme="minorHAnsi" w:hAnsiTheme="minorHAnsi" w:cs="Times New Roman"/>
          <w:b/>
        </w:rPr>
      </w:pPr>
    </w:p>
    <w:p w14:paraId="6DCF5637" w14:textId="2779FE55" w:rsidR="0072664A" w:rsidRPr="008077AC" w:rsidRDefault="0072664A" w:rsidP="0072664A">
      <w:pPr>
        <w:rPr>
          <w:rFonts w:asciiTheme="minorHAnsi" w:hAnsiTheme="minorHAnsi" w:cs="Times New Roman"/>
        </w:rPr>
      </w:pPr>
      <w:r w:rsidRPr="008077AC">
        <w:rPr>
          <w:rFonts w:asciiTheme="minorHAnsi" w:hAnsiTheme="minorHAnsi" w:cs="Times New Roman"/>
        </w:rPr>
        <w:t xml:space="preserve">Note: a brief overview of the NMR experiments is provided in this section. However, structural elucidation typically requires extensive expertise. Therefore, collaborative efforts with NMR </w:t>
      </w:r>
      <w:proofErr w:type="spellStart"/>
      <w:r w:rsidRPr="008077AC">
        <w:rPr>
          <w:rFonts w:asciiTheme="minorHAnsi" w:hAnsiTheme="minorHAnsi" w:cs="Times New Roman"/>
        </w:rPr>
        <w:t>spectroscopists</w:t>
      </w:r>
      <w:proofErr w:type="spellEnd"/>
      <w:r w:rsidRPr="008077AC">
        <w:rPr>
          <w:rFonts w:asciiTheme="minorHAnsi" w:hAnsiTheme="minorHAnsi" w:cs="Times New Roman"/>
        </w:rPr>
        <w:t xml:space="preserve"> is recommended.   </w:t>
      </w:r>
    </w:p>
    <w:p w14:paraId="4BDBD432" w14:textId="77777777" w:rsidR="0037352D" w:rsidRPr="006C4F71" w:rsidRDefault="0037352D" w:rsidP="009574C0">
      <w:pPr>
        <w:rPr>
          <w:rFonts w:asciiTheme="minorHAnsi" w:hAnsiTheme="minorHAnsi" w:cs="Times New Roman"/>
          <w:b/>
          <w:highlight w:val="yellow"/>
        </w:rPr>
      </w:pPr>
    </w:p>
    <w:p w14:paraId="30B8B8DB" w14:textId="42E82087" w:rsidR="00512533" w:rsidRPr="00A10ED3" w:rsidRDefault="00512533" w:rsidP="009574C0">
      <w:pPr>
        <w:rPr>
          <w:rFonts w:asciiTheme="minorHAnsi" w:hAnsiTheme="minorHAnsi" w:cs="Times New Roman"/>
          <w:rPrChange w:id="518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</w:pPr>
      <w:r w:rsidRPr="00A10ED3">
        <w:rPr>
          <w:rFonts w:asciiTheme="minorHAnsi" w:hAnsiTheme="minorHAnsi" w:cs="Times New Roman"/>
          <w:rPrChange w:id="519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4.1) </w:t>
      </w:r>
      <w:r w:rsidR="001F2A84" w:rsidRPr="00A10ED3">
        <w:rPr>
          <w:rFonts w:asciiTheme="minorHAnsi" w:hAnsiTheme="minorHAnsi" w:cs="Times New Roman"/>
          <w:rPrChange w:id="520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</w:t>
      </w:r>
      <w:r w:rsidR="000153F7" w:rsidRPr="00A10ED3">
        <w:rPr>
          <w:rFonts w:asciiTheme="minorHAnsi" w:hAnsiTheme="minorHAnsi" w:cs="Times New Roman"/>
          <w:rPrChange w:id="521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ab/>
      </w:r>
      <w:r w:rsidRPr="00A10ED3">
        <w:rPr>
          <w:rFonts w:asciiTheme="minorHAnsi" w:hAnsiTheme="minorHAnsi" w:cs="Times New Roman"/>
          <w:rPrChange w:id="522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Measure 1D </w:t>
      </w:r>
      <w:r w:rsidR="001F2A84" w:rsidRPr="00A10ED3">
        <w:rPr>
          <w:rFonts w:asciiTheme="minorHAnsi" w:hAnsiTheme="minorHAnsi" w:cs="Times New Roman"/>
          <w:vertAlign w:val="superscript"/>
          <w:rPrChange w:id="523" w:author="Tuo Wang [2]" w:date="2018-10-23T14:55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13</w:t>
      </w:r>
      <w:r w:rsidR="001F2A84" w:rsidRPr="00A10ED3">
        <w:rPr>
          <w:rFonts w:asciiTheme="minorHAnsi" w:hAnsiTheme="minorHAnsi" w:cs="Times New Roman"/>
          <w:rPrChange w:id="524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C </w:t>
      </w:r>
      <w:r w:rsidRPr="00A10ED3">
        <w:rPr>
          <w:rFonts w:asciiTheme="minorHAnsi" w:hAnsiTheme="minorHAnsi" w:cs="Times New Roman"/>
          <w:rPrChange w:id="525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Cross Polarization</w:t>
      </w:r>
      <w:r w:rsidR="001F2A84" w:rsidRPr="00A10ED3">
        <w:rPr>
          <w:rFonts w:asciiTheme="minorHAnsi" w:hAnsiTheme="minorHAnsi" w:cs="Times New Roman"/>
          <w:rPrChange w:id="526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(CP),</w:t>
      </w:r>
      <w:r w:rsidRPr="00A10ED3">
        <w:rPr>
          <w:rFonts w:asciiTheme="minorHAnsi" w:hAnsiTheme="minorHAnsi" w:cs="Times New Roman"/>
          <w:rPrChange w:id="527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</w:t>
      </w:r>
      <w:r w:rsidR="001F2A84" w:rsidRPr="00A10ED3">
        <w:rPr>
          <w:rFonts w:asciiTheme="minorHAnsi" w:hAnsiTheme="minorHAnsi" w:cs="Times New Roman"/>
          <w:vertAlign w:val="superscript"/>
          <w:rPrChange w:id="528" w:author="Tuo Wang [2]" w:date="2018-10-23T14:55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13</w:t>
      </w:r>
      <w:r w:rsidR="001F2A84" w:rsidRPr="00A10ED3">
        <w:rPr>
          <w:rFonts w:asciiTheme="minorHAnsi" w:hAnsiTheme="minorHAnsi" w:cs="Times New Roman"/>
          <w:rPrChange w:id="529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C </w:t>
      </w:r>
      <w:r w:rsidRPr="00A10ED3">
        <w:rPr>
          <w:rFonts w:asciiTheme="minorHAnsi" w:hAnsiTheme="minorHAnsi" w:cs="Times New Roman"/>
          <w:rPrChange w:id="530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Di</w:t>
      </w:r>
      <w:r w:rsidR="007D1340" w:rsidRPr="00A10ED3">
        <w:rPr>
          <w:rFonts w:asciiTheme="minorHAnsi" w:hAnsiTheme="minorHAnsi" w:cs="Times New Roman"/>
          <w:rPrChange w:id="531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rect Polarization</w:t>
      </w:r>
      <w:r w:rsidR="001F2A84" w:rsidRPr="00A10ED3">
        <w:rPr>
          <w:rFonts w:asciiTheme="minorHAnsi" w:hAnsiTheme="minorHAnsi" w:cs="Times New Roman"/>
          <w:rPrChange w:id="532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(DP)</w:t>
      </w:r>
      <w:r w:rsidR="00CA0734" w:rsidRPr="00A10ED3">
        <w:rPr>
          <w:rFonts w:asciiTheme="minorHAnsi" w:hAnsiTheme="minorHAnsi" w:cs="Times New Roman"/>
          <w:rPrChange w:id="533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with 2-s and </w:t>
      </w:r>
      <w:r w:rsidR="00264D6A" w:rsidRPr="00A10ED3">
        <w:rPr>
          <w:rFonts w:asciiTheme="minorHAnsi" w:hAnsiTheme="minorHAnsi" w:cs="Times New Roman"/>
          <w:rPrChange w:id="534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35</w:t>
      </w:r>
      <w:r w:rsidR="00CA0734" w:rsidRPr="00A10ED3">
        <w:rPr>
          <w:rFonts w:asciiTheme="minorHAnsi" w:hAnsiTheme="minorHAnsi" w:cs="Times New Roman"/>
          <w:rPrChange w:id="535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-s recycle delays,</w:t>
      </w:r>
      <w:r w:rsidR="007D1340" w:rsidRPr="00A10ED3">
        <w:rPr>
          <w:rFonts w:asciiTheme="minorHAnsi" w:hAnsiTheme="minorHAnsi" w:cs="Times New Roman"/>
          <w:rPrChange w:id="536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</w:t>
      </w:r>
      <w:r w:rsidR="00CA0734" w:rsidRPr="00A10ED3">
        <w:rPr>
          <w:rFonts w:asciiTheme="minorHAnsi" w:hAnsiTheme="minorHAnsi" w:cs="Times New Roman"/>
          <w:rPrChange w:id="537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and </w:t>
      </w:r>
      <w:r w:rsidR="00CA0734" w:rsidRPr="00A10ED3">
        <w:rPr>
          <w:rFonts w:asciiTheme="minorHAnsi" w:hAnsiTheme="minorHAnsi" w:cs="Times New Roman"/>
          <w:vertAlign w:val="superscript"/>
          <w:rPrChange w:id="538" w:author="Tuo Wang [2]" w:date="2018-10-23T14:55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</w:t>
      </w:r>
      <w:r w:rsidR="00CA0734" w:rsidRPr="00A10ED3">
        <w:rPr>
          <w:rFonts w:asciiTheme="minorHAnsi" w:hAnsiTheme="minorHAnsi" w:cs="Times New Roman"/>
          <w:rPrChange w:id="539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H-</w:t>
      </w:r>
      <w:r w:rsidR="00CA0734" w:rsidRPr="00A10ED3">
        <w:rPr>
          <w:rFonts w:asciiTheme="minorHAnsi" w:hAnsiTheme="minorHAnsi" w:cs="Times New Roman"/>
          <w:vertAlign w:val="superscript"/>
          <w:rPrChange w:id="540" w:author="Tuo Wang [2]" w:date="2018-10-23T14:55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13</w:t>
      </w:r>
      <w:r w:rsidR="00CA0734" w:rsidRPr="00A10ED3">
        <w:rPr>
          <w:rFonts w:asciiTheme="minorHAnsi" w:hAnsiTheme="minorHAnsi" w:cs="Times New Roman"/>
          <w:rPrChange w:id="541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C INEPT</w:t>
      </w:r>
      <w:r w:rsidR="004A4A30" w:rsidRPr="00A10ED3">
        <w:rPr>
          <w:rFonts w:asciiTheme="minorHAnsi" w:hAnsiTheme="minorHAnsi" w:cs="Times New Roman"/>
          <w:rPrChange w:id="542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fldChar w:fldCharType="begin"/>
      </w:r>
      <w:r w:rsidR="0007662C" w:rsidRPr="00A10ED3">
        <w:rPr>
          <w:rFonts w:asciiTheme="minorHAnsi" w:hAnsiTheme="minorHAnsi" w:cs="Times New Roman"/>
          <w:rPrChange w:id="543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instrText xml:space="preserve"> ADDIN EN.CITE &lt;EndNote&gt;&lt;Cite&gt;&lt;Author&gt;Jippo&lt;/Author&gt;&lt;Year&gt;1986&lt;/Year&gt;&lt;RecNum&gt;38&lt;/RecNum&gt;&lt;DisplayText&gt;&lt;style face="superscript"&gt;48,49&lt;/style&gt;&lt;/DisplayText&gt;&lt;record&gt;&lt;rec-number&gt;38&lt;/rec-number&gt;&lt;foreign-keys&gt;&lt;key app="EN" db-id="99xed0w9sz9xd2eptstvsxvxzzrzd02zrsrw"&gt;38&lt;/key&gt;&lt;/foreign-keys&gt;&lt;ref-type name="Journal Article"&gt;17&lt;/ref-type&gt;&lt;contributors&gt;&lt;authors&gt;&lt;author&gt;Jippo, T&lt;/author&gt;&lt;author&gt;Kamo, O&lt;/author&gt;&lt;author&gt;Nagayama, K&lt;/author&gt;&lt;/authors&gt;&lt;/contributors&gt;&lt;titles&gt;&lt;title&gt;Determination of long-range proton-carbon 13 coupling constants with selective two-dimensional INEPT&lt;/title&gt;&lt;secondary-title&gt;Journal of Magnetic Resonance (1969)&lt;/secondary-title&gt;&lt;/titles&gt;&lt;periodical&gt;&lt;full-title&gt;Journal of Magnetic Resonance (1969)&lt;/full-title&gt;&lt;/periodical&gt;&lt;pages&gt;344-348&lt;/pages&gt;&lt;volume&gt;66&lt;/volume&gt;&lt;number&gt;2&lt;/number&gt;&lt;dates&gt;&lt;year&gt;1986&lt;/year&gt;&lt;/dates&gt;&lt;isbn&gt;0022-2364&lt;/isbn&gt;&lt;urls&gt;&lt;/urls&gt;&lt;/record&gt;&lt;/Cite&gt;&lt;Cite&gt;&lt;Author&gt;Morris&lt;/Author&gt;&lt;Year&gt;1980&lt;/Year&gt;&lt;RecNum&gt;37&lt;/RecNum&gt;&lt;record&gt;&lt;rec-number&gt;37&lt;/rec-number&gt;&lt;foreign-keys&gt;&lt;key app="EN" db-id="99xed0w9sz9xd2eptstvsxvxzzrzd02zrsrw"&gt;37&lt;/key&gt;&lt;/foreign-keys&gt;&lt;ref-type name="Journal Article"&gt;17&lt;/ref-type&gt;&lt;contributors&gt;&lt;authors&gt;&lt;author&gt;Morris, Gareth A&lt;/author&gt;&lt;/authors&gt;&lt;/contributors&gt;&lt;titles&gt;&lt;title&gt;Sensitivity enhancement in nitrogen-15 NMR: polarization transfer using the INEPT pulse sequence&lt;/title&gt;&lt;secondary-title&gt;Journal of the American Chemical Society&lt;/secondary-title&gt;&lt;/titles&gt;&lt;periodical&gt;&lt;full-title&gt;Journal of the American Chemical Society&lt;/full-title&gt;&lt;/periodical&gt;&lt;pages&gt;428-429&lt;/pages&gt;&lt;volume&gt;102&lt;/volume&gt;&lt;number&gt;1&lt;/number&gt;&lt;dates&gt;&lt;year&gt;1980&lt;/year&gt;&lt;/dates&gt;&lt;isbn&gt;0002-7863&lt;/isbn&gt;&lt;urls&gt;&lt;/urls&gt;&lt;/record&gt;&lt;/Cite&gt;&lt;/EndNote&gt;</w:instrText>
      </w:r>
      <w:r w:rsidR="004A4A30" w:rsidRPr="00A10ED3">
        <w:rPr>
          <w:rFonts w:asciiTheme="minorHAnsi" w:hAnsiTheme="minorHAnsi" w:cs="Times New Roman"/>
          <w:rPrChange w:id="544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fldChar w:fldCharType="separate"/>
      </w:r>
      <w:r w:rsidR="0007662C" w:rsidRPr="00A10ED3">
        <w:rPr>
          <w:rFonts w:asciiTheme="minorHAnsi" w:hAnsiTheme="minorHAnsi" w:cs="Times New Roman"/>
          <w:noProof/>
          <w:vertAlign w:val="superscript"/>
          <w:rPrChange w:id="545" w:author="Tuo Wang [2]" w:date="2018-10-23T14:55:00Z">
            <w:rPr>
              <w:rFonts w:asciiTheme="minorHAnsi" w:hAnsiTheme="minorHAnsi" w:cs="Times New Roman"/>
              <w:noProof/>
              <w:highlight w:val="yellow"/>
              <w:vertAlign w:val="superscript"/>
            </w:rPr>
          </w:rPrChange>
        </w:rPr>
        <w:t>48,49</w:t>
      </w:r>
      <w:r w:rsidR="004A4A30" w:rsidRPr="00A10ED3">
        <w:rPr>
          <w:rFonts w:asciiTheme="minorHAnsi" w:hAnsiTheme="minorHAnsi" w:cs="Times New Roman"/>
          <w:rPrChange w:id="546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fldChar w:fldCharType="end"/>
      </w:r>
      <w:r w:rsidR="00CA0734" w:rsidRPr="00A10ED3">
        <w:rPr>
          <w:rFonts w:asciiTheme="minorHAnsi" w:hAnsiTheme="minorHAnsi" w:cs="Times New Roman"/>
          <w:rPrChange w:id="547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spectra </w:t>
      </w:r>
      <w:r w:rsidR="007D1340" w:rsidRPr="00A10ED3">
        <w:rPr>
          <w:rFonts w:asciiTheme="minorHAnsi" w:hAnsiTheme="minorHAnsi" w:cs="Times New Roman"/>
          <w:rPrChange w:id="548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to </w:t>
      </w:r>
      <w:r w:rsidR="002D504C" w:rsidRPr="00A10ED3">
        <w:rPr>
          <w:rFonts w:asciiTheme="minorHAnsi" w:hAnsiTheme="minorHAnsi" w:cs="Times New Roman"/>
          <w:rPrChange w:id="549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obtain a general understanding of the dynamical distribution of cell components</w:t>
      </w:r>
      <w:r w:rsidR="00606A07" w:rsidRPr="00A10ED3">
        <w:rPr>
          <w:rFonts w:asciiTheme="minorHAnsi" w:hAnsiTheme="minorHAnsi" w:cs="Times New Roman"/>
          <w:rPrChange w:id="550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(</w:t>
      </w:r>
      <w:r w:rsidR="00606A07" w:rsidRPr="00A10ED3">
        <w:rPr>
          <w:rFonts w:asciiTheme="minorHAnsi" w:hAnsiTheme="minorHAnsi" w:cs="Times New Roman"/>
          <w:b/>
          <w:rPrChange w:id="551" w:author="Tuo Wang [2]" w:date="2018-10-23T14:55:00Z">
            <w:rPr>
              <w:rFonts w:asciiTheme="minorHAnsi" w:hAnsiTheme="minorHAnsi" w:cs="Times New Roman"/>
              <w:b/>
              <w:highlight w:val="yellow"/>
            </w:rPr>
          </w:rPrChange>
        </w:rPr>
        <w:t>Fig. 1</w:t>
      </w:r>
      <w:r w:rsidR="00783906" w:rsidRPr="00A10ED3">
        <w:rPr>
          <w:rFonts w:asciiTheme="minorHAnsi" w:hAnsiTheme="minorHAnsi" w:cs="Times New Roman"/>
          <w:b/>
          <w:rPrChange w:id="552" w:author="Tuo Wang [2]" w:date="2018-10-23T14:55:00Z">
            <w:rPr>
              <w:rFonts w:asciiTheme="minorHAnsi" w:hAnsiTheme="minorHAnsi" w:cs="Times New Roman"/>
              <w:b/>
              <w:highlight w:val="yellow"/>
            </w:rPr>
          </w:rPrChange>
        </w:rPr>
        <w:t>a</w:t>
      </w:r>
      <w:r w:rsidR="00606A07" w:rsidRPr="00A10ED3">
        <w:rPr>
          <w:rFonts w:asciiTheme="minorHAnsi" w:hAnsiTheme="minorHAnsi" w:cs="Times New Roman"/>
          <w:rPrChange w:id="553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)</w:t>
      </w:r>
      <w:r w:rsidR="002D504C" w:rsidRPr="00A10ED3">
        <w:rPr>
          <w:rFonts w:asciiTheme="minorHAnsi" w:hAnsiTheme="minorHAnsi" w:cs="Times New Roman"/>
          <w:rPrChange w:id="554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. The cell walls are typically the relatively rigid portion and </w:t>
      </w:r>
      <w:del w:id="555" w:author="Tuo Wang [2]" w:date="2018-10-23T09:07:00Z">
        <w:r w:rsidR="002D504C" w:rsidRPr="00A10ED3" w:rsidDel="00EA3852">
          <w:rPr>
            <w:rFonts w:asciiTheme="minorHAnsi" w:hAnsiTheme="minorHAnsi" w:cs="Times New Roman"/>
            <w:rPrChange w:id="556" w:author="Tuo Wang [2]" w:date="2018-10-23T14:55:00Z">
              <w:rPr>
                <w:rFonts w:asciiTheme="minorHAnsi" w:hAnsiTheme="minorHAnsi" w:cs="Times New Roman"/>
                <w:highlight w:val="yellow"/>
              </w:rPr>
            </w:rPrChange>
          </w:rPr>
          <w:delText xml:space="preserve">should </w:delText>
        </w:r>
      </w:del>
      <w:r w:rsidR="002D504C" w:rsidRPr="00A10ED3">
        <w:rPr>
          <w:rFonts w:asciiTheme="minorHAnsi" w:hAnsiTheme="minorHAnsi" w:cs="Times New Roman"/>
          <w:rPrChange w:id="557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exhibit dominant signals in the CP spectrum. </w:t>
      </w:r>
    </w:p>
    <w:p w14:paraId="059C3085" w14:textId="77777777" w:rsidR="002D504C" w:rsidRPr="006C4F71" w:rsidRDefault="002D504C" w:rsidP="009574C0">
      <w:pPr>
        <w:rPr>
          <w:rFonts w:asciiTheme="minorHAnsi" w:hAnsiTheme="minorHAnsi" w:cs="Times New Roman"/>
          <w:highlight w:val="yellow"/>
        </w:rPr>
      </w:pPr>
    </w:p>
    <w:p w14:paraId="7FA54DBF" w14:textId="2F232979" w:rsidR="000D6248" w:rsidRDefault="007D1340" w:rsidP="009574C0">
      <w:pPr>
        <w:rPr>
          <w:ins w:id="558" w:author="Tuo Wang" w:date="2018-10-23T20:07:00Z"/>
          <w:rFonts w:asciiTheme="minorHAnsi" w:hAnsiTheme="minorHAnsi" w:cs="Times New Roman"/>
        </w:rPr>
      </w:pPr>
      <w:r w:rsidRPr="00A10ED3">
        <w:rPr>
          <w:rFonts w:asciiTheme="minorHAnsi" w:hAnsiTheme="minorHAnsi" w:cs="Times New Roman"/>
          <w:rPrChange w:id="559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4.2) </w:t>
      </w:r>
      <w:r w:rsidR="002D504C" w:rsidRPr="00A10ED3">
        <w:rPr>
          <w:rFonts w:asciiTheme="minorHAnsi" w:hAnsiTheme="minorHAnsi" w:cs="Times New Roman"/>
          <w:rPrChange w:id="560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ab/>
      </w:r>
      <w:r w:rsidRPr="00A10ED3">
        <w:rPr>
          <w:rFonts w:asciiTheme="minorHAnsi" w:hAnsiTheme="minorHAnsi" w:cs="Times New Roman"/>
          <w:rPrChange w:id="561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Measure </w:t>
      </w:r>
      <w:r w:rsidR="002D504C" w:rsidRPr="00A10ED3">
        <w:rPr>
          <w:rFonts w:asciiTheme="minorHAnsi" w:hAnsiTheme="minorHAnsi" w:cs="Times New Roman"/>
          <w:rPrChange w:id="562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a series of standard</w:t>
      </w:r>
      <w:r w:rsidRPr="00A10ED3">
        <w:rPr>
          <w:rFonts w:asciiTheme="minorHAnsi" w:hAnsiTheme="minorHAnsi" w:cs="Times New Roman"/>
          <w:rPrChange w:id="563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2D </w:t>
      </w:r>
      <w:r w:rsidR="000531D7" w:rsidRPr="00A10ED3">
        <w:rPr>
          <w:rFonts w:asciiTheme="minorHAnsi" w:hAnsiTheme="minorHAnsi" w:cs="Times New Roman"/>
          <w:vertAlign w:val="superscript"/>
          <w:rPrChange w:id="564" w:author="Tuo Wang [2]" w:date="2018-10-23T14:55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13</w:t>
      </w:r>
      <w:r w:rsidR="000531D7" w:rsidRPr="00A10ED3">
        <w:rPr>
          <w:rFonts w:asciiTheme="minorHAnsi" w:hAnsiTheme="minorHAnsi" w:cs="Times New Roman"/>
          <w:rPrChange w:id="565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C-</w:t>
      </w:r>
      <w:r w:rsidR="000531D7" w:rsidRPr="00A10ED3">
        <w:rPr>
          <w:rFonts w:asciiTheme="minorHAnsi" w:hAnsiTheme="minorHAnsi" w:cs="Times New Roman"/>
          <w:vertAlign w:val="superscript"/>
          <w:rPrChange w:id="566" w:author="Tuo Wang [2]" w:date="2018-10-23T14:55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13</w:t>
      </w:r>
      <w:r w:rsidR="000531D7" w:rsidRPr="00A10ED3">
        <w:rPr>
          <w:rFonts w:asciiTheme="minorHAnsi" w:hAnsiTheme="minorHAnsi" w:cs="Times New Roman"/>
          <w:rPrChange w:id="567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C correlation </w:t>
      </w:r>
      <w:r w:rsidRPr="00A10ED3">
        <w:rPr>
          <w:rFonts w:asciiTheme="minorHAnsi" w:hAnsiTheme="minorHAnsi" w:cs="Times New Roman"/>
          <w:rPrChange w:id="568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experiments</w:t>
      </w:r>
      <w:r w:rsidR="000D6248" w:rsidRPr="00A10ED3">
        <w:rPr>
          <w:rFonts w:asciiTheme="minorHAnsi" w:hAnsiTheme="minorHAnsi" w:cs="Times New Roman"/>
          <w:rPrChange w:id="569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for resonance </w:t>
      </w:r>
      <w:r w:rsidR="0094225C" w:rsidRPr="00A10ED3">
        <w:rPr>
          <w:rFonts w:asciiTheme="minorHAnsi" w:hAnsiTheme="minorHAnsi" w:cs="Times New Roman"/>
          <w:rPrChange w:id="570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assignments</w:t>
      </w:r>
      <w:r w:rsidR="00182205" w:rsidRPr="00A10ED3">
        <w:rPr>
          <w:rFonts w:asciiTheme="minorHAnsi" w:hAnsiTheme="minorHAnsi" w:cs="Times New Roman"/>
          <w:rPrChange w:id="571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of </w:t>
      </w:r>
      <w:r w:rsidR="00182205" w:rsidRPr="00A10ED3">
        <w:rPr>
          <w:rFonts w:asciiTheme="minorHAnsi" w:hAnsiTheme="minorHAnsi" w:cs="Times New Roman"/>
          <w:vertAlign w:val="superscript"/>
          <w:rPrChange w:id="572" w:author="Tuo Wang [2]" w:date="2018-10-23T14:55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13</w:t>
      </w:r>
      <w:r w:rsidR="00182205" w:rsidRPr="00A10ED3">
        <w:rPr>
          <w:rFonts w:asciiTheme="minorHAnsi" w:hAnsiTheme="minorHAnsi" w:cs="Times New Roman"/>
          <w:rPrChange w:id="573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C signals</w:t>
      </w:r>
      <w:r w:rsidR="0094225C" w:rsidRPr="00A10ED3">
        <w:rPr>
          <w:rFonts w:asciiTheme="minorHAnsi" w:hAnsiTheme="minorHAnsi" w:cs="Times New Roman"/>
          <w:rPrChange w:id="574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. </w:t>
      </w:r>
      <w:r w:rsidR="0094225C" w:rsidRPr="00950920">
        <w:rPr>
          <w:rFonts w:asciiTheme="minorHAnsi" w:hAnsiTheme="minorHAnsi" w:cs="Times New Roman"/>
        </w:rPr>
        <w:t xml:space="preserve">Start with </w:t>
      </w:r>
      <w:r w:rsidR="000531D7" w:rsidRPr="00950920">
        <w:rPr>
          <w:rFonts w:asciiTheme="minorHAnsi" w:hAnsiTheme="minorHAnsi" w:cs="Times New Roman"/>
        </w:rPr>
        <w:t xml:space="preserve">refocused </w:t>
      </w:r>
      <w:r w:rsidRPr="00950920">
        <w:rPr>
          <w:rFonts w:asciiTheme="minorHAnsi" w:hAnsiTheme="minorHAnsi" w:cs="Times New Roman"/>
        </w:rPr>
        <w:t>INADEQUATE</w:t>
      </w:r>
      <w:r w:rsidR="004A4A30" w:rsidRPr="00950920">
        <w:rPr>
          <w:rFonts w:asciiTheme="minorHAnsi" w:hAnsiTheme="minorHAnsi" w:cs="Times New Roman"/>
        </w:rPr>
        <w:fldChar w:fldCharType="begin"/>
      </w:r>
      <w:r w:rsidR="0007662C">
        <w:rPr>
          <w:rFonts w:asciiTheme="minorHAnsi" w:hAnsiTheme="minorHAnsi" w:cs="Times New Roman"/>
        </w:rPr>
        <w:instrText xml:space="preserve"> ADDIN EN.CITE &lt;EndNote&gt;&lt;Cite&gt;&lt;Author&gt;Cadars&lt;/Author&gt;&lt;Year&gt;2007&lt;/Year&gt;&lt;RecNum&gt;39&lt;/RecNum&gt;&lt;DisplayText&gt;&lt;style face="superscript"&gt;50,51&lt;/style&gt;&lt;/DisplayText&gt;&lt;record&gt;&lt;rec-number&gt;39&lt;/rec-number&gt;&lt;foreign-keys&gt;&lt;key app="EN" db-id="99xed0w9sz9xd2eptstvsxvxzzrzd02zrsrw"&gt;39&lt;/key&gt;&lt;/foreign-keys&gt;&lt;ref-type name="Journal Article"&gt;17&lt;/ref-type&gt;&lt;contributors&gt;&lt;authors&gt;&lt;author&gt;Cadars, Sylvian&lt;/author&gt;&lt;author&gt;Sein, Julien&lt;/author&gt;&lt;author&gt;Duma, Luminita&lt;/author&gt;&lt;author&gt;Lesage, Anne&lt;/author&gt;&lt;author&gt;Pham, Tran N&lt;/author&gt;&lt;author&gt;Baltisberger, Jay H&lt;/author&gt;&lt;author&gt;Brown, Steven P&lt;/author&gt;&lt;author&gt;Emsley, Lyndon&lt;/author&gt;&lt;/authors&gt;&lt;/contributors&gt;&lt;titles&gt;&lt;title&gt;The refocused INADEQUATE MAS NMR experiment in multiple spin-systems: interpreting observed correlation peaks and optimising lineshapes&lt;/title&gt;&lt;secondary-title&gt;Journal of Magnetic Resonance&lt;/secondary-title&gt;&lt;/titles&gt;&lt;periodical&gt;&lt;full-title&gt;Journal of Magnetic Resonance&lt;/full-title&gt;&lt;/periodical&gt;&lt;pages&gt;24-34&lt;/pages&gt;&lt;volume&gt;188&lt;/volume&gt;&lt;number&gt;1&lt;/number&gt;&lt;dates&gt;&lt;year&gt;2007&lt;/year&gt;&lt;/dates&gt;&lt;isbn&gt;1090-7807&lt;/isbn&gt;&lt;urls&gt;&lt;/urls&gt;&lt;/record&gt;&lt;/Cite&gt;&lt;Cite&gt;&lt;Author&gt;Lesage&lt;/Author&gt;&lt;Year&gt;1999&lt;/Year&gt;&lt;RecNum&gt;40&lt;/RecNum&gt;&lt;record&gt;&lt;rec-number&gt;40&lt;/rec-number&gt;&lt;foreign-keys&gt;&lt;key app="EN" db-id="99xed0w9sz9xd2eptstvsxvxzzrzd02zrsrw"&gt;40&lt;/key&gt;&lt;/foreign-keys&gt;&lt;ref-type name="Journal Article"&gt;17&lt;/ref-type&gt;&lt;contributors&gt;&lt;authors&gt;&lt;author&gt;Lesage, Anne&lt;/author&gt;&lt;author&gt;Bardet, Michel&lt;/author&gt;&lt;author&gt;Emsley, Lyndon&lt;/author&gt;&lt;/authors&gt;&lt;/contributors&gt;&lt;titles&gt;&lt;title&gt;Through-bond carbon− carbon connectivities in disordered solids by NMR&lt;/title&gt;&lt;secondary-title&gt;Journal of the American Chemical Society&lt;/secondary-title&gt;&lt;/titles&gt;&lt;periodical&gt;&lt;full-title&gt;Journal of the American Chemical Society&lt;/full-title&gt;&lt;/periodical&gt;&lt;pages&gt;10987-10993&lt;/pages&gt;&lt;volume&gt;121&lt;/volume&gt;&lt;number&gt;47&lt;/number&gt;&lt;dates&gt;&lt;year&gt;1999&lt;/year&gt;&lt;/dates&gt;&lt;isbn&gt;0002-7863&lt;/isbn&gt;&lt;urls&gt;&lt;/urls&gt;&lt;/record&gt;&lt;/Cite&gt;&lt;/EndNote&gt;</w:instrText>
      </w:r>
      <w:r w:rsidR="004A4A30" w:rsidRPr="00950920">
        <w:rPr>
          <w:rFonts w:asciiTheme="minorHAnsi" w:hAnsiTheme="minorHAnsi" w:cs="Times New Roman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vertAlign w:val="superscript"/>
        </w:rPr>
        <w:t>50,51</w:t>
      </w:r>
      <w:r w:rsidR="004A4A30" w:rsidRPr="00950920">
        <w:rPr>
          <w:rFonts w:asciiTheme="minorHAnsi" w:hAnsiTheme="minorHAnsi" w:cs="Times New Roman"/>
        </w:rPr>
        <w:fldChar w:fldCharType="end"/>
      </w:r>
      <w:r w:rsidR="0094225C" w:rsidRPr="00950920">
        <w:rPr>
          <w:rFonts w:asciiTheme="minorHAnsi" w:hAnsiTheme="minorHAnsi" w:cs="Times New Roman"/>
        </w:rPr>
        <w:t xml:space="preserve"> to </w:t>
      </w:r>
      <w:r w:rsidR="00182205" w:rsidRPr="00950920">
        <w:rPr>
          <w:rFonts w:asciiTheme="minorHAnsi" w:hAnsiTheme="minorHAnsi" w:cs="Times New Roman"/>
        </w:rPr>
        <w:t>obtain</w:t>
      </w:r>
      <w:r w:rsidR="0094225C" w:rsidRPr="00950920">
        <w:rPr>
          <w:rFonts w:asciiTheme="minorHAnsi" w:hAnsiTheme="minorHAnsi" w:cs="Times New Roman"/>
        </w:rPr>
        <w:t xml:space="preserve"> carbon connectivity</w:t>
      </w:r>
      <w:r w:rsidR="007A154B" w:rsidRPr="00950920">
        <w:rPr>
          <w:rFonts w:asciiTheme="minorHAnsi" w:hAnsiTheme="minorHAnsi" w:cs="Times New Roman"/>
        </w:rPr>
        <w:t xml:space="preserve">, </w:t>
      </w:r>
      <w:r w:rsidR="00182205" w:rsidRPr="00950920">
        <w:rPr>
          <w:rFonts w:asciiTheme="minorHAnsi" w:hAnsiTheme="minorHAnsi" w:cs="Times New Roman"/>
        </w:rPr>
        <w:t>which need to be assisted by a series of through-space experiments such as 1.5-ms RFDR</w:t>
      </w:r>
      <w:r w:rsidR="00F368D8" w:rsidRPr="00950920">
        <w:rPr>
          <w:rFonts w:asciiTheme="minorHAnsi" w:hAnsiTheme="minorHAnsi" w:cs="Times New Roman"/>
        </w:rPr>
        <w:fldChar w:fldCharType="begin"/>
      </w:r>
      <w:r w:rsidR="0007662C">
        <w:rPr>
          <w:rFonts w:asciiTheme="minorHAnsi" w:hAnsiTheme="minorHAnsi" w:cs="Times New Roman"/>
        </w:rPr>
        <w:instrText xml:space="preserve"> ADDIN EN.CITE &lt;EndNote&gt;&lt;Cite&gt;&lt;Author&gt;Bennett&lt;/Author&gt;&lt;Year&gt;1998&lt;/Year&gt;&lt;RecNum&gt;41&lt;/RecNum&gt;&lt;DisplayText&gt;&lt;style face="superscript"&gt;52&lt;/style&gt;&lt;/DisplayText&gt;&lt;record&gt;&lt;rec-number&gt;41&lt;/rec-number&gt;&lt;foreign-keys&gt;&lt;key app="EN" db-id="99xed0w9sz9xd2eptstvsxvxzzrzd02zrsrw"&gt;41&lt;/key&gt;&lt;/foreign-keys&gt;&lt;ref-type name="Journal Article"&gt;17&lt;/ref-type&gt;&lt;contributors&gt;&lt;authors&gt;&lt;author&gt;Bennett, Andrew E&lt;/author&gt;&lt;author&gt;Rienstra, Chad M&lt;/author&gt;&lt;author&gt;Griffiths, Janet M&lt;/author&gt;&lt;author&gt;Zhen, Weiguo&lt;/author&gt;&lt;author&gt;Lansbury Jr, Peter T&lt;/author&gt;&lt;author&gt;Griffin, Robert G&lt;/author&gt;&lt;/authors&gt;&lt;/contributors&gt;&lt;titles&gt;&lt;title&gt;Homonuclear radio frequency-driven recoupling in rotating solids&lt;/title&gt;&lt;secondary-title&gt;The Journal of Chemical Physics&lt;/secondary-title&gt;&lt;/titles&gt;&lt;periodical&gt;&lt;full-title&gt;The Journal of chemical physics&lt;/full-title&gt;&lt;/periodical&gt;&lt;pages&gt;9463-9479&lt;/pages&gt;&lt;volume&gt;108&lt;/volume&gt;&lt;number&gt;22&lt;/number&gt;&lt;dates&gt;&lt;year&gt;1998&lt;/year&gt;&lt;/dates&gt;&lt;isbn&gt;0021-9606&lt;/isbn&gt;&lt;urls&gt;&lt;/urls&gt;&lt;/record&gt;&lt;/Cite&gt;&lt;/EndNote&gt;</w:instrText>
      </w:r>
      <w:r w:rsidR="00F368D8" w:rsidRPr="00950920">
        <w:rPr>
          <w:rFonts w:asciiTheme="minorHAnsi" w:hAnsiTheme="minorHAnsi" w:cs="Times New Roman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vertAlign w:val="superscript"/>
        </w:rPr>
        <w:t>52</w:t>
      </w:r>
      <w:r w:rsidR="00F368D8" w:rsidRPr="00950920">
        <w:rPr>
          <w:rFonts w:asciiTheme="minorHAnsi" w:hAnsiTheme="minorHAnsi" w:cs="Times New Roman"/>
        </w:rPr>
        <w:fldChar w:fldCharType="end"/>
      </w:r>
      <w:r w:rsidR="00182205" w:rsidRPr="00950920">
        <w:rPr>
          <w:rFonts w:asciiTheme="minorHAnsi" w:hAnsiTheme="minorHAnsi" w:cs="Times New Roman"/>
        </w:rPr>
        <w:t xml:space="preserve"> (</w:t>
      </w:r>
      <w:r w:rsidR="00182205" w:rsidRPr="00950920">
        <w:rPr>
          <w:rFonts w:asciiTheme="minorHAnsi" w:hAnsiTheme="minorHAnsi" w:cs="Times New Roman"/>
          <w:b/>
        </w:rPr>
        <w:t>Fig. 1</w:t>
      </w:r>
      <w:r w:rsidR="00783906" w:rsidRPr="00950920">
        <w:rPr>
          <w:rFonts w:asciiTheme="minorHAnsi" w:hAnsiTheme="minorHAnsi" w:cs="Times New Roman"/>
          <w:b/>
        </w:rPr>
        <w:t>b</w:t>
      </w:r>
      <w:r w:rsidR="00182205" w:rsidRPr="00950920">
        <w:rPr>
          <w:rFonts w:asciiTheme="minorHAnsi" w:hAnsiTheme="minorHAnsi" w:cs="Times New Roman"/>
        </w:rPr>
        <w:t>)</w:t>
      </w:r>
      <w:r w:rsidR="00752E2E" w:rsidRPr="00950920">
        <w:rPr>
          <w:rFonts w:asciiTheme="minorHAnsi" w:hAnsiTheme="minorHAnsi" w:cs="Times New Roman"/>
        </w:rPr>
        <w:t xml:space="preserve"> and</w:t>
      </w:r>
      <w:r w:rsidR="00182205" w:rsidRPr="00950920">
        <w:rPr>
          <w:rFonts w:asciiTheme="minorHAnsi" w:hAnsiTheme="minorHAnsi" w:cs="Times New Roman"/>
        </w:rPr>
        <w:t xml:space="preserve"> 50</w:t>
      </w:r>
      <w:r w:rsidR="000C4E24" w:rsidRPr="00950920">
        <w:rPr>
          <w:rFonts w:asciiTheme="minorHAnsi" w:hAnsiTheme="minorHAnsi" w:cs="Times New Roman"/>
        </w:rPr>
        <w:t>-</w:t>
      </w:r>
      <w:r w:rsidR="00182205" w:rsidRPr="00950920">
        <w:rPr>
          <w:rFonts w:asciiTheme="minorHAnsi" w:hAnsiTheme="minorHAnsi" w:cs="Times New Roman"/>
        </w:rPr>
        <w:t>ms CORD</w:t>
      </w:r>
      <w:r w:rsidR="00F26ED7" w:rsidRPr="00950920">
        <w:rPr>
          <w:rFonts w:asciiTheme="minorHAnsi" w:hAnsiTheme="minorHAnsi" w:cs="Times New Roman"/>
        </w:rPr>
        <w:t>/DARR</w:t>
      </w:r>
      <w:r w:rsidR="00F368D8" w:rsidRPr="00950920">
        <w:rPr>
          <w:rFonts w:asciiTheme="minorHAnsi" w:hAnsiTheme="minorHAnsi" w:cs="Times New Roman"/>
        </w:rPr>
        <w:fldChar w:fldCharType="begin"/>
      </w:r>
      <w:r w:rsidR="0007662C">
        <w:rPr>
          <w:rFonts w:asciiTheme="minorHAnsi" w:hAnsiTheme="minorHAnsi" w:cs="Times New Roman"/>
        </w:rPr>
        <w:instrText xml:space="preserve"> ADDIN EN.CITE &lt;EndNote&gt;&lt;Cite&gt;&lt;Author&gt;Lu&lt;/Author&gt;&lt;Year&gt;2015&lt;/Year&gt;&lt;RecNum&gt;42&lt;/RecNum&gt;&lt;DisplayText&gt;&lt;style face="superscript"&gt;53&lt;/style&gt;&lt;/DisplayText&gt;&lt;record&gt;&lt;rec-number&gt;42&lt;/rec-number&gt;&lt;foreign-keys&gt;&lt;key app="EN" db-id="99xed0w9sz9xd2eptstvsxvxzzrzd02zrsrw"&gt;42&lt;/key&gt;&lt;/foreign-keys&gt;&lt;ref-type name="Journal Article"&gt;17&lt;/ref-type&gt;&lt;contributors&gt;&lt;authors&gt;&lt;author&gt;Lu, Xingyu&lt;/author&gt;&lt;author&gt;Guo, Changmiao&lt;/author&gt;&lt;author&gt;Hou, Guangjin&lt;/author&gt;&lt;author&gt;Polenova, Tatyana&lt;/author&gt;&lt;/authors&gt;&lt;/contributors&gt;&lt;titles&gt;&lt;title&gt;Combined zero-quantum and spin-diffusion mixing for efficient homonuclear correlation spectroscopy under fast MAS: broadband recoupling and detection of long-range correlations&lt;/title&gt;&lt;secondary-title&gt;Journal of Biomolecular NMR&lt;/secondary-title&gt;&lt;/titles&gt;&lt;periodical&gt;&lt;full-title&gt;Journal of biomolecular NMR&lt;/full-title&gt;&lt;/periodical&gt;&lt;pages&gt;7-20&lt;/pages&gt;&lt;volume&gt;61&lt;/volume&gt;&lt;number&gt;1&lt;/number&gt;&lt;dates&gt;&lt;year&gt;2015&lt;/year&gt;&lt;/dates&gt;&lt;isbn&gt;0925-2738&lt;/isbn&gt;&lt;urls&gt;&lt;/urls&gt;&lt;/record&gt;&lt;/Cite&gt;&lt;/EndNote&gt;</w:instrText>
      </w:r>
      <w:r w:rsidR="00F368D8" w:rsidRPr="00950920">
        <w:rPr>
          <w:rFonts w:asciiTheme="minorHAnsi" w:hAnsiTheme="minorHAnsi" w:cs="Times New Roman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vertAlign w:val="superscript"/>
        </w:rPr>
        <w:t>53</w:t>
      </w:r>
      <w:r w:rsidR="00F368D8" w:rsidRPr="00950920">
        <w:rPr>
          <w:rFonts w:asciiTheme="minorHAnsi" w:hAnsiTheme="minorHAnsi" w:cs="Times New Roman"/>
        </w:rPr>
        <w:fldChar w:fldCharType="end"/>
      </w:r>
      <w:r w:rsidR="009901CC" w:rsidRPr="00950920">
        <w:rPr>
          <w:rFonts w:asciiTheme="minorHAnsi" w:hAnsiTheme="minorHAnsi" w:cs="Times New Roman"/>
        </w:rPr>
        <w:t xml:space="preserve"> </w:t>
      </w:r>
      <w:r w:rsidR="00182205" w:rsidRPr="00950920">
        <w:rPr>
          <w:rFonts w:asciiTheme="minorHAnsi" w:hAnsiTheme="minorHAnsi" w:cs="Times New Roman"/>
        </w:rPr>
        <w:t>experiments</w:t>
      </w:r>
      <w:r w:rsidR="00182205" w:rsidRPr="00D56708">
        <w:rPr>
          <w:rFonts w:asciiTheme="minorHAnsi" w:hAnsiTheme="minorHAnsi" w:cs="Times New Roman"/>
        </w:rPr>
        <w:t>.</w:t>
      </w:r>
      <w:r w:rsidR="000531D7" w:rsidRPr="00D56708">
        <w:rPr>
          <w:rFonts w:asciiTheme="minorHAnsi" w:hAnsiTheme="minorHAnsi" w:cs="Times New Roman"/>
        </w:rPr>
        <w:t xml:space="preserve"> </w:t>
      </w:r>
    </w:p>
    <w:p w14:paraId="72FAC824" w14:textId="19DD0E55" w:rsidR="0054692A" w:rsidRDefault="0054692A" w:rsidP="009574C0">
      <w:pPr>
        <w:rPr>
          <w:ins w:id="575" w:author="Tuo Wang" w:date="2018-10-23T20:07:00Z"/>
          <w:rFonts w:asciiTheme="minorHAnsi" w:hAnsiTheme="minorHAnsi" w:cs="Times New Roman"/>
          <w:highlight w:val="yellow"/>
        </w:rPr>
      </w:pPr>
    </w:p>
    <w:p w14:paraId="507B9317" w14:textId="0572BF93" w:rsidR="0054692A" w:rsidRPr="00A91168" w:rsidRDefault="0054692A" w:rsidP="009574C0">
      <w:pPr>
        <w:rPr>
          <w:rFonts w:asciiTheme="minorHAnsi" w:hAnsiTheme="minorHAnsi" w:cs="Times New Roman"/>
          <w:rPrChange w:id="576" w:author="Tuo Wang" w:date="2018-10-23T20:11:00Z">
            <w:rPr>
              <w:rFonts w:asciiTheme="minorHAnsi" w:hAnsiTheme="minorHAnsi" w:cs="Times New Roman"/>
              <w:highlight w:val="yellow"/>
            </w:rPr>
          </w:rPrChange>
        </w:rPr>
      </w:pPr>
      <w:ins w:id="577" w:author="Tuo Wang" w:date="2018-10-23T20:07:00Z">
        <w:r w:rsidRPr="00A91168">
          <w:rPr>
            <w:rFonts w:asciiTheme="minorHAnsi" w:hAnsiTheme="minorHAnsi" w:cs="Times New Roman"/>
            <w:rPrChange w:id="578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Note: </w:t>
        </w:r>
      </w:ins>
      <w:ins w:id="579" w:author="Tuo Wang" w:date="2018-10-23T20:11:00Z">
        <w:r w:rsidR="00A91168">
          <w:rPr>
            <w:rFonts w:asciiTheme="minorHAnsi" w:hAnsiTheme="minorHAnsi" w:cs="Times New Roman"/>
          </w:rPr>
          <w:t>I</w:t>
        </w:r>
      </w:ins>
      <w:ins w:id="580" w:author="Tuo Wang" w:date="2018-10-23T20:07:00Z">
        <w:r w:rsidRPr="00A91168">
          <w:rPr>
            <w:rFonts w:asciiTheme="minorHAnsi" w:hAnsiTheme="minorHAnsi" w:cs="Times New Roman"/>
            <w:rPrChange w:id="581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f </w:t>
        </w:r>
      </w:ins>
      <w:ins w:id="582" w:author="Tuo Wang" w:date="2018-10-23T20:08:00Z">
        <w:r w:rsidRPr="00A91168">
          <w:rPr>
            <w:rFonts w:asciiTheme="minorHAnsi" w:hAnsiTheme="minorHAnsi" w:cs="Times New Roman"/>
            <w:rPrChange w:id="583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it is of interest to find </w:t>
        </w:r>
      </w:ins>
      <w:ins w:id="584" w:author="Tuo Wang" w:date="2018-10-23T20:07:00Z">
        <w:r w:rsidRPr="00A91168">
          <w:rPr>
            <w:rFonts w:asciiTheme="minorHAnsi" w:hAnsiTheme="minorHAnsi" w:cs="Times New Roman"/>
            <w:rPrChange w:id="585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a </w:t>
        </w:r>
      </w:ins>
      <w:ins w:id="586" w:author="Tuo Wang" w:date="2018-10-23T20:08:00Z">
        <w:r w:rsidRPr="00A91168">
          <w:rPr>
            <w:rFonts w:asciiTheme="minorHAnsi" w:hAnsiTheme="minorHAnsi" w:cs="Times New Roman"/>
            <w:rPrChange w:id="587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>sample rich in certain component</w:t>
        </w:r>
      </w:ins>
      <w:ins w:id="588" w:author="Tuo Wang" w:date="2018-10-23T20:09:00Z">
        <w:r w:rsidRPr="00A91168">
          <w:rPr>
            <w:rFonts w:asciiTheme="minorHAnsi" w:hAnsiTheme="minorHAnsi" w:cs="Times New Roman"/>
            <w:rPrChange w:id="589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, for example, the primary or secondary cell walls, then multiple segments </w:t>
        </w:r>
      </w:ins>
      <w:ins w:id="590" w:author="Tuo Wang" w:date="2018-10-23T20:10:00Z">
        <w:r w:rsidR="00A91168" w:rsidRPr="00A91168">
          <w:rPr>
            <w:rFonts w:asciiTheme="minorHAnsi" w:hAnsiTheme="minorHAnsi" w:cs="Times New Roman"/>
            <w:rPrChange w:id="591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>or multiple</w:t>
        </w:r>
      </w:ins>
      <w:ins w:id="592" w:author="Tuo Wang" w:date="2018-10-23T20:09:00Z">
        <w:r w:rsidRPr="00A91168">
          <w:rPr>
            <w:rFonts w:asciiTheme="minorHAnsi" w:hAnsiTheme="minorHAnsi" w:cs="Times New Roman"/>
            <w:rPrChange w:id="593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 plant</w:t>
        </w:r>
      </w:ins>
      <w:ins w:id="594" w:author="Tuo Wang" w:date="2018-10-23T20:10:00Z">
        <w:r w:rsidR="00A91168" w:rsidRPr="00A91168">
          <w:rPr>
            <w:rFonts w:asciiTheme="minorHAnsi" w:hAnsiTheme="minorHAnsi" w:cs="Times New Roman"/>
            <w:rPrChange w:id="595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>s</w:t>
        </w:r>
      </w:ins>
      <w:ins w:id="596" w:author="Tuo Wang" w:date="2018-10-23T20:09:00Z">
        <w:r w:rsidRPr="00A91168">
          <w:rPr>
            <w:rFonts w:asciiTheme="minorHAnsi" w:hAnsiTheme="minorHAnsi" w:cs="Times New Roman"/>
            <w:rPrChange w:id="597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 may need to </w:t>
        </w:r>
        <w:proofErr w:type="gramStart"/>
        <w:r w:rsidRPr="00A91168">
          <w:rPr>
            <w:rFonts w:asciiTheme="minorHAnsi" w:hAnsiTheme="minorHAnsi" w:cs="Times New Roman"/>
            <w:rPrChange w:id="598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>measured</w:t>
        </w:r>
        <w:proofErr w:type="gramEnd"/>
        <w:r w:rsidRPr="00A91168">
          <w:rPr>
            <w:rFonts w:asciiTheme="minorHAnsi" w:hAnsiTheme="minorHAnsi" w:cs="Times New Roman"/>
            <w:rPrChange w:id="599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 separately to find the </w:t>
        </w:r>
      </w:ins>
      <w:ins w:id="600" w:author="Tuo Wang" w:date="2018-10-23T20:10:00Z">
        <w:r w:rsidRPr="00A91168">
          <w:rPr>
            <w:rFonts w:asciiTheme="minorHAnsi" w:hAnsiTheme="minorHAnsi" w:cs="Times New Roman"/>
            <w:rPrChange w:id="601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>sample</w:t>
        </w:r>
        <w:r w:rsidR="00A91168" w:rsidRPr="00A91168">
          <w:rPr>
            <w:rFonts w:asciiTheme="minorHAnsi" w:hAnsiTheme="minorHAnsi" w:cs="Times New Roman"/>
            <w:rPrChange w:id="602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 with the optima</w:t>
        </w:r>
      </w:ins>
      <w:ins w:id="603" w:author="Tuo Wang" w:date="2018-10-23T20:11:00Z">
        <w:r w:rsidR="00A91168" w:rsidRPr="00A91168">
          <w:rPr>
            <w:rFonts w:asciiTheme="minorHAnsi" w:hAnsiTheme="minorHAnsi" w:cs="Times New Roman"/>
            <w:rPrChange w:id="604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>l composition</w:t>
        </w:r>
      </w:ins>
      <w:ins w:id="605" w:author="Tuo Wang" w:date="2018-10-23T20:10:00Z">
        <w:r w:rsidRPr="00A91168">
          <w:rPr>
            <w:rFonts w:asciiTheme="minorHAnsi" w:hAnsiTheme="minorHAnsi" w:cs="Times New Roman"/>
            <w:rPrChange w:id="606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. </w:t>
        </w:r>
      </w:ins>
      <w:ins w:id="607" w:author="Tuo Wang" w:date="2018-10-23T20:09:00Z">
        <w:r w:rsidRPr="00A91168">
          <w:rPr>
            <w:rFonts w:asciiTheme="minorHAnsi" w:hAnsiTheme="minorHAnsi" w:cs="Times New Roman"/>
            <w:rPrChange w:id="608" w:author="Tuo Wang" w:date="2018-10-23T20:11:00Z">
              <w:rPr>
                <w:rFonts w:asciiTheme="minorHAnsi" w:hAnsiTheme="minorHAnsi" w:cs="Times New Roman"/>
                <w:highlight w:val="yellow"/>
              </w:rPr>
            </w:rPrChange>
          </w:rPr>
          <w:t xml:space="preserve"> </w:t>
        </w:r>
      </w:ins>
    </w:p>
    <w:p w14:paraId="5E67549E" w14:textId="77777777" w:rsidR="000D6248" w:rsidRPr="006C4F71" w:rsidRDefault="000D6248" w:rsidP="009574C0">
      <w:pPr>
        <w:rPr>
          <w:rFonts w:asciiTheme="minorHAnsi" w:hAnsiTheme="minorHAnsi" w:cs="Times New Roman"/>
          <w:highlight w:val="yellow"/>
        </w:rPr>
      </w:pPr>
    </w:p>
    <w:p w14:paraId="1E2680CB" w14:textId="32CB14E2" w:rsidR="007D1340" w:rsidRPr="00A10ED3" w:rsidRDefault="000D6248" w:rsidP="009574C0">
      <w:pPr>
        <w:rPr>
          <w:rFonts w:asciiTheme="minorHAnsi" w:hAnsiTheme="minorHAnsi" w:cs="Times New Roman"/>
          <w:rPrChange w:id="609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</w:pPr>
      <w:r w:rsidRPr="00A10ED3">
        <w:rPr>
          <w:rFonts w:asciiTheme="minorHAnsi" w:hAnsiTheme="minorHAnsi" w:cs="Times New Roman"/>
          <w:rPrChange w:id="610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4.3) </w:t>
      </w:r>
      <w:r w:rsidRPr="00A10ED3">
        <w:rPr>
          <w:rFonts w:asciiTheme="minorHAnsi" w:hAnsiTheme="minorHAnsi" w:cs="Times New Roman"/>
          <w:rPrChange w:id="611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ab/>
      </w:r>
      <w:r w:rsidR="00F644F7" w:rsidRPr="00A10ED3">
        <w:rPr>
          <w:rFonts w:asciiTheme="minorHAnsi" w:hAnsiTheme="minorHAnsi" w:cs="Times New Roman"/>
          <w:rPrChange w:id="612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Conduct</w:t>
      </w:r>
      <w:r w:rsidRPr="00A10ED3">
        <w:rPr>
          <w:rFonts w:asciiTheme="minorHAnsi" w:hAnsiTheme="minorHAnsi" w:cs="Times New Roman"/>
          <w:rPrChange w:id="613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 </w:t>
      </w:r>
      <w:r w:rsidR="000531D7" w:rsidRPr="00A10ED3">
        <w:rPr>
          <w:rFonts w:asciiTheme="minorHAnsi" w:hAnsiTheme="minorHAnsi" w:cs="Times New Roman"/>
          <w:rPrChange w:id="614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2D </w:t>
      </w:r>
      <w:r w:rsidR="000531D7" w:rsidRPr="00A10ED3">
        <w:rPr>
          <w:rFonts w:asciiTheme="minorHAnsi" w:hAnsiTheme="minorHAnsi" w:cs="Times New Roman"/>
          <w:vertAlign w:val="superscript"/>
          <w:rPrChange w:id="615" w:author="Tuo Wang [2]" w:date="2018-10-23T14:55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15</w:t>
      </w:r>
      <w:r w:rsidR="000531D7" w:rsidRPr="00A10ED3">
        <w:rPr>
          <w:rFonts w:asciiTheme="minorHAnsi" w:hAnsiTheme="minorHAnsi" w:cs="Times New Roman"/>
          <w:rPrChange w:id="616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>N-</w:t>
      </w:r>
      <w:r w:rsidR="000531D7" w:rsidRPr="00A10ED3">
        <w:rPr>
          <w:rFonts w:asciiTheme="minorHAnsi" w:hAnsiTheme="minorHAnsi" w:cs="Times New Roman"/>
          <w:vertAlign w:val="superscript"/>
          <w:rPrChange w:id="617" w:author="Tuo Wang [2]" w:date="2018-10-23T14:55:00Z">
            <w:rPr>
              <w:rFonts w:asciiTheme="minorHAnsi" w:hAnsiTheme="minorHAnsi" w:cs="Times New Roman"/>
              <w:highlight w:val="yellow"/>
              <w:vertAlign w:val="superscript"/>
            </w:rPr>
          </w:rPrChange>
        </w:rPr>
        <w:t>13</w:t>
      </w:r>
      <w:r w:rsidR="000531D7" w:rsidRPr="00A10ED3">
        <w:rPr>
          <w:rFonts w:asciiTheme="minorHAnsi" w:hAnsiTheme="minorHAnsi" w:cs="Times New Roman"/>
          <w:rPrChange w:id="618" w:author="Tuo Wang [2]" w:date="2018-10-23T14:55:00Z">
            <w:rPr>
              <w:rFonts w:asciiTheme="minorHAnsi" w:hAnsiTheme="minorHAnsi" w:cs="Times New Roman"/>
              <w:highlight w:val="yellow"/>
            </w:rPr>
          </w:rPrChange>
        </w:rPr>
        <w:t xml:space="preserve">C correlation experiments can be measured to facilitate the resonance assignments of proteins and nitrogenated carbohydrates. </w:t>
      </w:r>
    </w:p>
    <w:p w14:paraId="548EE2EC" w14:textId="08A45BFE" w:rsidR="004B40F1" w:rsidRPr="006C4F71" w:rsidRDefault="004B40F1" w:rsidP="009574C0">
      <w:pPr>
        <w:rPr>
          <w:rFonts w:asciiTheme="minorHAnsi" w:hAnsiTheme="minorHAnsi" w:cs="Times New Roman"/>
          <w:highlight w:val="yellow"/>
        </w:rPr>
      </w:pPr>
    </w:p>
    <w:p w14:paraId="18F18816" w14:textId="2ACC2EE1" w:rsidR="00E63C92" w:rsidRPr="008077AC" w:rsidRDefault="004B40F1" w:rsidP="00E63C92">
      <w:pPr>
        <w:rPr>
          <w:rFonts w:asciiTheme="minorHAnsi" w:hAnsiTheme="minorHAnsi" w:cs="Times New Roman"/>
        </w:rPr>
      </w:pPr>
      <w:r w:rsidRPr="008077AC">
        <w:rPr>
          <w:rFonts w:asciiTheme="minorHAnsi" w:hAnsiTheme="minorHAnsi" w:cs="Times New Roman"/>
        </w:rPr>
        <w:t xml:space="preserve">Note that the </w:t>
      </w:r>
      <w:r w:rsidR="00412148" w:rsidRPr="008077AC">
        <w:rPr>
          <w:rFonts w:asciiTheme="minorHAnsi" w:hAnsiTheme="minorHAnsi" w:cs="Times New Roman"/>
        </w:rPr>
        <w:t>resonance</w:t>
      </w:r>
      <w:r w:rsidRPr="008077AC">
        <w:rPr>
          <w:rFonts w:asciiTheme="minorHAnsi" w:hAnsiTheme="minorHAnsi" w:cs="Times New Roman"/>
        </w:rPr>
        <w:t xml:space="preserve"> assignment </w:t>
      </w:r>
      <w:r w:rsidR="00517419" w:rsidRPr="008077AC">
        <w:rPr>
          <w:rFonts w:asciiTheme="minorHAnsi" w:hAnsiTheme="minorHAnsi" w:cs="Times New Roman"/>
        </w:rPr>
        <w:t>is typically</w:t>
      </w:r>
      <w:r w:rsidRPr="008077AC">
        <w:rPr>
          <w:rFonts w:asciiTheme="minorHAnsi" w:hAnsiTheme="minorHAnsi" w:cs="Times New Roman"/>
        </w:rPr>
        <w:t xml:space="preserve"> time-</w:t>
      </w:r>
      <w:r w:rsidR="00412148" w:rsidRPr="008077AC">
        <w:rPr>
          <w:rFonts w:asciiTheme="minorHAnsi" w:hAnsiTheme="minorHAnsi" w:cs="Times New Roman"/>
        </w:rPr>
        <w:t xml:space="preserve">consuming. </w:t>
      </w:r>
      <w:r w:rsidR="00E63C92" w:rsidRPr="008077AC">
        <w:rPr>
          <w:rFonts w:asciiTheme="minorHAnsi" w:hAnsiTheme="minorHAnsi" w:cs="Times New Roman"/>
        </w:rPr>
        <w:t xml:space="preserve">A method is currently being developed </w:t>
      </w:r>
      <w:del w:id="619" w:author="Tuo Wang [2]" w:date="2018-10-23T08:56:00Z">
        <w:r w:rsidR="00E63C92" w:rsidRPr="008077AC" w:rsidDel="006F5215">
          <w:rPr>
            <w:rFonts w:asciiTheme="minorHAnsi" w:hAnsiTheme="minorHAnsi" w:cs="Times New Roman"/>
          </w:rPr>
          <w:delText xml:space="preserve">in our group </w:delText>
        </w:r>
      </w:del>
      <w:r w:rsidR="00E63C92" w:rsidRPr="008077AC">
        <w:rPr>
          <w:rFonts w:asciiTheme="minorHAnsi" w:hAnsiTheme="minorHAnsi" w:cs="Times New Roman"/>
        </w:rPr>
        <w:t xml:space="preserve">to facilitate the resonance assignment of carbohydrate signals for those scientists without prior experience. </w:t>
      </w:r>
    </w:p>
    <w:p w14:paraId="54878FB8" w14:textId="77777777" w:rsidR="002D504C" w:rsidRPr="006C4F71" w:rsidRDefault="002D504C" w:rsidP="009574C0">
      <w:pPr>
        <w:rPr>
          <w:rFonts w:asciiTheme="minorHAnsi" w:hAnsiTheme="minorHAnsi" w:cs="Times New Roman"/>
          <w:highlight w:val="yellow"/>
        </w:rPr>
      </w:pPr>
    </w:p>
    <w:p w14:paraId="6B5185B7" w14:textId="20F71595" w:rsidR="00E63C92" w:rsidRPr="006C4F71" w:rsidRDefault="00D9227F" w:rsidP="009574C0">
      <w:pPr>
        <w:rPr>
          <w:rFonts w:asciiTheme="minorHAnsi" w:hAnsiTheme="minorHAnsi" w:cs="Times New Roman"/>
        </w:rPr>
      </w:pPr>
      <w:r w:rsidRPr="00E53682">
        <w:rPr>
          <w:rFonts w:asciiTheme="minorHAnsi" w:hAnsiTheme="minorHAnsi" w:cs="Times New Roman"/>
          <w:rPrChange w:id="620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>4.</w:t>
      </w:r>
      <w:r w:rsidR="00843D10" w:rsidRPr="00E53682">
        <w:rPr>
          <w:rFonts w:asciiTheme="minorHAnsi" w:hAnsiTheme="minorHAnsi" w:cs="Times New Roman"/>
          <w:rPrChange w:id="621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>4</w:t>
      </w:r>
      <w:r w:rsidRPr="00E53682">
        <w:rPr>
          <w:rFonts w:asciiTheme="minorHAnsi" w:hAnsiTheme="minorHAnsi" w:cs="Times New Roman"/>
          <w:rPrChange w:id="622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 xml:space="preserve">) </w:t>
      </w:r>
      <w:r w:rsidR="006941B8" w:rsidRPr="00E53682">
        <w:rPr>
          <w:rFonts w:asciiTheme="minorHAnsi" w:hAnsiTheme="minorHAnsi" w:cs="Times New Roman"/>
          <w:rPrChange w:id="623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ab/>
      </w:r>
      <w:r w:rsidR="00AD52FB" w:rsidRPr="00E53682">
        <w:rPr>
          <w:rFonts w:asciiTheme="minorHAnsi" w:hAnsiTheme="minorHAnsi" w:cs="Times New Roman"/>
          <w:rPrChange w:id="624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>Measure more specialized experiments to determine the spatial proximities</w:t>
      </w:r>
      <w:r w:rsidR="00777B9E" w:rsidRPr="00E53682">
        <w:rPr>
          <w:rFonts w:asciiTheme="minorHAnsi" w:hAnsiTheme="minorHAnsi" w:cs="Times New Roman"/>
          <w:rPrChange w:id="625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 xml:space="preserve"> (</w:t>
      </w:r>
      <w:r w:rsidR="00777B9E" w:rsidRPr="00E53682">
        <w:rPr>
          <w:rFonts w:asciiTheme="minorHAnsi" w:hAnsiTheme="minorHAnsi" w:cs="Times New Roman"/>
          <w:b/>
          <w:rPrChange w:id="626" w:author="Tuo Wang [2]" w:date="2018-10-23T11:29:00Z">
            <w:rPr>
              <w:rFonts w:asciiTheme="minorHAnsi" w:hAnsiTheme="minorHAnsi" w:cs="Times New Roman"/>
              <w:b/>
              <w:highlight w:val="yellow"/>
            </w:rPr>
          </w:rPrChange>
        </w:rPr>
        <w:t>Fig. 1</w:t>
      </w:r>
      <w:r w:rsidR="00783906" w:rsidRPr="00E53682">
        <w:rPr>
          <w:rFonts w:asciiTheme="minorHAnsi" w:hAnsiTheme="minorHAnsi" w:cs="Times New Roman"/>
          <w:b/>
          <w:rPrChange w:id="627" w:author="Tuo Wang [2]" w:date="2018-10-23T11:29:00Z">
            <w:rPr>
              <w:rFonts w:asciiTheme="minorHAnsi" w:hAnsiTheme="minorHAnsi" w:cs="Times New Roman"/>
              <w:b/>
              <w:highlight w:val="yellow"/>
            </w:rPr>
          </w:rPrChange>
        </w:rPr>
        <w:t xml:space="preserve">c, </w:t>
      </w:r>
      <w:r w:rsidR="00777B9E" w:rsidRPr="00E53682">
        <w:rPr>
          <w:rFonts w:asciiTheme="minorHAnsi" w:hAnsiTheme="minorHAnsi" w:cs="Times New Roman"/>
          <w:b/>
          <w:rPrChange w:id="628" w:author="Tuo Wang [2]" w:date="2018-10-23T11:29:00Z">
            <w:rPr>
              <w:rFonts w:asciiTheme="minorHAnsi" w:hAnsiTheme="minorHAnsi" w:cs="Times New Roman"/>
              <w:b/>
              <w:highlight w:val="yellow"/>
            </w:rPr>
          </w:rPrChange>
        </w:rPr>
        <w:t>d</w:t>
      </w:r>
      <w:r w:rsidR="00777B9E" w:rsidRPr="00E53682">
        <w:rPr>
          <w:rFonts w:asciiTheme="minorHAnsi" w:hAnsiTheme="minorHAnsi" w:cs="Times New Roman"/>
          <w:rPrChange w:id="629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>)</w:t>
      </w:r>
      <w:r w:rsidR="00AD52FB" w:rsidRPr="00E53682">
        <w:rPr>
          <w:rFonts w:asciiTheme="minorHAnsi" w:hAnsiTheme="minorHAnsi" w:cs="Times New Roman"/>
          <w:rPrChange w:id="630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>, hydration and mobilities of complex biomolecules to determine the three-dimensional structure of the carbohydrate-rich materials</w:t>
      </w:r>
      <w:r w:rsidR="000B7D4E" w:rsidRPr="00E53682">
        <w:rPr>
          <w:rFonts w:asciiTheme="minorHAnsi" w:hAnsiTheme="minorHAnsi" w:cs="Times New Roman"/>
          <w:rPrChange w:id="631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 xml:space="preserve"> </w:t>
      </w:r>
      <w:r w:rsidR="000B7D4E" w:rsidRPr="00D56708">
        <w:rPr>
          <w:rFonts w:asciiTheme="minorHAnsi" w:hAnsiTheme="minorHAnsi" w:cs="Times New Roman"/>
        </w:rPr>
        <w:t>as systematically described previously</w:t>
      </w:r>
      <w:r w:rsidR="00F93EA2">
        <w:rPr>
          <w:rFonts w:asciiTheme="minorHAnsi" w:hAnsiTheme="minorHAnsi" w:cs="Times New Roman"/>
        </w:rPr>
        <w:fldChar w:fldCharType="begin">
          <w:fldData xml:space="preserve">PEVuZE5vdGU+PENpdGU+PEF1dGhvcj5LYW5nPC9BdXRob3I+PFllYXI+MjAxODwvWWVhcj48UmVj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</w:fldData>
        </w:fldChar>
      </w:r>
      <w:r w:rsidR="00F93EA2">
        <w:rPr>
          <w:rFonts w:asciiTheme="minorHAnsi" w:hAnsiTheme="minorHAnsi" w:cs="Times New Roman"/>
        </w:rPr>
        <w:instrText xml:space="preserve"> ADDIN EN.CITE </w:instrText>
      </w:r>
      <w:r w:rsidR="00F93EA2">
        <w:rPr>
          <w:rFonts w:asciiTheme="minorHAnsi" w:hAnsiTheme="minorHAnsi" w:cs="Times New Roman"/>
        </w:rPr>
        <w:fldChar w:fldCharType="begin">
          <w:fldData xml:space="preserve">PEVuZE5vdGU+PENpdGU+PEF1dGhvcj5LYW5nPC9BdXRob3I+PFllYXI+MjAxODwvWWVhcj48UmVj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</w:fldData>
        </w:fldChar>
      </w:r>
      <w:r w:rsidR="00F93EA2">
        <w:rPr>
          <w:rFonts w:asciiTheme="minorHAnsi" w:hAnsiTheme="minorHAnsi" w:cs="Times New Roman"/>
        </w:rPr>
        <w:instrText xml:space="preserve"> ADDIN EN.CITE.DATA </w:instrText>
      </w:r>
      <w:r w:rsidR="00F93EA2">
        <w:rPr>
          <w:rFonts w:asciiTheme="minorHAnsi" w:hAnsiTheme="minorHAnsi" w:cs="Times New Roman"/>
        </w:rPr>
      </w:r>
      <w:r w:rsidR="00F93EA2">
        <w:rPr>
          <w:rFonts w:asciiTheme="minorHAnsi" w:hAnsiTheme="minorHAnsi" w:cs="Times New Roman"/>
        </w:rPr>
        <w:fldChar w:fldCharType="end"/>
      </w:r>
      <w:r w:rsidR="00F93EA2">
        <w:rPr>
          <w:rFonts w:asciiTheme="minorHAnsi" w:hAnsiTheme="minorHAnsi" w:cs="Times New Roman"/>
        </w:rPr>
      </w:r>
      <w:r w:rsidR="00F93EA2">
        <w:rPr>
          <w:rFonts w:asciiTheme="minorHAnsi" w:hAnsiTheme="minorHAnsi" w:cs="Times New Roman"/>
        </w:rPr>
        <w:fldChar w:fldCharType="separate"/>
      </w:r>
      <w:r w:rsidR="00F93EA2" w:rsidRPr="00F93EA2">
        <w:rPr>
          <w:rFonts w:asciiTheme="minorHAnsi" w:hAnsiTheme="minorHAnsi" w:cs="Times New Roman"/>
          <w:noProof/>
          <w:vertAlign w:val="superscript"/>
        </w:rPr>
        <w:t>22,29</w:t>
      </w:r>
      <w:r w:rsidR="00F93EA2">
        <w:rPr>
          <w:rFonts w:asciiTheme="minorHAnsi" w:hAnsiTheme="minorHAnsi" w:cs="Times New Roman"/>
        </w:rPr>
        <w:fldChar w:fldCharType="end"/>
      </w:r>
      <w:r w:rsidR="00AD52FB" w:rsidRPr="00E53682">
        <w:rPr>
          <w:rFonts w:asciiTheme="minorHAnsi" w:hAnsiTheme="minorHAnsi" w:cs="Times New Roman"/>
          <w:rPrChange w:id="632" w:author="Tuo Wang [2]" w:date="2018-10-23T11:29:00Z">
            <w:rPr>
              <w:rFonts w:asciiTheme="minorHAnsi" w:hAnsiTheme="minorHAnsi" w:cs="Times New Roman"/>
              <w:highlight w:val="yellow"/>
            </w:rPr>
          </w:rPrChange>
        </w:rPr>
        <w:t>.</w:t>
      </w:r>
    </w:p>
    <w:p w14:paraId="572415CC" w14:textId="3E4EAD0C" w:rsidR="00D9227F" w:rsidRPr="006C4F71" w:rsidRDefault="00AD52FB" w:rsidP="009574C0">
      <w:pPr>
        <w:rPr>
          <w:rFonts w:asciiTheme="minorHAnsi" w:hAnsiTheme="minorHAnsi" w:cs="Times New Roman"/>
        </w:rPr>
      </w:pPr>
      <w:r w:rsidRPr="006C4F71">
        <w:rPr>
          <w:rFonts w:asciiTheme="minorHAnsi" w:hAnsiTheme="minorHAnsi" w:cs="Times New Roman"/>
        </w:rPr>
        <w:t xml:space="preserve">  </w:t>
      </w:r>
    </w:p>
    <w:p w14:paraId="12443F4A" w14:textId="77777777" w:rsidR="003D693B" w:rsidRPr="006C4F71" w:rsidRDefault="003D693B" w:rsidP="009574C0">
      <w:pPr>
        <w:rPr>
          <w:rFonts w:asciiTheme="minorHAnsi" w:hAnsiTheme="minorHAnsi" w:cs="Times New Roman"/>
        </w:rPr>
      </w:pPr>
    </w:p>
    <w:p w14:paraId="7F5815FC" w14:textId="568D936C" w:rsidR="004A71E4" w:rsidRPr="00C16192" w:rsidRDefault="006305D7" w:rsidP="009574C0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</w:rPr>
      </w:pPr>
      <w:r w:rsidRPr="00C16192">
        <w:rPr>
          <w:rFonts w:asciiTheme="minorHAnsi" w:hAnsiTheme="minorHAnsi" w:cs="Times New Roman"/>
          <w:b/>
        </w:rPr>
        <w:t>REPRESENTATIVE RESULTS</w:t>
      </w:r>
      <w:r w:rsidR="00EF1462" w:rsidRPr="00C16192">
        <w:rPr>
          <w:rFonts w:asciiTheme="minorHAnsi" w:hAnsiTheme="minorHAnsi" w:cs="Times New Roman"/>
          <w:b/>
        </w:rPr>
        <w:t xml:space="preserve">: </w:t>
      </w:r>
    </w:p>
    <w:p w14:paraId="3E4FAA8F" w14:textId="77777777" w:rsidR="00783C60" w:rsidRPr="002E4368" w:rsidRDefault="00783C60" w:rsidP="009574C0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</w:rPr>
      </w:pPr>
    </w:p>
    <w:p w14:paraId="2B298FEF" w14:textId="7AF68689" w:rsidR="007C7D3E" w:rsidRPr="006C4F71" w:rsidRDefault="00F06345" w:rsidP="00A461B6">
      <w:pPr>
        <w:rPr>
          <w:rFonts w:asciiTheme="minorHAnsi" w:hAnsiTheme="minorHAnsi" w:cs="Times New Roman"/>
        </w:rPr>
      </w:pPr>
      <w:r w:rsidRPr="008E7C05">
        <w:rPr>
          <w:rFonts w:asciiTheme="minorHAnsi" w:hAnsiTheme="minorHAnsi" w:cs="Times New Roman"/>
        </w:rPr>
        <w:t xml:space="preserve">The isotope labeling substantially enhances the NMR sensitivity and makes it possible for measuring a series of 2D </w:t>
      </w:r>
      <w:r w:rsidRPr="008E7C05">
        <w:rPr>
          <w:rFonts w:asciiTheme="minorHAnsi" w:hAnsiTheme="minorHAnsi" w:cs="Times New Roman"/>
          <w:vertAlign w:val="superscript"/>
        </w:rPr>
        <w:t>13</w:t>
      </w:r>
      <w:r w:rsidRPr="008E7C05">
        <w:rPr>
          <w:rFonts w:asciiTheme="minorHAnsi" w:hAnsiTheme="minorHAnsi" w:cs="Times New Roman"/>
        </w:rPr>
        <w:t>C-</w:t>
      </w:r>
      <w:r w:rsidRPr="008E7C05">
        <w:rPr>
          <w:rFonts w:asciiTheme="minorHAnsi" w:hAnsiTheme="minorHAnsi" w:cs="Times New Roman"/>
          <w:vertAlign w:val="superscript"/>
        </w:rPr>
        <w:t>13</w:t>
      </w:r>
      <w:r w:rsidRPr="006C4F71">
        <w:rPr>
          <w:rFonts w:asciiTheme="minorHAnsi" w:hAnsiTheme="minorHAnsi" w:cs="Times New Roman"/>
        </w:rPr>
        <w:t xml:space="preserve">C and </w:t>
      </w:r>
      <w:r w:rsidRPr="006C4F71">
        <w:rPr>
          <w:rFonts w:asciiTheme="minorHAnsi" w:hAnsiTheme="minorHAnsi" w:cs="Times New Roman"/>
          <w:vertAlign w:val="superscript"/>
        </w:rPr>
        <w:t>13</w:t>
      </w:r>
      <w:r w:rsidRPr="006C4F71">
        <w:rPr>
          <w:rFonts w:asciiTheme="minorHAnsi" w:hAnsiTheme="minorHAnsi" w:cs="Times New Roman"/>
        </w:rPr>
        <w:t>C-</w:t>
      </w:r>
      <w:r w:rsidRPr="006C4F71">
        <w:rPr>
          <w:rFonts w:asciiTheme="minorHAnsi" w:hAnsiTheme="minorHAnsi" w:cs="Times New Roman"/>
          <w:vertAlign w:val="superscript"/>
        </w:rPr>
        <w:t>15</w:t>
      </w:r>
      <w:r w:rsidRPr="006C4F71">
        <w:rPr>
          <w:rFonts w:asciiTheme="minorHAnsi" w:hAnsiTheme="minorHAnsi" w:cs="Times New Roman"/>
        </w:rPr>
        <w:t xml:space="preserve">N correlation spectra to analyze the composition, hydration, mobility and packing of polymers, which will be integrated to </w:t>
      </w:r>
      <w:r w:rsidR="00283502" w:rsidRPr="006C4F71">
        <w:rPr>
          <w:rFonts w:asciiTheme="minorHAnsi" w:hAnsiTheme="minorHAnsi" w:cs="Times New Roman"/>
        </w:rPr>
        <w:t>construct</w:t>
      </w:r>
      <w:r w:rsidRPr="006C4F71">
        <w:rPr>
          <w:rFonts w:asciiTheme="minorHAnsi" w:hAnsiTheme="minorHAnsi" w:cs="Times New Roman"/>
        </w:rPr>
        <w:t xml:space="preserve"> </w:t>
      </w:r>
      <w:r w:rsidR="00866717" w:rsidRPr="006C4F71">
        <w:rPr>
          <w:rFonts w:asciiTheme="minorHAnsi" w:hAnsiTheme="minorHAnsi" w:cs="Times New Roman"/>
        </w:rPr>
        <w:t>a</w:t>
      </w:r>
      <w:r w:rsidRPr="006C4F71">
        <w:rPr>
          <w:rFonts w:asciiTheme="minorHAnsi" w:hAnsiTheme="minorHAnsi" w:cs="Times New Roman"/>
        </w:rPr>
        <w:t xml:space="preserve"> three-dimensional model of cell wall architecture (</w:t>
      </w:r>
      <w:r w:rsidRPr="006C4F71">
        <w:rPr>
          <w:rFonts w:asciiTheme="minorHAnsi" w:hAnsiTheme="minorHAnsi" w:cs="Times New Roman"/>
          <w:b/>
        </w:rPr>
        <w:t>Fig. 1</w:t>
      </w:r>
      <w:r w:rsidRPr="006C4F71">
        <w:rPr>
          <w:rFonts w:asciiTheme="minorHAnsi" w:hAnsiTheme="minorHAnsi" w:cs="Times New Roman"/>
        </w:rPr>
        <w:t xml:space="preserve">). </w:t>
      </w:r>
      <w:r w:rsidR="000619DB" w:rsidRPr="006C4F71">
        <w:rPr>
          <w:rFonts w:asciiTheme="minorHAnsi" w:hAnsiTheme="minorHAnsi" w:cs="Times New Roman"/>
        </w:rPr>
        <w:t>If the uniform labeling succeed</w:t>
      </w:r>
      <w:r w:rsidR="003B15A6">
        <w:rPr>
          <w:rFonts w:asciiTheme="minorHAnsi" w:hAnsiTheme="minorHAnsi" w:cs="Times New Roman"/>
        </w:rPr>
        <w:t>s</w:t>
      </w:r>
      <w:r w:rsidR="000619DB" w:rsidRPr="006C4F71">
        <w:rPr>
          <w:rFonts w:asciiTheme="minorHAnsi" w:hAnsiTheme="minorHAnsi" w:cs="Times New Roman"/>
        </w:rPr>
        <w:t>, a</w:t>
      </w:r>
      <w:r w:rsidR="00920A67" w:rsidRPr="006C4F71">
        <w:rPr>
          <w:rFonts w:asciiTheme="minorHAnsi" w:hAnsiTheme="minorHAnsi" w:cs="Times New Roman"/>
        </w:rPr>
        <w:t xml:space="preserve"> complete set of 1D </w:t>
      </w:r>
      <w:r w:rsidR="00920A67" w:rsidRPr="006C4F71">
        <w:rPr>
          <w:rFonts w:asciiTheme="minorHAnsi" w:hAnsiTheme="minorHAnsi" w:cs="Times New Roman"/>
          <w:vertAlign w:val="superscript"/>
        </w:rPr>
        <w:t>13</w:t>
      </w:r>
      <w:r w:rsidR="00920A67" w:rsidRPr="006C4F71">
        <w:rPr>
          <w:rFonts w:asciiTheme="minorHAnsi" w:hAnsiTheme="minorHAnsi" w:cs="Times New Roman"/>
        </w:rPr>
        <w:t xml:space="preserve">C and </w:t>
      </w:r>
      <w:r w:rsidR="00920A67" w:rsidRPr="006C4F71">
        <w:rPr>
          <w:rFonts w:asciiTheme="minorHAnsi" w:hAnsiTheme="minorHAnsi" w:cs="Times New Roman"/>
          <w:vertAlign w:val="superscript"/>
        </w:rPr>
        <w:t>15</w:t>
      </w:r>
      <w:r w:rsidR="00920A67" w:rsidRPr="006C4F71">
        <w:rPr>
          <w:rFonts w:asciiTheme="minorHAnsi" w:hAnsiTheme="minorHAnsi" w:cs="Times New Roman"/>
        </w:rPr>
        <w:t xml:space="preserve">N spectra </w:t>
      </w:r>
      <w:del w:id="633" w:author="Tuo Wang [2]" w:date="2018-10-23T09:06:00Z">
        <w:r w:rsidR="00920A67" w:rsidRPr="006C4F71" w:rsidDel="00D94D93">
          <w:rPr>
            <w:rFonts w:asciiTheme="minorHAnsi" w:hAnsiTheme="minorHAnsi" w:cs="Times New Roman"/>
          </w:rPr>
          <w:delText>could be</w:delText>
        </w:r>
      </w:del>
      <w:ins w:id="634" w:author="Tuo Wang [2]" w:date="2018-10-23T09:06:00Z">
        <w:r w:rsidR="00D94D93">
          <w:rPr>
            <w:rFonts w:asciiTheme="minorHAnsi" w:hAnsiTheme="minorHAnsi" w:cs="Times New Roman"/>
          </w:rPr>
          <w:t>can be</w:t>
        </w:r>
      </w:ins>
      <w:r w:rsidR="00920A67" w:rsidRPr="006C4F71">
        <w:rPr>
          <w:rFonts w:asciiTheme="minorHAnsi" w:hAnsiTheme="minorHAnsi" w:cs="Times New Roman"/>
        </w:rPr>
        <w:t xml:space="preserve"> collected within an hour</w:t>
      </w:r>
      <w:r w:rsidR="00071AF2" w:rsidRPr="006C4F71">
        <w:rPr>
          <w:rFonts w:asciiTheme="minorHAnsi" w:hAnsiTheme="minorHAnsi" w:cs="Times New Roman"/>
        </w:rPr>
        <w:t xml:space="preserve"> and each standard 2D spectrum </w:t>
      </w:r>
      <w:r w:rsidR="00071AF2" w:rsidRPr="006C4F71">
        <w:rPr>
          <w:rFonts w:asciiTheme="minorHAnsi" w:hAnsiTheme="minorHAnsi" w:cs="Times New Roman"/>
        </w:rPr>
        <w:lastRenderedPageBreak/>
        <w:t xml:space="preserve">should take no longer than 24 hours </w:t>
      </w:r>
      <w:r w:rsidR="00096A1A">
        <w:rPr>
          <w:rFonts w:asciiTheme="minorHAnsi" w:hAnsiTheme="minorHAnsi" w:cs="Times New Roman"/>
        </w:rPr>
        <w:t>of</w:t>
      </w:r>
      <w:r w:rsidR="00071AF2" w:rsidRPr="006C4F71">
        <w:rPr>
          <w:rFonts w:asciiTheme="minorHAnsi" w:hAnsiTheme="minorHAnsi" w:cs="Times New Roman"/>
        </w:rPr>
        <w:t xml:space="preserve"> measurement</w:t>
      </w:r>
      <w:r w:rsidR="00A461B6" w:rsidRPr="006C4F71">
        <w:rPr>
          <w:rFonts w:asciiTheme="minorHAnsi" w:hAnsiTheme="minorHAnsi" w:cs="Times New Roman"/>
        </w:rPr>
        <w:t xml:space="preserve">. </w:t>
      </w:r>
    </w:p>
    <w:p w14:paraId="76A3872E" w14:textId="77777777" w:rsidR="007C7D3E" w:rsidRPr="006C4F71" w:rsidRDefault="007C7D3E" w:rsidP="00A461B6">
      <w:pPr>
        <w:rPr>
          <w:rFonts w:asciiTheme="minorHAnsi" w:hAnsiTheme="minorHAnsi" w:cs="Times New Roman"/>
        </w:rPr>
      </w:pPr>
    </w:p>
    <w:p w14:paraId="488DC8A0" w14:textId="2959B2CA" w:rsidR="00002879" w:rsidRDefault="00F72471" w:rsidP="00712B11">
      <w:pPr>
        <w:rPr>
          <w:ins w:id="635" w:author="Tuo Wang [2]" w:date="2018-10-23T15:12:00Z"/>
          <w:rFonts w:asciiTheme="minorHAnsi" w:hAnsiTheme="minorHAnsi" w:cs="Times New Roman"/>
        </w:rPr>
      </w:pPr>
      <w:ins w:id="636" w:author="Tuo Wang" w:date="2018-10-23T20:48:00Z">
        <w:r>
          <w:rPr>
            <w:rFonts w:asciiTheme="minorHAnsi" w:hAnsiTheme="minorHAnsi" w:cs="Times New Roman"/>
          </w:rPr>
          <w:t>W</w:t>
        </w:r>
      </w:ins>
      <w:ins w:id="637" w:author="Tuo Wang [2]" w:date="2018-10-23T15:34:00Z">
        <w:del w:id="638" w:author="Tuo Wang" w:date="2018-10-23T20:48:00Z">
          <w:r w:rsidR="00FB0361" w:rsidDel="00F72471">
            <w:rPr>
              <w:rFonts w:asciiTheme="minorHAnsi" w:hAnsiTheme="minorHAnsi" w:cs="Times New Roman"/>
            </w:rPr>
            <w:delText>The</w:delText>
          </w:r>
        </w:del>
      </w:ins>
      <w:ins w:id="639" w:author="Tuo Wang [2]" w:date="2018-10-23T15:35:00Z">
        <w:del w:id="640" w:author="Tuo Wang" w:date="2018-10-23T20:48:00Z">
          <w:r w:rsidR="00095CE9" w:rsidDel="00F72471">
            <w:rPr>
              <w:rFonts w:asciiTheme="minorHAnsi" w:hAnsiTheme="minorHAnsi" w:cs="Times New Roman"/>
            </w:rPr>
            <w:delText xml:space="preserve"> w</w:delText>
          </w:r>
        </w:del>
      </w:ins>
      <w:del w:id="641" w:author="Tuo Wang [2]" w:date="2018-10-23T15:35:00Z">
        <w:r w:rsidR="00491B0A" w:rsidRPr="006C4F71" w:rsidDel="00095CE9">
          <w:rPr>
            <w:rFonts w:asciiTheme="minorHAnsi" w:hAnsiTheme="minorHAnsi" w:cs="Times New Roman"/>
          </w:rPr>
          <w:delText>W</w:delText>
        </w:r>
      </w:del>
      <w:r w:rsidR="00491B0A" w:rsidRPr="006C4F71">
        <w:rPr>
          <w:rFonts w:asciiTheme="minorHAnsi" w:hAnsiTheme="minorHAnsi" w:cs="Times New Roman"/>
        </w:rPr>
        <w:t xml:space="preserve">ell-prepared samples usually </w:t>
      </w:r>
      <w:del w:id="642" w:author="Tuo Wang" w:date="2018-10-23T20:49:00Z">
        <w:r w:rsidR="00491B0A" w:rsidRPr="006C4F71" w:rsidDel="004F5657">
          <w:rPr>
            <w:rFonts w:asciiTheme="minorHAnsi" w:hAnsiTheme="minorHAnsi" w:cs="Times New Roman"/>
          </w:rPr>
          <w:delText xml:space="preserve">have </w:delText>
        </w:r>
      </w:del>
      <w:ins w:id="643" w:author="Tuo Wang" w:date="2018-10-23T20:49:00Z">
        <w:r w:rsidR="004F5657">
          <w:rPr>
            <w:rFonts w:asciiTheme="minorHAnsi" w:hAnsiTheme="minorHAnsi" w:cs="Times New Roman"/>
          </w:rPr>
          <w:t>expect</w:t>
        </w:r>
        <w:r w:rsidR="004F5657" w:rsidRPr="006C4F71">
          <w:rPr>
            <w:rFonts w:asciiTheme="minorHAnsi" w:hAnsiTheme="minorHAnsi" w:cs="Times New Roman"/>
          </w:rPr>
          <w:t xml:space="preserve"> </w:t>
        </w:r>
      </w:ins>
      <w:r w:rsidR="00491B0A" w:rsidRPr="006C4F71">
        <w:rPr>
          <w:rFonts w:asciiTheme="minorHAnsi" w:hAnsiTheme="minorHAnsi" w:cs="Times New Roman"/>
        </w:rPr>
        <w:t>both high NMR intensities and sharp lines</w:t>
      </w:r>
      <w:del w:id="644" w:author="Tuo Wang [2]" w:date="2018-10-23T15:34:00Z">
        <w:r w:rsidR="00491B0A" w:rsidRPr="006C4F71" w:rsidDel="00FB0361">
          <w:rPr>
            <w:rFonts w:asciiTheme="minorHAnsi" w:hAnsiTheme="minorHAnsi" w:cs="Times New Roman"/>
          </w:rPr>
          <w:delText xml:space="preserve"> </w:delText>
        </w:r>
        <w:r w:rsidR="005F487F" w:rsidRPr="006C4F71" w:rsidDel="00FB0361">
          <w:rPr>
            <w:rFonts w:asciiTheme="minorHAnsi" w:hAnsiTheme="minorHAnsi" w:cs="Times New Roman"/>
          </w:rPr>
          <w:delText>and</w:delText>
        </w:r>
      </w:del>
      <w:ins w:id="645" w:author="Tuo Wang [2]" w:date="2018-10-23T15:34:00Z">
        <w:r w:rsidR="00FB0361">
          <w:rPr>
            <w:rFonts w:asciiTheme="minorHAnsi" w:hAnsiTheme="minorHAnsi" w:cs="Times New Roman"/>
          </w:rPr>
          <w:t xml:space="preserve">. Compromising of either parameter </w:t>
        </w:r>
      </w:ins>
      <w:del w:id="646" w:author="Tuo Wang [2]" w:date="2018-10-23T15:34:00Z">
        <w:r w:rsidR="005F487F" w:rsidRPr="006C4F71" w:rsidDel="00FB0361">
          <w:rPr>
            <w:rFonts w:asciiTheme="minorHAnsi" w:hAnsiTheme="minorHAnsi" w:cs="Times New Roman"/>
          </w:rPr>
          <w:delText xml:space="preserve"> compensation to any of these two parameters </w:delText>
        </w:r>
      </w:del>
      <w:r w:rsidR="005F487F" w:rsidRPr="006C4F71">
        <w:rPr>
          <w:rFonts w:asciiTheme="minorHAnsi" w:hAnsiTheme="minorHAnsi" w:cs="Times New Roman"/>
        </w:rPr>
        <w:t>indicate</w:t>
      </w:r>
      <w:ins w:id="647" w:author="Tuo Wang [2]" w:date="2018-10-23T15:34:00Z">
        <w:r w:rsidR="00FB0361">
          <w:rPr>
            <w:rFonts w:asciiTheme="minorHAnsi" w:hAnsiTheme="minorHAnsi" w:cs="Times New Roman"/>
          </w:rPr>
          <w:t>s</w:t>
        </w:r>
      </w:ins>
      <w:r w:rsidR="005F487F" w:rsidRPr="006C4F71">
        <w:rPr>
          <w:rFonts w:asciiTheme="minorHAnsi" w:hAnsiTheme="minorHAnsi" w:cs="Times New Roman"/>
        </w:rPr>
        <w:t xml:space="preserve"> un-optimized sample preparation. The</w:t>
      </w:r>
      <w:r w:rsidR="00C77B88" w:rsidRPr="006C4F71">
        <w:rPr>
          <w:rFonts w:asciiTheme="minorHAnsi" w:hAnsiTheme="minorHAnsi" w:cs="Times New Roman"/>
        </w:rPr>
        <w:t xml:space="preserve"> fungal samples</w:t>
      </w:r>
      <w:r w:rsidR="005F487F" w:rsidRPr="006C4F71">
        <w:rPr>
          <w:rFonts w:asciiTheme="minorHAnsi" w:hAnsiTheme="minorHAnsi" w:cs="Times New Roman"/>
        </w:rPr>
        <w:t xml:space="preserve"> should be prepared in a never-dried manner</w:t>
      </w:r>
      <w:r w:rsidR="00C77B88" w:rsidRPr="006C4F71">
        <w:rPr>
          <w:rFonts w:asciiTheme="minorHAnsi" w:hAnsiTheme="minorHAnsi" w:cs="Times New Roman"/>
        </w:rPr>
        <w:t>,</w:t>
      </w:r>
      <w:r w:rsidR="005F487F" w:rsidRPr="006C4F71">
        <w:rPr>
          <w:rFonts w:asciiTheme="minorHAnsi" w:hAnsiTheme="minorHAnsi" w:cs="Times New Roman"/>
        </w:rPr>
        <w:t xml:space="preserve"> and</w:t>
      </w:r>
      <w:r w:rsidR="00C77B88" w:rsidRPr="006C4F71">
        <w:rPr>
          <w:rFonts w:asciiTheme="minorHAnsi" w:hAnsiTheme="minorHAnsi" w:cs="Times New Roman"/>
        </w:rPr>
        <w:t xml:space="preserve"> partial dehydration during the packing steps</w:t>
      </w:r>
      <w:r w:rsidR="005F487F" w:rsidRPr="006C4F71">
        <w:rPr>
          <w:rFonts w:asciiTheme="minorHAnsi" w:hAnsiTheme="minorHAnsi" w:cs="Times New Roman"/>
        </w:rPr>
        <w:t xml:space="preserve"> could lead to a notable broadening of the linewidth</w:t>
      </w:r>
      <w:r w:rsidR="00A461B6" w:rsidRPr="006C4F71">
        <w:rPr>
          <w:rFonts w:asciiTheme="minorHAnsi" w:hAnsiTheme="minorHAnsi" w:cs="Times New Roman"/>
        </w:rPr>
        <w:t xml:space="preserve">. </w:t>
      </w:r>
      <w:r w:rsidR="0021684F" w:rsidRPr="006C4F71">
        <w:rPr>
          <w:rFonts w:asciiTheme="minorHAnsi" w:hAnsiTheme="minorHAnsi" w:cs="Times New Roman"/>
        </w:rPr>
        <w:t xml:space="preserve">If the experimental time is substantially longer than expected for a fully packed NMR sample, the labeling level might be low. </w:t>
      </w:r>
      <w:r w:rsidR="00FF1B8C" w:rsidRPr="006C4F71">
        <w:rPr>
          <w:rFonts w:asciiTheme="minorHAnsi" w:hAnsiTheme="minorHAnsi" w:cs="Times New Roman"/>
        </w:rPr>
        <w:t xml:space="preserve">If off-diagonal signals are difficult to obtain in the 2D </w:t>
      </w:r>
      <w:r w:rsidR="00FF1B8C" w:rsidRPr="006C4F71">
        <w:rPr>
          <w:rFonts w:asciiTheme="minorHAnsi" w:hAnsiTheme="minorHAnsi" w:cs="Times New Roman"/>
          <w:vertAlign w:val="superscript"/>
        </w:rPr>
        <w:t>13</w:t>
      </w:r>
      <w:r w:rsidR="00FF1B8C" w:rsidRPr="006C4F71">
        <w:rPr>
          <w:rFonts w:asciiTheme="minorHAnsi" w:hAnsiTheme="minorHAnsi" w:cs="Times New Roman"/>
        </w:rPr>
        <w:t>C-</w:t>
      </w:r>
      <w:r w:rsidR="00FF1B8C" w:rsidRPr="006C4F71">
        <w:rPr>
          <w:rFonts w:asciiTheme="minorHAnsi" w:hAnsiTheme="minorHAnsi" w:cs="Times New Roman"/>
          <w:vertAlign w:val="superscript"/>
        </w:rPr>
        <w:t>13</w:t>
      </w:r>
      <w:r w:rsidR="00FF1B8C" w:rsidRPr="006C4F71">
        <w:rPr>
          <w:rFonts w:asciiTheme="minorHAnsi" w:hAnsiTheme="minorHAnsi" w:cs="Times New Roman"/>
        </w:rPr>
        <w:t>C correlation spectrum</w:t>
      </w:r>
      <w:r w:rsidR="007C37BE" w:rsidRPr="006C4F71">
        <w:rPr>
          <w:rFonts w:asciiTheme="minorHAnsi" w:hAnsiTheme="minorHAnsi" w:cs="Times New Roman"/>
        </w:rPr>
        <w:t>, statistical labeling</w:t>
      </w:r>
      <w:r w:rsidR="0021684F" w:rsidRPr="006C4F71">
        <w:rPr>
          <w:rFonts w:asciiTheme="minorHAnsi" w:hAnsiTheme="minorHAnsi" w:cs="Times New Roman"/>
        </w:rPr>
        <w:t xml:space="preserve"> might have </w:t>
      </w:r>
      <w:r w:rsidR="0063136C" w:rsidRPr="006C4F71">
        <w:rPr>
          <w:rFonts w:asciiTheme="minorHAnsi" w:hAnsiTheme="minorHAnsi" w:cs="Times New Roman"/>
        </w:rPr>
        <w:t>occurred</w:t>
      </w:r>
      <w:r w:rsidR="00992217" w:rsidRPr="006C4F71">
        <w:rPr>
          <w:rFonts w:asciiTheme="minorHAnsi" w:hAnsiTheme="minorHAnsi" w:cs="Times New Roman"/>
        </w:rPr>
        <w:t xml:space="preserve"> (</w:t>
      </w:r>
      <w:r w:rsidR="00992217" w:rsidRPr="006C4F71">
        <w:rPr>
          <w:rFonts w:asciiTheme="minorHAnsi" w:hAnsiTheme="minorHAnsi" w:cs="Times New Roman"/>
          <w:b/>
        </w:rPr>
        <w:t>Fig. 1</w:t>
      </w:r>
      <w:r w:rsidR="00783906">
        <w:rPr>
          <w:rFonts w:asciiTheme="minorHAnsi" w:hAnsiTheme="minorHAnsi" w:cs="Times New Roman"/>
          <w:b/>
        </w:rPr>
        <w:t>b</w:t>
      </w:r>
      <w:r w:rsidR="00992217" w:rsidRPr="006C4F71">
        <w:rPr>
          <w:rFonts w:asciiTheme="minorHAnsi" w:hAnsiTheme="minorHAnsi" w:cs="Times New Roman"/>
        </w:rPr>
        <w:t>)</w:t>
      </w:r>
      <w:r w:rsidR="007C37BE" w:rsidRPr="006C4F71">
        <w:rPr>
          <w:rFonts w:asciiTheme="minorHAnsi" w:hAnsiTheme="minorHAnsi" w:cs="Times New Roman"/>
        </w:rPr>
        <w:t xml:space="preserve">. </w:t>
      </w:r>
      <w:r w:rsidR="005F0675" w:rsidRPr="00C16192">
        <w:rPr>
          <w:rFonts w:asciiTheme="minorHAnsi" w:hAnsiTheme="minorHAnsi" w:cs="Times New Roman"/>
        </w:rPr>
        <w:t xml:space="preserve">The two </w:t>
      </w:r>
      <w:r w:rsidR="0021684F" w:rsidRPr="00C16192">
        <w:rPr>
          <w:rFonts w:asciiTheme="minorHAnsi" w:hAnsiTheme="minorHAnsi" w:cs="Times New Roman"/>
          <w:vertAlign w:val="superscript"/>
        </w:rPr>
        <w:t>13</w:t>
      </w:r>
      <w:r w:rsidR="0021684F" w:rsidRPr="00C16192">
        <w:rPr>
          <w:rFonts w:asciiTheme="minorHAnsi" w:hAnsiTheme="minorHAnsi" w:cs="Times New Roman"/>
        </w:rPr>
        <w:t>C peaks at 96 and 92 ppm</w:t>
      </w:r>
      <w:r w:rsidR="005F0675" w:rsidRPr="006C4F71">
        <w:rPr>
          <w:rFonts w:asciiTheme="minorHAnsi" w:hAnsiTheme="minorHAnsi" w:cs="Times New Roman"/>
        </w:rPr>
        <w:t xml:space="preserve"> are signature carbon 1 signals of glucose</w:t>
      </w:r>
      <w:r w:rsidR="00210BD1" w:rsidRPr="006C4F71">
        <w:rPr>
          <w:rFonts w:asciiTheme="minorHAnsi" w:hAnsiTheme="minorHAnsi" w:cs="Times New Roman"/>
        </w:rPr>
        <w:fldChar w:fldCharType="begin"/>
      </w:r>
      <w:r w:rsidR="0007662C">
        <w:rPr>
          <w:rFonts w:asciiTheme="minorHAnsi" w:hAnsiTheme="minorHAnsi" w:cs="Times New Roman"/>
        </w:rPr>
        <w:instrText xml:space="preserve"> ADDIN EN.CITE &lt;EndNote&gt;&lt;Cite&gt;&lt;Author&gt;Wang&lt;/Author&gt;&lt;Year&gt;2012&lt;/Year&gt;&lt;RecNum&gt;43&lt;/RecNum&gt;&lt;DisplayText&gt;&lt;style face="superscript"&gt;54&lt;/style&gt;&lt;/DisplayText&gt;&lt;record&gt;&lt;rec-number&gt;43&lt;/rec-number&gt;&lt;foreign-keys&gt;&lt;key app="EN" db-id="99xed0w9sz9xd2eptstvsxvxzzrzd02zrsrw"&gt;43&lt;/key&gt;&lt;/foreign-keys&gt;&lt;ref-type name="Journal Article"&gt;17&lt;/ref-type&gt;&lt;contributors&gt;&lt;authors&gt;&lt;author&gt;Wang, Tuo&lt;/author&gt;&lt;author&gt;Zabotina, Olga&lt;/author&gt;&lt;author&gt;Hong, Mei&lt;/author&gt;&lt;/authors&gt;&lt;/contributors&gt;&lt;titles&gt;&lt;title&gt;Pectin–cellulose interactions in the Arabidopsis primary cell wall from two-dimensional magic-angle-spinning solid-state nuclear magnetic resonance&lt;/title&gt;&lt;secondary-title&gt;Biochemistry&lt;/secondary-title&gt;&lt;/titles&gt;&lt;periodical&gt;&lt;full-title&gt;Biochemistry&lt;/full-title&gt;&lt;/periodical&gt;&lt;pages&gt;9846-9856&lt;/pages&gt;&lt;volume&gt;51&lt;/volume&gt;&lt;number&gt;49&lt;/number&gt;&lt;dates&gt;&lt;year&gt;2012&lt;/year&gt;&lt;/dates&gt;&lt;isbn&gt;0006-2960&lt;/isbn&gt;&lt;urls&gt;&lt;/urls&gt;&lt;/record&gt;&lt;/Cite&gt;&lt;/EndNote&gt;</w:instrText>
      </w:r>
      <w:r w:rsidR="00210BD1" w:rsidRPr="006C4F71">
        <w:rPr>
          <w:rFonts w:asciiTheme="minorHAnsi" w:hAnsiTheme="minorHAnsi" w:cs="Times New Roman"/>
        </w:rPr>
        <w:fldChar w:fldCharType="separate"/>
      </w:r>
      <w:r w:rsidR="0007662C" w:rsidRPr="0007662C">
        <w:rPr>
          <w:rFonts w:asciiTheme="minorHAnsi" w:hAnsiTheme="minorHAnsi" w:cs="Times New Roman"/>
          <w:noProof/>
          <w:vertAlign w:val="superscript"/>
        </w:rPr>
        <w:t>54</w:t>
      </w:r>
      <w:r w:rsidR="00210BD1" w:rsidRPr="006C4F71">
        <w:rPr>
          <w:rFonts w:asciiTheme="minorHAnsi" w:hAnsiTheme="minorHAnsi" w:cs="Times New Roman"/>
        </w:rPr>
        <w:fldChar w:fldCharType="end"/>
      </w:r>
      <w:r w:rsidR="005F0675" w:rsidRPr="006C4F71">
        <w:rPr>
          <w:rFonts w:asciiTheme="minorHAnsi" w:hAnsiTheme="minorHAnsi" w:cs="Times New Roman"/>
        </w:rPr>
        <w:t>, therefore, their strong intensities</w:t>
      </w:r>
      <w:r w:rsidR="0021684F" w:rsidRPr="006C4F71">
        <w:rPr>
          <w:rFonts w:asciiTheme="minorHAnsi" w:hAnsiTheme="minorHAnsi" w:cs="Times New Roman"/>
        </w:rPr>
        <w:t xml:space="preserve"> in the </w:t>
      </w:r>
      <w:r w:rsidR="005F0675" w:rsidRPr="006C4F71">
        <w:rPr>
          <w:rFonts w:asciiTheme="minorHAnsi" w:hAnsiTheme="minorHAnsi" w:cs="Times New Roman"/>
        </w:rPr>
        <w:t xml:space="preserve">quantitative </w:t>
      </w:r>
      <w:r w:rsidR="0021684F" w:rsidRPr="006C4F71">
        <w:rPr>
          <w:rFonts w:asciiTheme="minorHAnsi" w:hAnsiTheme="minorHAnsi" w:cs="Times New Roman"/>
          <w:vertAlign w:val="superscript"/>
        </w:rPr>
        <w:t>13</w:t>
      </w:r>
      <w:r w:rsidR="0021684F" w:rsidRPr="006C4F71">
        <w:rPr>
          <w:rFonts w:asciiTheme="minorHAnsi" w:hAnsiTheme="minorHAnsi" w:cs="Times New Roman"/>
        </w:rPr>
        <w:t>C direct polarization</w:t>
      </w:r>
      <w:r w:rsidR="005F0675" w:rsidRPr="006C4F71">
        <w:rPr>
          <w:rFonts w:asciiTheme="minorHAnsi" w:hAnsiTheme="minorHAnsi" w:cs="Times New Roman"/>
        </w:rPr>
        <w:t xml:space="preserve"> (DP)</w:t>
      </w:r>
      <w:r w:rsidR="0021684F" w:rsidRPr="006C4F71">
        <w:rPr>
          <w:rFonts w:asciiTheme="minorHAnsi" w:hAnsiTheme="minorHAnsi" w:cs="Times New Roman"/>
        </w:rPr>
        <w:t xml:space="preserve"> spectra </w:t>
      </w:r>
      <w:r w:rsidR="005F0675" w:rsidRPr="006C4F71">
        <w:rPr>
          <w:rFonts w:asciiTheme="minorHAnsi" w:hAnsiTheme="minorHAnsi" w:cs="Times New Roman"/>
        </w:rPr>
        <w:t xml:space="preserve">measured </w:t>
      </w:r>
      <w:r w:rsidR="0021684F" w:rsidRPr="006C4F71">
        <w:rPr>
          <w:rFonts w:asciiTheme="minorHAnsi" w:hAnsiTheme="minorHAnsi" w:cs="Times New Roman"/>
        </w:rPr>
        <w:t xml:space="preserve">with long recycle delays of </w:t>
      </w:r>
      <w:r w:rsidR="005F0675" w:rsidRPr="006C4F71">
        <w:rPr>
          <w:rFonts w:asciiTheme="minorHAnsi" w:hAnsiTheme="minorHAnsi" w:cs="Times New Roman"/>
        </w:rPr>
        <w:t>35</w:t>
      </w:r>
      <w:r w:rsidR="0021684F" w:rsidRPr="006C4F71">
        <w:rPr>
          <w:rFonts w:asciiTheme="minorHAnsi" w:hAnsiTheme="minorHAnsi" w:cs="Times New Roman"/>
        </w:rPr>
        <w:t xml:space="preserve"> s typically indicate </w:t>
      </w:r>
      <w:r w:rsidR="00DE2D48" w:rsidRPr="006C4F71">
        <w:rPr>
          <w:rFonts w:asciiTheme="minorHAnsi" w:hAnsiTheme="minorHAnsi" w:cs="Times New Roman"/>
        </w:rPr>
        <w:t>the dominance of small molecules</w:t>
      </w:r>
      <w:r w:rsidR="0021684F" w:rsidRPr="006C4F71">
        <w:rPr>
          <w:rFonts w:asciiTheme="minorHAnsi" w:hAnsiTheme="minorHAnsi" w:cs="Times New Roman"/>
        </w:rPr>
        <w:t xml:space="preserve"> due to in</w:t>
      </w:r>
      <w:ins w:id="648" w:author="Tuo Wang" w:date="2018-10-23T20:52:00Z">
        <w:r w:rsidR="00A32DC3">
          <w:rPr>
            <w:rFonts w:asciiTheme="minorHAnsi" w:hAnsiTheme="minorHAnsi" w:cs="Times New Roman"/>
          </w:rPr>
          <w:t>complete</w:t>
        </w:r>
      </w:ins>
      <w:del w:id="649" w:author="Tuo Wang" w:date="2018-10-23T20:52:00Z">
        <w:r w:rsidR="0021684F" w:rsidRPr="006C4F71" w:rsidDel="00A32DC3">
          <w:rPr>
            <w:rFonts w:asciiTheme="minorHAnsi" w:hAnsiTheme="minorHAnsi" w:cs="Times New Roman"/>
          </w:rPr>
          <w:delText>sufficient</w:delText>
        </w:r>
      </w:del>
      <w:r w:rsidR="0021684F" w:rsidRPr="006C4F71">
        <w:rPr>
          <w:rFonts w:asciiTheme="minorHAnsi" w:hAnsiTheme="minorHAnsi" w:cs="Times New Roman"/>
        </w:rPr>
        <w:t xml:space="preserve"> dialysis </w:t>
      </w:r>
      <w:ins w:id="650" w:author="Tuo Wang" w:date="2018-10-23T20:52:00Z">
        <w:r w:rsidR="00A32DC3">
          <w:rPr>
            <w:rFonts w:asciiTheme="minorHAnsi" w:hAnsiTheme="minorHAnsi" w:cs="Times New Roman"/>
          </w:rPr>
          <w:t xml:space="preserve">or washing </w:t>
        </w:r>
      </w:ins>
      <w:r w:rsidR="0021684F" w:rsidRPr="006C4F71">
        <w:rPr>
          <w:rFonts w:asciiTheme="minorHAnsi" w:hAnsiTheme="minorHAnsi" w:cs="Times New Roman"/>
        </w:rPr>
        <w:t>(</w:t>
      </w:r>
      <w:r w:rsidR="0021684F" w:rsidRPr="006C4F71">
        <w:rPr>
          <w:rFonts w:asciiTheme="minorHAnsi" w:hAnsiTheme="minorHAnsi" w:cs="Times New Roman"/>
          <w:b/>
        </w:rPr>
        <w:t>Fig. 1</w:t>
      </w:r>
      <w:r w:rsidR="00783906">
        <w:rPr>
          <w:rFonts w:asciiTheme="minorHAnsi" w:hAnsiTheme="minorHAnsi" w:cs="Times New Roman"/>
          <w:b/>
        </w:rPr>
        <w:t>a</w:t>
      </w:r>
      <w:r w:rsidR="0021684F" w:rsidRPr="006C4F71">
        <w:rPr>
          <w:rFonts w:asciiTheme="minorHAnsi" w:hAnsiTheme="minorHAnsi" w:cs="Times New Roman"/>
        </w:rPr>
        <w:t>).</w:t>
      </w:r>
      <w:ins w:id="651" w:author="Tuo Wang [2]" w:date="2018-10-23T11:35:00Z">
        <w:r w:rsidR="00E53496">
          <w:rPr>
            <w:rFonts w:asciiTheme="minorHAnsi" w:hAnsiTheme="minorHAnsi" w:cs="Times New Roman"/>
          </w:rPr>
          <w:t xml:space="preserve"> </w:t>
        </w:r>
      </w:ins>
      <w:ins w:id="652" w:author="Tuo Wang [2]" w:date="2018-10-23T11:36:00Z">
        <w:r w:rsidR="00E53496">
          <w:rPr>
            <w:rFonts w:asciiTheme="minorHAnsi" w:hAnsiTheme="minorHAnsi" w:cs="Times New Roman"/>
          </w:rPr>
          <w:t>With well-labeled samples, l</w:t>
        </w:r>
      </w:ins>
      <w:ins w:id="653" w:author="Tuo Wang [2]" w:date="2018-10-23T11:35:00Z">
        <w:r w:rsidR="00E53496">
          <w:rPr>
            <w:rFonts w:asciiTheme="minorHAnsi" w:hAnsiTheme="minorHAnsi" w:cs="Times New Roman"/>
          </w:rPr>
          <w:t xml:space="preserve">ong-range correlations can </w:t>
        </w:r>
        <w:del w:id="654" w:author="Tuo Wang" w:date="2018-10-23T20:53:00Z">
          <w:r w:rsidR="00E53496" w:rsidDel="006C353C">
            <w:rPr>
              <w:rFonts w:asciiTheme="minorHAnsi" w:hAnsiTheme="minorHAnsi" w:cs="Times New Roman"/>
            </w:rPr>
            <w:delText>then be</w:delText>
          </w:r>
        </w:del>
      </w:ins>
      <w:ins w:id="655" w:author="Tuo Wang" w:date="2018-10-23T20:53:00Z">
        <w:r w:rsidR="006C353C">
          <w:rPr>
            <w:rFonts w:asciiTheme="minorHAnsi" w:hAnsiTheme="minorHAnsi" w:cs="Times New Roman"/>
          </w:rPr>
          <w:t>be further</w:t>
        </w:r>
      </w:ins>
      <w:ins w:id="656" w:author="Tuo Wang [2]" w:date="2018-10-23T11:35:00Z">
        <w:r w:rsidR="00E53496">
          <w:rPr>
            <w:rFonts w:asciiTheme="minorHAnsi" w:hAnsiTheme="minorHAnsi" w:cs="Times New Roman"/>
          </w:rPr>
          <w:t xml:space="preserve"> meas</w:t>
        </w:r>
      </w:ins>
      <w:ins w:id="657" w:author="Tuo Wang [2]" w:date="2018-10-23T11:36:00Z">
        <w:r w:rsidR="00E53496">
          <w:rPr>
            <w:rFonts w:asciiTheme="minorHAnsi" w:hAnsiTheme="minorHAnsi" w:cs="Times New Roman"/>
          </w:rPr>
          <w:t>ured to detect the spatial proximities of biomolecules (</w:t>
        </w:r>
        <w:r w:rsidR="00E53496" w:rsidRPr="00E53496">
          <w:rPr>
            <w:rFonts w:asciiTheme="minorHAnsi" w:hAnsiTheme="minorHAnsi" w:cs="Times New Roman"/>
            <w:b/>
            <w:rPrChange w:id="658" w:author="Tuo Wang [2]" w:date="2018-10-23T11:36:00Z">
              <w:rPr>
                <w:rFonts w:asciiTheme="minorHAnsi" w:hAnsiTheme="minorHAnsi" w:cs="Times New Roman"/>
              </w:rPr>
            </w:rPrChange>
          </w:rPr>
          <w:t>Fig. 1c</w:t>
        </w:r>
        <w:r w:rsidR="00E53496">
          <w:rPr>
            <w:rFonts w:asciiTheme="minorHAnsi" w:hAnsiTheme="minorHAnsi" w:cs="Times New Roman"/>
          </w:rPr>
          <w:t>) and construct the structural model of intact cell walls (</w:t>
        </w:r>
        <w:r w:rsidR="00E53496" w:rsidRPr="00E53496">
          <w:rPr>
            <w:rFonts w:asciiTheme="minorHAnsi" w:hAnsiTheme="minorHAnsi" w:cs="Times New Roman"/>
            <w:b/>
            <w:rPrChange w:id="659" w:author="Tuo Wang [2]" w:date="2018-10-23T11:37:00Z">
              <w:rPr>
                <w:rFonts w:asciiTheme="minorHAnsi" w:hAnsiTheme="minorHAnsi" w:cs="Times New Roman"/>
              </w:rPr>
            </w:rPrChange>
          </w:rPr>
          <w:t>Fig. 1d</w:t>
        </w:r>
        <w:r w:rsidR="00E53496">
          <w:rPr>
            <w:rFonts w:asciiTheme="minorHAnsi" w:hAnsiTheme="minorHAnsi" w:cs="Times New Roman"/>
          </w:rPr>
          <w:t>)</w:t>
        </w:r>
      </w:ins>
      <w:ins w:id="660" w:author="Tuo Wang [2]" w:date="2018-10-23T11:37:00Z">
        <w:r w:rsidR="00E53496">
          <w:rPr>
            <w:rFonts w:asciiTheme="minorHAnsi" w:hAnsiTheme="minorHAnsi" w:cs="Times New Roman"/>
          </w:rPr>
          <w:t>.</w:t>
        </w:r>
      </w:ins>
    </w:p>
    <w:p w14:paraId="46EC79C7" w14:textId="7908B07D" w:rsidR="008425F0" w:rsidRDefault="008425F0" w:rsidP="00712B11">
      <w:pPr>
        <w:rPr>
          <w:ins w:id="661" w:author="Tuo Wang [2]" w:date="2018-10-23T15:12:00Z"/>
          <w:rFonts w:asciiTheme="minorHAnsi" w:hAnsiTheme="minorHAnsi" w:cs="Times New Roman"/>
        </w:rPr>
      </w:pPr>
    </w:p>
    <w:p w14:paraId="520E5849" w14:textId="7E5D26F2" w:rsidR="009D15EE" w:rsidRDefault="009D15EE" w:rsidP="00712B11">
      <w:pPr>
        <w:rPr>
          <w:ins w:id="662" w:author="Tuo Wang [2]" w:date="2018-10-23T08:44:00Z"/>
          <w:rFonts w:asciiTheme="minorHAnsi" w:hAnsiTheme="minorHAnsi" w:cs="Times New Roman"/>
          <w:b/>
        </w:rPr>
      </w:pPr>
      <w:ins w:id="663" w:author="Tuo Wang [2]" w:date="2018-10-23T08:41:00Z">
        <w:r w:rsidRPr="009D15EE">
          <w:rPr>
            <w:rFonts w:asciiTheme="minorHAnsi" w:hAnsiTheme="minorHAnsi" w:cs="Times New Roman"/>
            <w:b/>
            <w:rPrChange w:id="664" w:author="Tuo Wang [2]" w:date="2018-10-23T08:42:00Z">
              <w:rPr>
                <w:rFonts w:asciiTheme="minorHAnsi" w:hAnsiTheme="minorHAnsi" w:cs="Times New Roman"/>
              </w:rPr>
            </w:rPrChange>
          </w:rPr>
          <w:t xml:space="preserve">Figure and Table </w:t>
        </w:r>
      </w:ins>
      <w:ins w:id="665" w:author="Tuo Wang [2]" w:date="2018-10-23T08:42:00Z">
        <w:r w:rsidRPr="009D15EE">
          <w:rPr>
            <w:rFonts w:asciiTheme="minorHAnsi" w:hAnsiTheme="minorHAnsi" w:cs="Times New Roman"/>
            <w:b/>
            <w:rPrChange w:id="666" w:author="Tuo Wang [2]" w:date="2018-10-23T08:42:00Z">
              <w:rPr>
                <w:rFonts w:asciiTheme="minorHAnsi" w:hAnsiTheme="minorHAnsi" w:cs="Times New Roman"/>
              </w:rPr>
            </w:rPrChange>
          </w:rPr>
          <w:t>Captions</w:t>
        </w:r>
      </w:ins>
    </w:p>
    <w:p w14:paraId="4E71C9F2" w14:textId="77777777" w:rsidR="00401A56" w:rsidRDefault="00401A56" w:rsidP="00712B11">
      <w:pPr>
        <w:rPr>
          <w:ins w:id="667" w:author="Tuo Wang [2]" w:date="2018-10-23T08:42:00Z"/>
          <w:rFonts w:asciiTheme="minorHAnsi" w:hAnsiTheme="minorHAnsi" w:cs="Times New Roman"/>
          <w:b/>
        </w:rPr>
      </w:pPr>
    </w:p>
    <w:p w14:paraId="66B9B1FB" w14:textId="05947F43" w:rsidR="00401A56" w:rsidRDefault="00401A56" w:rsidP="00712B11">
      <w:pPr>
        <w:rPr>
          <w:ins w:id="668" w:author="Tuo Wang [2]" w:date="2018-10-23T08:43:00Z"/>
          <w:rFonts w:asciiTheme="minorHAnsi" w:hAnsiTheme="minorHAnsi" w:cs="Times New Roman"/>
        </w:rPr>
      </w:pPr>
      <w:moveToRangeStart w:id="669" w:author="Tuo Wang [2]" w:date="2018-10-23T08:42:00Z" w:name="move528047503"/>
      <w:moveTo w:id="670" w:author="Tuo Wang [2]" w:date="2018-10-23T08:42:00Z">
        <w:del w:id="671" w:author="Tuo Wang [2]" w:date="2018-10-23T08:42:00Z">
          <w:r w:rsidRPr="00401A56" w:rsidDel="00401A56">
            <w:rPr>
              <w:rFonts w:asciiTheme="minorHAnsi" w:hAnsiTheme="minorHAnsi" w:cs="Times New Roman"/>
              <w:b/>
              <w:rPrChange w:id="672" w:author="Tuo Wang [2]" w:date="2018-10-23T08:43:00Z">
                <w:rPr>
                  <w:rFonts w:asciiTheme="minorHAnsi" w:hAnsiTheme="minorHAnsi" w:cs="Times New Roman"/>
                </w:rPr>
              </w:rPrChange>
            </w:rPr>
            <w:delText xml:space="preserve">           </w:delText>
          </w:r>
        </w:del>
        <w:r w:rsidRPr="00401A56">
          <w:rPr>
            <w:rFonts w:asciiTheme="minorHAnsi" w:hAnsiTheme="minorHAnsi" w:cs="Times New Roman"/>
            <w:b/>
            <w:rPrChange w:id="673" w:author="Tuo Wang [2]" w:date="2018-10-23T08:43:00Z">
              <w:rPr>
                <w:rFonts w:asciiTheme="minorHAnsi" w:hAnsiTheme="minorHAnsi" w:cs="Times New Roman"/>
              </w:rPr>
            </w:rPrChange>
          </w:rPr>
          <w:t>Table 1.</w:t>
        </w:r>
        <w:r w:rsidRPr="00B12AB3">
          <w:rPr>
            <w:rFonts w:asciiTheme="minorHAnsi" w:hAnsiTheme="minorHAnsi" w:cs="Times New Roman"/>
          </w:rPr>
          <w:t xml:space="preserve"> </w:t>
        </w:r>
        <w:r>
          <w:rPr>
            <w:rFonts w:asciiTheme="minorHAnsi" w:hAnsiTheme="minorHAnsi" w:cs="Times New Roman"/>
          </w:rPr>
          <w:t>The composition</w:t>
        </w:r>
        <w:r w:rsidRPr="00B12AB3">
          <w:rPr>
            <w:rFonts w:asciiTheme="minorHAnsi" w:hAnsiTheme="minorHAnsi" w:cs="Times New Roman"/>
          </w:rPr>
          <w:t xml:space="preserve"> of </w:t>
        </w:r>
        <w:r>
          <w:rPr>
            <w:rFonts w:asciiTheme="minorHAnsi" w:hAnsiTheme="minorHAnsi" w:cs="Times New Roman"/>
          </w:rPr>
          <w:t xml:space="preserve">the minimal </w:t>
        </w:r>
        <w:r w:rsidRPr="00B12AB3">
          <w:rPr>
            <w:rFonts w:asciiTheme="minorHAnsi" w:hAnsiTheme="minorHAnsi" w:cs="Times New Roman"/>
          </w:rPr>
          <w:t>medium</w:t>
        </w:r>
      </w:moveTo>
      <w:moveToRangeEnd w:id="669"/>
      <w:ins w:id="674" w:author="Tuo Wang [2]" w:date="2018-10-23T08:43:00Z">
        <w:r>
          <w:rPr>
            <w:rFonts w:asciiTheme="minorHAnsi" w:hAnsiTheme="minorHAnsi" w:cs="Times New Roman"/>
          </w:rPr>
          <w:t>.</w:t>
        </w:r>
      </w:ins>
    </w:p>
    <w:p w14:paraId="2CE2DF8B" w14:textId="77777777" w:rsidR="00401A56" w:rsidRDefault="00401A56" w:rsidP="00712B11">
      <w:pPr>
        <w:rPr>
          <w:ins w:id="675" w:author="Tuo Wang [2]" w:date="2018-10-23T08:43:00Z"/>
          <w:rFonts w:asciiTheme="minorHAnsi" w:hAnsiTheme="minorHAnsi" w:cs="Times New Roman"/>
        </w:rPr>
      </w:pPr>
    </w:p>
    <w:p w14:paraId="44BC4449" w14:textId="11B8F30A" w:rsidR="00401A56" w:rsidRDefault="00401A56" w:rsidP="00401A56">
      <w:pPr>
        <w:rPr>
          <w:moveTo w:id="676" w:author="Tuo Wang [2]" w:date="2018-10-23T08:43:00Z"/>
          <w:rFonts w:asciiTheme="minorHAnsi" w:hAnsiTheme="minorHAnsi" w:cs="Times New Roman"/>
          <w:b/>
          <w:highlight w:val="yellow"/>
        </w:rPr>
      </w:pPr>
      <w:moveToRangeStart w:id="677" w:author="Tuo Wang [2]" w:date="2018-10-23T08:43:00Z" w:name="move528047531"/>
      <w:moveTo w:id="678" w:author="Tuo Wang [2]" w:date="2018-10-23T08:43:00Z">
        <w:r w:rsidRPr="00401A56">
          <w:rPr>
            <w:rFonts w:asciiTheme="minorHAnsi" w:hAnsiTheme="minorHAnsi" w:cs="Times New Roman"/>
            <w:b/>
            <w:rPrChange w:id="679" w:author="Tuo Wang [2]" w:date="2018-10-23T08:43:00Z">
              <w:rPr>
                <w:rFonts w:asciiTheme="minorHAnsi" w:hAnsiTheme="minorHAnsi" w:cs="Times New Roman"/>
              </w:rPr>
            </w:rPrChange>
          </w:rPr>
          <w:t>Table 2.</w:t>
        </w:r>
        <w:r w:rsidRPr="00B12AB3">
          <w:rPr>
            <w:rFonts w:asciiTheme="minorHAnsi" w:hAnsiTheme="minorHAnsi" w:cs="Times New Roman"/>
          </w:rPr>
          <w:t xml:space="preserve"> </w:t>
        </w:r>
        <w:r>
          <w:rPr>
            <w:rFonts w:asciiTheme="minorHAnsi" w:hAnsiTheme="minorHAnsi" w:cs="Times New Roman"/>
          </w:rPr>
          <w:t>The composition</w:t>
        </w:r>
        <w:r w:rsidRPr="00B12AB3">
          <w:rPr>
            <w:rFonts w:asciiTheme="minorHAnsi" w:hAnsiTheme="minorHAnsi" w:cs="Times New Roman"/>
          </w:rPr>
          <w:t xml:space="preserve"> of</w:t>
        </w:r>
        <w:r>
          <w:rPr>
            <w:rFonts w:asciiTheme="minorHAnsi" w:hAnsiTheme="minorHAnsi" w:cs="Times New Roman"/>
          </w:rPr>
          <w:t xml:space="preserve"> the trace</w:t>
        </w:r>
        <w:r>
          <w:rPr>
            <w:rFonts w:asciiTheme="minorHAnsi" w:hAnsiTheme="minorHAnsi" w:cs="Times New Roman" w:hint="eastAsia"/>
            <w:lang w:eastAsia="zh-CN"/>
          </w:rPr>
          <w:t>-</w:t>
        </w:r>
        <w:r>
          <w:rPr>
            <w:rFonts w:asciiTheme="minorHAnsi" w:hAnsiTheme="minorHAnsi" w:cs="Times New Roman"/>
          </w:rPr>
          <w:t>element solution (concentrated).</w:t>
        </w:r>
      </w:moveTo>
      <w:ins w:id="680" w:author="Tuo Wang [2]" w:date="2018-10-23T08:44:00Z">
        <w:r w:rsidRPr="00401A56">
          <w:t xml:space="preserve"> </w:t>
        </w:r>
        <w:r w:rsidRPr="00401A56">
          <w:rPr>
            <w:rFonts w:asciiTheme="minorHAnsi" w:hAnsiTheme="minorHAnsi" w:cs="Times New Roman"/>
          </w:rPr>
          <w:t>Note that for preparing unlabeled fungi, unlabeled glucose and unlabeled sodium nitrate can be used.</w:t>
        </w:r>
      </w:ins>
    </w:p>
    <w:moveToRangeEnd w:id="677"/>
    <w:p w14:paraId="76CA2A0E" w14:textId="77777777" w:rsidR="00401A56" w:rsidRPr="009D15EE" w:rsidDel="00401A56" w:rsidRDefault="00401A56" w:rsidP="00712B11">
      <w:pPr>
        <w:rPr>
          <w:del w:id="681" w:author="Tuo Wang [2]" w:date="2018-10-23T08:44:00Z"/>
          <w:rFonts w:asciiTheme="minorHAnsi" w:hAnsiTheme="minorHAnsi" w:cs="Times New Roman"/>
          <w:b/>
          <w:color w:val="808080" w:themeColor="background1" w:themeShade="80"/>
          <w:rPrChange w:id="682" w:author="Tuo Wang [2]" w:date="2018-10-23T08:42:00Z">
            <w:rPr>
              <w:del w:id="683" w:author="Tuo Wang [2]" w:date="2018-10-23T08:44:00Z"/>
              <w:rFonts w:asciiTheme="minorHAnsi" w:hAnsiTheme="minorHAnsi" w:cs="Times New Roman"/>
              <w:color w:val="808080" w:themeColor="background1" w:themeShade="80"/>
            </w:rPr>
          </w:rPrChange>
        </w:rPr>
      </w:pPr>
    </w:p>
    <w:p w14:paraId="7D217D76" w14:textId="304F385D" w:rsidR="00B852A3" w:rsidRDefault="00C7323A" w:rsidP="009574C0">
      <w:pPr>
        <w:rPr>
          <w:rFonts w:asciiTheme="minorHAnsi" w:hAnsiTheme="minorHAnsi" w:cs="Times New Roman"/>
          <w:b/>
        </w:rPr>
      </w:pPr>
      <w:del w:id="684" w:author="Tuo Wang [2]" w:date="2018-10-23T08:41:00Z">
        <w:r w:rsidDel="009D15EE">
          <w:rPr>
            <w:rFonts w:asciiTheme="minorHAnsi" w:hAnsiTheme="minorHAnsi" w:cs="Times New Roman"/>
            <w:b/>
            <w:noProof/>
            <w:lang w:eastAsia="zh-CN"/>
          </w:rPr>
          <w:drawing>
            <wp:inline distT="0" distB="0" distL="0" distR="0" wp14:anchorId="759AD640" wp14:editId="6A322538">
              <wp:extent cx="5943600" cy="2484755"/>
              <wp:effectExtent l="0" t="0" r="0" b="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ig.1 Outline.png"/>
                      <pic:cNvPicPr/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24847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14:paraId="08D71141" w14:textId="3BC5A5C0" w:rsidR="00B852A3" w:rsidRPr="009F0347" w:rsidRDefault="009F0347" w:rsidP="009574C0">
      <w:pPr>
        <w:rPr>
          <w:rFonts w:cs="Arial"/>
          <w:b/>
          <w:color w:val="222222"/>
          <w:shd w:val="clear" w:color="auto" w:fill="FFFFFF"/>
        </w:rPr>
      </w:pPr>
      <w:r>
        <w:rPr>
          <w:b/>
        </w:rPr>
        <w:t>Figure 1.</w:t>
      </w:r>
      <w:r w:rsidRPr="00002879">
        <w:rPr>
          <w:rFonts w:cs="Arial"/>
          <w:i/>
          <w:color w:val="222222"/>
          <w:shd w:val="clear" w:color="auto" w:fill="FFFFFF"/>
        </w:rPr>
        <w:t xml:space="preserve"> </w:t>
      </w:r>
      <w:r w:rsidRPr="00DF2707">
        <w:rPr>
          <w:rFonts w:cs="Arial"/>
          <w:color w:val="222222"/>
          <w:shd w:val="clear" w:color="auto" w:fill="FFFFFF"/>
        </w:rPr>
        <w:t>Flow chart for characterizing fungal cell wall structure using solid-state NMR.</w:t>
      </w:r>
      <w:r>
        <w:rPr>
          <w:rFonts w:cs="Arial"/>
          <w:i/>
          <w:color w:val="222222"/>
          <w:shd w:val="clear" w:color="auto" w:fill="FFFFFF"/>
        </w:rPr>
        <w:t xml:space="preserve"> </w:t>
      </w:r>
      <w:r>
        <w:rPr>
          <w:rFonts w:cs="Arial"/>
          <w:color w:val="222222"/>
          <w:shd w:val="clear" w:color="auto" w:fill="FFFFFF"/>
        </w:rPr>
        <w:t>(</w:t>
      </w:r>
      <w:r w:rsidR="00783906">
        <w:rPr>
          <w:rFonts w:cs="Arial"/>
          <w:b/>
          <w:color w:val="222222"/>
          <w:shd w:val="clear" w:color="auto" w:fill="FFFFFF"/>
        </w:rPr>
        <w:t>a</w:t>
      </w:r>
      <w:r w:rsidRPr="000F53FB">
        <w:rPr>
          <w:rFonts w:cs="Arial"/>
          <w:color w:val="222222"/>
          <w:shd w:val="clear" w:color="auto" w:fill="FFFFFF"/>
        </w:rPr>
        <w:t>)</w:t>
      </w:r>
      <w:r>
        <w:rPr>
          <w:rFonts w:cs="Arial"/>
          <w:color w:val="222222"/>
          <w:shd w:val="clear" w:color="auto" w:fill="FFFFFF"/>
        </w:rPr>
        <w:t xml:space="preserve"> 1D spectra for initial sample screening. From the top to the bottom are INEPT, </w:t>
      </w:r>
      <w:r w:rsidRPr="0099063B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 xml:space="preserve">C DP with 2-s recycle delays, </w:t>
      </w:r>
      <w:r w:rsidRPr="0099063B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 xml:space="preserve">C DP with 35-s recycle delays and </w:t>
      </w:r>
      <w:r w:rsidRPr="0099063B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>C CP spectra, with decreasing mobility for the detected molecules. (</w:t>
      </w:r>
      <w:r w:rsidR="00783906">
        <w:rPr>
          <w:rFonts w:cs="Arial"/>
          <w:b/>
          <w:color w:val="222222"/>
          <w:shd w:val="clear" w:color="auto" w:fill="FFFFFF"/>
        </w:rPr>
        <w:t>b</w:t>
      </w:r>
      <w:r w:rsidRPr="000F53FB">
        <w:rPr>
          <w:rFonts w:cs="Arial"/>
          <w:color w:val="222222"/>
          <w:shd w:val="clear" w:color="auto" w:fill="FFFFFF"/>
        </w:rPr>
        <w:t>)</w:t>
      </w:r>
      <w:r>
        <w:rPr>
          <w:rFonts w:cs="Arial"/>
          <w:color w:val="222222"/>
          <w:shd w:val="clear" w:color="auto" w:fill="FFFFFF"/>
        </w:rPr>
        <w:t xml:space="preserve"> 2D </w:t>
      </w:r>
      <w:r w:rsidRPr="00306B3C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>C-</w:t>
      </w:r>
      <w:r w:rsidRPr="00306B3C">
        <w:rPr>
          <w:rFonts w:cs="Arial"/>
          <w:color w:val="222222"/>
          <w:shd w:val="clear" w:color="auto" w:fill="FFFFFF"/>
          <w:vertAlign w:val="superscript"/>
        </w:rPr>
        <w:t>13</w:t>
      </w:r>
      <w:r>
        <w:rPr>
          <w:rFonts w:cs="Arial"/>
          <w:color w:val="222222"/>
          <w:shd w:val="clear" w:color="auto" w:fill="FFFFFF"/>
        </w:rPr>
        <w:t>C correlation spectrum measured using 1.5-ms RFDR recoupling. (</w:t>
      </w:r>
      <w:r w:rsidR="00783906">
        <w:rPr>
          <w:rFonts w:cs="Arial"/>
          <w:b/>
          <w:color w:val="222222"/>
          <w:shd w:val="clear" w:color="auto" w:fill="FFFFFF"/>
        </w:rPr>
        <w:t>c</w:t>
      </w:r>
      <w:r>
        <w:rPr>
          <w:rFonts w:cs="Arial"/>
          <w:color w:val="222222"/>
          <w:shd w:val="clear" w:color="auto" w:fill="FFFFFF"/>
        </w:rPr>
        <w:t>) Representative intermolecular cross peak detected using 15-ms PAR spectrum. (</w:t>
      </w:r>
      <w:r w:rsidR="00783906">
        <w:rPr>
          <w:rFonts w:cs="Arial"/>
          <w:b/>
          <w:color w:val="222222"/>
          <w:shd w:val="clear" w:color="auto" w:fill="FFFFFF"/>
        </w:rPr>
        <w:t>d</w:t>
      </w:r>
      <w:r>
        <w:rPr>
          <w:rFonts w:cs="Arial"/>
          <w:color w:val="222222"/>
          <w:shd w:val="clear" w:color="auto" w:fill="FFFFFF"/>
        </w:rPr>
        <w:t xml:space="preserve">) Structural model obtained from NMR data. </w:t>
      </w:r>
      <w:bookmarkStart w:id="685" w:name="_Hlk528046856"/>
      <w:r>
        <w:rPr>
          <w:rFonts w:cs="Arial"/>
          <w:color w:val="222222"/>
          <w:shd w:val="clear" w:color="auto" w:fill="FFFFFF"/>
        </w:rPr>
        <w:t>Panel</w:t>
      </w:r>
      <w:ins w:id="686" w:author="Tuo Wang [2]" w:date="2018-10-24T13:02:00Z">
        <w:r w:rsidR="0075794A">
          <w:rPr>
            <w:rFonts w:cs="Arial"/>
            <w:color w:val="222222"/>
            <w:shd w:val="clear" w:color="auto" w:fill="FFFFFF"/>
          </w:rPr>
          <w:t>s</w:t>
        </w:r>
      </w:ins>
      <w:r>
        <w:rPr>
          <w:rFonts w:cs="Arial"/>
          <w:color w:val="222222"/>
          <w:shd w:val="clear" w:color="auto" w:fill="FFFFFF"/>
        </w:rPr>
        <w:t xml:space="preserve"> </w:t>
      </w:r>
      <w:r w:rsidR="00601955">
        <w:rPr>
          <w:rFonts w:cs="Arial"/>
          <w:b/>
          <w:color w:val="222222"/>
          <w:shd w:val="clear" w:color="auto" w:fill="FFFFFF"/>
        </w:rPr>
        <w:t>a</w:t>
      </w:r>
      <w:r>
        <w:rPr>
          <w:rFonts w:cs="Arial"/>
          <w:color w:val="222222"/>
          <w:shd w:val="clear" w:color="auto" w:fill="FFFFFF"/>
        </w:rPr>
        <w:t xml:space="preserve">, </w:t>
      </w:r>
      <w:r w:rsidR="000F20AE">
        <w:rPr>
          <w:rFonts w:cs="Arial"/>
          <w:b/>
          <w:color w:val="222222"/>
          <w:shd w:val="clear" w:color="auto" w:fill="FFFFFF"/>
        </w:rPr>
        <w:t>c</w:t>
      </w:r>
      <w:r>
        <w:rPr>
          <w:rFonts w:cs="Arial"/>
          <w:color w:val="222222"/>
          <w:shd w:val="clear" w:color="auto" w:fill="FFFFFF"/>
        </w:rPr>
        <w:t xml:space="preserve"> and </w:t>
      </w:r>
      <w:r w:rsidR="000F20AE">
        <w:rPr>
          <w:rFonts w:cs="Arial"/>
          <w:b/>
          <w:color w:val="222222"/>
          <w:shd w:val="clear" w:color="auto" w:fill="FFFFFF"/>
        </w:rPr>
        <w:t>d</w:t>
      </w:r>
      <w:r>
        <w:rPr>
          <w:rFonts w:cs="Arial"/>
          <w:color w:val="222222"/>
          <w:shd w:val="clear" w:color="auto" w:fill="FFFFFF"/>
        </w:rPr>
        <w:t xml:space="preserve"> </w:t>
      </w:r>
      <w:del w:id="687" w:author="Tuo Wang [2]" w:date="2018-10-24T13:02:00Z">
        <w:r w:rsidR="003A3D62" w:rsidDel="0075794A">
          <w:rPr>
            <w:rFonts w:cs="Arial" w:hint="eastAsia"/>
            <w:color w:val="222222"/>
            <w:shd w:val="clear" w:color="auto" w:fill="FFFFFF"/>
            <w:lang w:eastAsia="zh-CN"/>
          </w:rPr>
          <w:delText>has</w:delText>
        </w:r>
        <w:r w:rsidR="003A3D62" w:rsidDel="0075794A">
          <w:rPr>
            <w:rFonts w:cs="Arial"/>
            <w:color w:val="222222"/>
            <w:shd w:val="clear" w:color="auto" w:fill="FFFFFF"/>
          </w:rPr>
          <w:delText xml:space="preserve"> </w:delText>
        </w:r>
      </w:del>
      <w:ins w:id="688" w:author="Tuo Wang [2]" w:date="2018-10-24T13:02:00Z">
        <w:r w:rsidR="0075794A">
          <w:rPr>
            <w:rFonts w:cs="Arial" w:hint="eastAsia"/>
            <w:color w:val="222222"/>
            <w:shd w:val="clear" w:color="auto" w:fill="FFFFFF"/>
            <w:lang w:eastAsia="zh-CN"/>
          </w:rPr>
          <w:t>ha</w:t>
        </w:r>
        <w:r w:rsidR="0075794A">
          <w:rPr>
            <w:rFonts w:cs="Arial"/>
            <w:color w:val="222222"/>
            <w:shd w:val="clear" w:color="auto" w:fill="FFFFFF"/>
            <w:lang w:eastAsia="zh-CN"/>
          </w:rPr>
          <w:t>ve</w:t>
        </w:r>
        <w:r w:rsidR="0075794A">
          <w:rPr>
            <w:rFonts w:cs="Arial"/>
            <w:color w:val="222222"/>
            <w:shd w:val="clear" w:color="auto" w:fill="FFFFFF"/>
          </w:rPr>
          <w:t xml:space="preserve"> </w:t>
        </w:r>
      </w:ins>
      <w:r w:rsidR="003A3D62">
        <w:rPr>
          <w:rFonts w:cs="Arial"/>
          <w:color w:val="222222"/>
          <w:shd w:val="clear" w:color="auto" w:fill="FFFFFF"/>
        </w:rPr>
        <w:t xml:space="preserve">been </w:t>
      </w:r>
      <w:r>
        <w:rPr>
          <w:rFonts w:cs="Arial"/>
          <w:color w:val="222222"/>
          <w:shd w:val="clear" w:color="auto" w:fill="FFFFFF"/>
        </w:rPr>
        <w:t xml:space="preserve">modified from Kang et al. </w:t>
      </w:r>
      <w:r w:rsidRPr="00327705">
        <w:rPr>
          <w:rFonts w:cs="Arial"/>
          <w:i/>
          <w:color w:val="222222"/>
          <w:shd w:val="clear" w:color="auto" w:fill="FFFFFF"/>
        </w:rPr>
        <w:t xml:space="preserve">Nat. </w:t>
      </w:r>
      <w:proofErr w:type="spellStart"/>
      <w:r w:rsidRPr="00327705">
        <w:rPr>
          <w:rFonts w:cs="Arial"/>
          <w:i/>
          <w:color w:val="222222"/>
          <w:shd w:val="clear" w:color="auto" w:fill="FFFFFF"/>
        </w:rPr>
        <w:t>Commun</w:t>
      </w:r>
      <w:proofErr w:type="spellEnd"/>
      <w:r w:rsidRPr="00327705">
        <w:rPr>
          <w:rFonts w:cs="Arial"/>
          <w:i/>
          <w:color w:val="222222"/>
          <w:shd w:val="clear" w:color="auto" w:fill="FFFFFF"/>
        </w:rPr>
        <w:t>.</w:t>
      </w:r>
      <w:r>
        <w:rPr>
          <w:rFonts w:cs="Arial"/>
          <w:color w:val="222222"/>
          <w:shd w:val="clear" w:color="auto" w:fill="FFFFFF"/>
        </w:rPr>
        <w:t xml:space="preserve"> 9, 2747 (2018).</w:t>
      </w:r>
    </w:p>
    <w:bookmarkEnd w:id="685"/>
    <w:p w14:paraId="670B1C26" w14:textId="77777777" w:rsidR="009F0347" w:rsidRDefault="009F0347" w:rsidP="009574C0">
      <w:pPr>
        <w:rPr>
          <w:rFonts w:asciiTheme="minorHAnsi" w:hAnsiTheme="minorHAnsi" w:cs="Times New Roman"/>
          <w:bCs/>
          <w:color w:val="222222"/>
          <w:shd w:val="clear" w:color="auto" w:fill="FFFFFF"/>
        </w:rPr>
      </w:pPr>
    </w:p>
    <w:p w14:paraId="53E8DE2D" w14:textId="32CC48C1" w:rsidR="007A4DD6" w:rsidRPr="00C16192" w:rsidRDefault="006305D7" w:rsidP="009574C0">
      <w:pPr>
        <w:rPr>
          <w:rFonts w:asciiTheme="minorHAnsi" w:hAnsiTheme="minorHAnsi" w:cs="Times New Roman"/>
          <w:b/>
          <w:bCs/>
        </w:rPr>
      </w:pPr>
      <w:r w:rsidRPr="00C16192">
        <w:rPr>
          <w:rFonts w:asciiTheme="minorHAnsi" w:hAnsiTheme="minorHAnsi" w:cs="Times New Roman"/>
          <w:b/>
        </w:rPr>
        <w:t>DISCUSSION</w:t>
      </w:r>
      <w:r w:rsidRPr="00C16192">
        <w:rPr>
          <w:rFonts w:asciiTheme="minorHAnsi" w:hAnsiTheme="minorHAnsi" w:cs="Times New Roman"/>
          <w:b/>
          <w:bCs/>
        </w:rPr>
        <w:t xml:space="preserve">: </w:t>
      </w:r>
    </w:p>
    <w:p w14:paraId="24E3DA61" w14:textId="77777777" w:rsidR="009C1B6A" w:rsidRPr="002E4368" w:rsidRDefault="009C1B6A" w:rsidP="009574C0">
      <w:pPr>
        <w:rPr>
          <w:rFonts w:asciiTheme="minorHAnsi" w:hAnsiTheme="minorHAnsi" w:cs="Times New Roman"/>
          <w:b/>
          <w:bCs/>
        </w:rPr>
      </w:pPr>
    </w:p>
    <w:p w14:paraId="73C10BA2" w14:textId="7B350E7A" w:rsidR="003430C6" w:rsidRDefault="003430C6" w:rsidP="00DE000F">
      <w:pPr>
        <w:rPr>
          <w:ins w:id="689" w:author="Tuo Wang [2]" w:date="2018-10-23T14:25:00Z"/>
          <w:rFonts w:asciiTheme="minorHAnsi" w:hAnsiTheme="minorHAnsi" w:cs="Times New Roman"/>
          <w:bCs/>
        </w:rPr>
      </w:pPr>
      <w:r w:rsidRPr="008E7C05">
        <w:rPr>
          <w:rFonts w:asciiTheme="minorHAnsi" w:hAnsiTheme="minorHAnsi" w:cs="Times New Roman"/>
          <w:bCs/>
        </w:rPr>
        <w:t>Compare</w:t>
      </w:r>
      <w:r w:rsidR="00783C60" w:rsidRPr="008E7C05">
        <w:rPr>
          <w:rFonts w:asciiTheme="minorHAnsi" w:hAnsiTheme="minorHAnsi" w:cs="Times New Roman"/>
          <w:bCs/>
        </w:rPr>
        <w:t>d</w:t>
      </w:r>
      <w:r w:rsidRPr="008E7C05">
        <w:rPr>
          <w:rFonts w:asciiTheme="minorHAnsi" w:hAnsiTheme="minorHAnsi" w:cs="Times New Roman"/>
          <w:bCs/>
        </w:rPr>
        <w:t xml:space="preserve"> with the </w:t>
      </w:r>
      <w:r w:rsidR="00BC75B8" w:rsidRPr="008E7C05">
        <w:rPr>
          <w:rFonts w:asciiTheme="minorHAnsi" w:hAnsiTheme="minorHAnsi" w:cs="Times New Roman"/>
          <w:bCs/>
        </w:rPr>
        <w:t>biochemical</w:t>
      </w:r>
      <w:r w:rsidRPr="008E7C05">
        <w:rPr>
          <w:rFonts w:asciiTheme="minorHAnsi" w:hAnsiTheme="minorHAnsi" w:cs="Times New Roman"/>
          <w:bCs/>
        </w:rPr>
        <w:t xml:space="preserve"> methods, </w:t>
      </w:r>
      <w:r w:rsidR="00BC75B8" w:rsidRPr="008E7C05">
        <w:rPr>
          <w:rFonts w:asciiTheme="minorHAnsi" w:hAnsiTheme="minorHAnsi" w:cs="Times New Roman"/>
          <w:bCs/>
        </w:rPr>
        <w:t>solid-state NMR has advantage</w:t>
      </w:r>
      <w:r w:rsidR="00C47B52" w:rsidRPr="008E7C05">
        <w:rPr>
          <w:rFonts w:asciiTheme="minorHAnsi" w:hAnsiTheme="minorHAnsi" w:cs="Times New Roman"/>
          <w:bCs/>
          <w:lang w:eastAsia="zh-CN"/>
        </w:rPr>
        <w:t>s</w:t>
      </w:r>
      <w:r w:rsidR="00BC75B8" w:rsidRPr="008E7C05">
        <w:rPr>
          <w:rFonts w:asciiTheme="minorHAnsi" w:hAnsiTheme="minorHAnsi" w:cs="Times New Roman"/>
          <w:bCs/>
        </w:rPr>
        <w:t xml:space="preserve"> as a</w:t>
      </w:r>
      <w:r w:rsidRPr="008E7C05">
        <w:rPr>
          <w:rFonts w:asciiTheme="minorHAnsi" w:hAnsiTheme="minorHAnsi" w:cs="Times New Roman"/>
          <w:bCs/>
        </w:rPr>
        <w:t xml:space="preserve"> non-destructive </w:t>
      </w:r>
      <w:ins w:id="690" w:author="Tuo Wang" w:date="2018-10-23T20:54:00Z">
        <w:r w:rsidR="00235684">
          <w:rPr>
            <w:rFonts w:asciiTheme="minorHAnsi" w:hAnsiTheme="minorHAnsi" w:cs="Times New Roman"/>
            <w:bCs/>
          </w:rPr>
          <w:t xml:space="preserve">and </w:t>
        </w:r>
      </w:ins>
      <w:del w:id="691" w:author="Tuo Wang" w:date="2018-10-23T20:54:00Z">
        <w:r w:rsidR="00BC75B8" w:rsidRPr="006C4F71" w:rsidDel="00235684">
          <w:rPr>
            <w:rFonts w:asciiTheme="minorHAnsi" w:hAnsiTheme="minorHAnsi" w:cs="Times New Roman"/>
            <w:bCs/>
          </w:rPr>
          <w:delText>but</w:delText>
        </w:r>
        <w:r w:rsidRPr="006C4F71" w:rsidDel="00235684">
          <w:rPr>
            <w:rFonts w:asciiTheme="minorHAnsi" w:hAnsiTheme="minorHAnsi" w:cs="Times New Roman"/>
            <w:bCs/>
          </w:rPr>
          <w:delText xml:space="preserve"> </w:delText>
        </w:r>
      </w:del>
      <w:r w:rsidR="00DE000F" w:rsidRPr="006C4F71">
        <w:rPr>
          <w:rFonts w:asciiTheme="minorHAnsi" w:hAnsiTheme="minorHAnsi" w:cs="Times New Roman"/>
          <w:bCs/>
        </w:rPr>
        <w:t>high-resolution</w:t>
      </w:r>
      <w:r w:rsidR="00BC75B8" w:rsidRPr="006C4F71">
        <w:rPr>
          <w:rFonts w:asciiTheme="minorHAnsi" w:hAnsiTheme="minorHAnsi" w:cs="Times New Roman"/>
          <w:bCs/>
        </w:rPr>
        <w:t xml:space="preserve"> technique</w:t>
      </w:r>
      <w:r w:rsidRPr="006C4F71">
        <w:rPr>
          <w:rFonts w:asciiTheme="minorHAnsi" w:hAnsiTheme="minorHAnsi" w:cs="Times New Roman"/>
          <w:bCs/>
        </w:rPr>
        <w:t xml:space="preserve">. </w:t>
      </w:r>
      <w:r w:rsidR="00DE000F" w:rsidRPr="006C4F71">
        <w:rPr>
          <w:rFonts w:asciiTheme="minorHAnsi" w:hAnsiTheme="minorHAnsi" w:cs="Times New Roman"/>
          <w:bCs/>
        </w:rPr>
        <w:t>NMR</w:t>
      </w:r>
      <w:r w:rsidR="003B580D" w:rsidRPr="006C4F71">
        <w:rPr>
          <w:rFonts w:asciiTheme="minorHAnsi" w:hAnsiTheme="minorHAnsi" w:cs="Times New Roman"/>
          <w:bCs/>
        </w:rPr>
        <w:t xml:space="preserve"> is also quantitative in compositional analysis, and unlike most other analytical methods, does not have </w:t>
      </w:r>
      <w:ins w:id="692" w:author="Tuo Wang" w:date="2018-10-23T20:54:00Z">
        <w:r w:rsidR="00235684">
          <w:rPr>
            <w:rFonts w:asciiTheme="minorHAnsi" w:hAnsiTheme="minorHAnsi" w:cs="Times New Roman"/>
            <w:bCs/>
          </w:rPr>
          <w:t xml:space="preserve">the </w:t>
        </w:r>
      </w:ins>
      <w:r w:rsidR="003B580D" w:rsidRPr="006C4F71">
        <w:rPr>
          <w:rFonts w:asciiTheme="minorHAnsi" w:hAnsiTheme="minorHAnsi" w:cs="Times New Roman"/>
          <w:bCs/>
        </w:rPr>
        <w:t xml:space="preserve">uncertainties </w:t>
      </w:r>
      <w:del w:id="693" w:author="Tuo Wang" w:date="2018-10-23T20:54:00Z">
        <w:r w:rsidR="003B580D" w:rsidRPr="006C4F71" w:rsidDel="00235684">
          <w:rPr>
            <w:rFonts w:asciiTheme="minorHAnsi" w:hAnsiTheme="minorHAnsi" w:cs="Times New Roman"/>
            <w:bCs/>
          </w:rPr>
          <w:delText>due to</w:delText>
        </w:r>
      </w:del>
      <w:ins w:id="694" w:author="Tuo Wang" w:date="2018-10-23T20:54:00Z">
        <w:r w:rsidR="00235684">
          <w:rPr>
            <w:rFonts w:asciiTheme="minorHAnsi" w:hAnsiTheme="minorHAnsi" w:cs="Times New Roman"/>
            <w:bCs/>
          </w:rPr>
          <w:t>introduced by the</w:t>
        </w:r>
      </w:ins>
      <w:r w:rsidR="003B580D" w:rsidRPr="006C4F71">
        <w:rPr>
          <w:rFonts w:asciiTheme="minorHAnsi" w:hAnsiTheme="minorHAnsi" w:cs="Times New Roman"/>
          <w:bCs/>
        </w:rPr>
        <w:t xml:space="preserve"> limited solubility</w:t>
      </w:r>
      <w:ins w:id="695" w:author="Tuo Wang" w:date="2018-10-23T20:54:00Z">
        <w:r w:rsidR="00235684">
          <w:rPr>
            <w:rFonts w:asciiTheme="minorHAnsi" w:hAnsiTheme="minorHAnsi" w:cs="Times New Roman"/>
            <w:bCs/>
          </w:rPr>
          <w:t xml:space="preserve"> of biopolymers</w:t>
        </w:r>
      </w:ins>
      <w:r w:rsidR="003B580D" w:rsidRPr="006C4F71">
        <w:rPr>
          <w:rFonts w:asciiTheme="minorHAnsi" w:hAnsiTheme="minorHAnsi" w:cs="Times New Roman"/>
          <w:bCs/>
        </w:rPr>
        <w:t xml:space="preserve">. </w:t>
      </w:r>
      <w:ins w:id="696" w:author="Tuo Wang [2]" w:date="2018-10-23T15:38:00Z">
        <w:r w:rsidR="00A61814" w:rsidRPr="00A61814">
          <w:rPr>
            <w:rFonts w:asciiTheme="minorHAnsi" w:hAnsiTheme="minorHAnsi" w:cs="Times New Roman"/>
            <w:bCs/>
          </w:rPr>
          <w:t>Establishment of th</w:t>
        </w:r>
        <w:r w:rsidR="00A61814">
          <w:rPr>
            <w:rFonts w:asciiTheme="minorHAnsi" w:hAnsiTheme="minorHAnsi" w:cs="Times New Roman"/>
            <w:bCs/>
          </w:rPr>
          <w:t>e current</w:t>
        </w:r>
        <w:r w:rsidR="00A61814" w:rsidRPr="00A61814">
          <w:rPr>
            <w:rFonts w:asciiTheme="minorHAnsi" w:hAnsiTheme="minorHAnsi" w:cs="Times New Roman"/>
            <w:bCs/>
          </w:rPr>
          <w:t xml:space="preserve"> protocol facilitate</w:t>
        </w:r>
      </w:ins>
      <w:ins w:id="697" w:author="Tuo Wang [2]" w:date="2018-10-23T15:39:00Z">
        <w:r w:rsidR="00A61814">
          <w:rPr>
            <w:rFonts w:asciiTheme="minorHAnsi" w:hAnsiTheme="minorHAnsi" w:cs="Times New Roman"/>
            <w:bCs/>
          </w:rPr>
          <w:t>s</w:t>
        </w:r>
      </w:ins>
      <w:ins w:id="698" w:author="Tuo Wang [2]" w:date="2018-10-23T15:38:00Z">
        <w:r w:rsidR="00A61814" w:rsidRPr="00A61814">
          <w:rPr>
            <w:rFonts w:asciiTheme="minorHAnsi" w:hAnsiTheme="minorHAnsi" w:cs="Times New Roman"/>
            <w:bCs/>
          </w:rPr>
          <w:t xml:space="preserve"> future studies on carbohydrate-rich biomaterials and functionalized polymers</w:t>
        </w:r>
        <w:r w:rsidR="00A61814">
          <w:rPr>
            <w:rFonts w:asciiTheme="minorHAnsi" w:hAnsiTheme="minorHAnsi" w:cs="Times New Roman"/>
            <w:bCs/>
          </w:rPr>
          <w:t>.</w:t>
        </w:r>
      </w:ins>
      <w:r w:rsidR="00DE000F" w:rsidRPr="006C4F71">
        <w:rPr>
          <w:rFonts w:asciiTheme="minorHAnsi" w:hAnsiTheme="minorHAnsi" w:cs="Times New Roman"/>
          <w:bCs/>
        </w:rPr>
        <w:t xml:space="preserve"> </w:t>
      </w:r>
      <w:ins w:id="699" w:author="Tuo Wang [2]" w:date="2018-10-23T15:39:00Z">
        <w:r w:rsidR="00A61814">
          <w:rPr>
            <w:rFonts w:asciiTheme="minorHAnsi" w:hAnsiTheme="minorHAnsi" w:cs="Times New Roman"/>
            <w:bCs/>
          </w:rPr>
          <w:t xml:space="preserve">However, </w:t>
        </w:r>
      </w:ins>
      <w:del w:id="700" w:author="Tuo Wang [2]" w:date="2018-10-23T15:39:00Z">
        <w:r w:rsidR="0063599F" w:rsidRPr="006C4F71" w:rsidDel="00A61814">
          <w:rPr>
            <w:rFonts w:asciiTheme="minorHAnsi" w:hAnsiTheme="minorHAnsi" w:cs="Times New Roman"/>
            <w:bCs/>
          </w:rPr>
          <w:delText>I</w:delText>
        </w:r>
      </w:del>
      <w:ins w:id="701" w:author="Tuo Wang [2]" w:date="2018-10-23T15:39:00Z">
        <w:r w:rsidR="00A61814">
          <w:rPr>
            <w:rFonts w:asciiTheme="minorHAnsi" w:hAnsiTheme="minorHAnsi" w:cs="Times New Roman"/>
            <w:bCs/>
          </w:rPr>
          <w:t>i</w:t>
        </w:r>
      </w:ins>
      <w:r w:rsidR="0063599F" w:rsidRPr="006C4F71">
        <w:rPr>
          <w:rFonts w:asciiTheme="minorHAnsi" w:hAnsiTheme="minorHAnsi" w:cs="Times New Roman"/>
          <w:bCs/>
        </w:rPr>
        <w:t>t should be noted</w:t>
      </w:r>
      <w:r w:rsidR="00BF5D3D" w:rsidRPr="00BF5D3D">
        <w:rPr>
          <w:rFonts w:asciiTheme="minorHAnsi" w:hAnsiTheme="minorHAnsi" w:cs="Times New Roman"/>
          <w:bCs/>
        </w:rPr>
        <w:t xml:space="preserve"> </w:t>
      </w:r>
      <w:r w:rsidR="00BF5D3D" w:rsidRPr="006C4F71">
        <w:rPr>
          <w:rFonts w:asciiTheme="minorHAnsi" w:hAnsiTheme="minorHAnsi" w:cs="Times New Roman"/>
          <w:bCs/>
        </w:rPr>
        <w:t>that</w:t>
      </w:r>
      <w:r w:rsidR="00906299">
        <w:rPr>
          <w:rFonts w:asciiTheme="minorHAnsi" w:hAnsiTheme="minorHAnsi" w:cs="Times New Roman"/>
          <w:bCs/>
        </w:rPr>
        <w:t xml:space="preserve">, </w:t>
      </w:r>
      <w:del w:id="702" w:author="Tuo Wang [2]" w:date="2018-10-23T15:39:00Z">
        <w:r w:rsidR="00906299" w:rsidDel="00A61814">
          <w:rPr>
            <w:rFonts w:asciiTheme="minorHAnsi" w:hAnsiTheme="minorHAnsi" w:cs="Times New Roman"/>
            <w:bCs/>
          </w:rPr>
          <w:delText>however,</w:delText>
        </w:r>
        <w:r w:rsidR="0063599F" w:rsidRPr="006C4F71" w:rsidDel="00A61814">
          <w:rPr>
            <w:rFonts w:asciiTheme="minorHAnsi" w:hAnsiTheme="minorHAnsi" w:cs="Times New Roman"/>
            <w:bCs/>
          </w:rPr>
          <w:delText xml:space="preserve"> </w:delText>
        </w:r>
      </w:del>
      <w:r w:rsidR="001113C1" w:rsidRPr="006C4F71">
        <w:rPr>
          <w:rFonts w:asciiTheme="minorHAnsi" w:hAnsiTheme="minorHAnsi" w:cs="Times New Roman"/>
          <w:bCs/>
        </w:rPr>
        <w:t xml:space="preserve">the </w:t>
      </w:r>
      <w:r w:rsidR="00DE000F" w:rsidRPr="006C4F71">
        <w:rPr>
          <w:rFonts w:asciiTheme="minorHAnsi" w:hAnsiTheme="minorHAnsi" w:cs="Times New Roman"/>
          <w:bCs/>
        </w:rPr>
        <w:t>resonance assignment</w:t>
      </w:r>
      <w:r w:rsidR="001113C1" w:rsidRPr="006C4F71">
        <w:rPr>
          <w:rFonts w:asciiTheme="minorHAnsi" w:hAnsiTheme="minorHAnsi" w:cs="Times New Roman"/>
          <w:bCs/>
        </w:rPr>
        <w:t xml:space="preserve"> and data analysis</w:t>
      </w:r>
      <w:r w:rsidR="00DE000F" w:rsidRPr="006C4F71">
        <w:rPr>
          <w:rFonts w:asciiTheme="minorHAnsi" w:hAnsiTheme="minorHAnsi" w:cs="Times New Roman"/>
          <w:bCs/>
        </w:rPr>
        <w:t xml:space="preserve"> </w:t>
      </w:r>
      <w:r w:rsidR="002B7CC2" w:rsidRPr="006C4F71">
        <w:rPr>
          <w:rFonts w:asciiTheme="minorHAnsi" w:hAnsiTheme="minorHAnsi" w:cs="Times New Roman"/>
          <w:bCs/>
        </w:rPr>
        <w:t>can be time-consuming</w:t>
      </w:r>
      <w:r w:rsidR="001113C1" w:rsidRPr="006C4F71">
        <w:rPr>
          <w:rFonts w:asciiTheme="minorHAnsi" w:hAnsiTheme="minorHAnsi" w:cs="Times New Roman"/>
          <w:bCs/>
        </w:rPr>
        <w:t xml:space="preserve"> and usually require </w:t>
      </w:r>
      <w:r w:rsidR="002B7CC2" w:rsidRPr="006C4F71">
        <w:rPr>
          <w:rFonts w:asciiTheme="minorHAnsi" w:hAnsiTheme="minorHAnsi" w:cs="Times New Roman"/>
          <w:bCs/>
        </w:rPr>
        <w:t>systematic</w:t>
      </w:r>
      <w:r w:rsidR="001113C1" w:rsidRPr="006C4F71">
        <w:rPr>
          <w:rFonts w:asciiTheme="minorHAnsi" w:hAnsiTheme="minorHAnsi" w:cs="Times New Roman"/>
          <w:bCs/>
        </w:rPr>
        <w:t xml:space="preserve"> </w:t>
      </w:r>
      <w:r w:rsidR="00D03E5A" w:rsidRPr="006C4F71">
        <w:rPr>
          <w:rFonts w:asciiTheme="minorHAnsi" w:hAnsiTheme="minorHAnsi" w:cs="Times New Roman"/>
          <w:bCs/>
        </w:rPr>
        <w:t>training</w:t>
      </w:r>
      <w:r w:rsidR="001113C1" w:rsidRPr="006C4F71">
        <w:rPr>
          <w:rFonts w:asciiTheme="minorHAnsi" w:hAnsiTheme="minorHAnsi" w:cs="Times New Roman"/>
          <w:bCs/>
        </w:rPr>
        <w:t xml:space="preserve">. </w:t>
      </w:r>
      <w:del w:id="703" w:author="Tuo Wang [2]" w:date="2018-10-23T08:57:00Z">
        <w:r w:rsidR="001113C1" w:rsidRPr="006C4F71" w:rsidDel="007D498C">
          <w:rPr>
            <w:rFonts w:asciiTheme="minorHAnsi" w:hAnsiTheme="minorHAnsi" w:cs="Times New Roman"/>
            <w:bCs/>
          </w:rPr>
          <w:delText>Our group is</w:delText>
        </w:r>
      </w:del>
      <w:ins w:id="704" w:author="Tuo Wang [2]" w:date="2018-10-23T08:57:00Z">
        <w:r w:rsidR="007D498C">
          <w:rPr>
            <w:rFonts w:asciiTheme="minorHAnsi" w:hAnsiTheme="minorHAnsi" w:cs="Times New Roman"/>
            <w:bCs/>
          </w:rPr>
          <w:t>The authors are</w:t>
        </w:r>
      </w:ins>
      <w:r w:rsidR="001113C1" w:rsidRPr="006C4F71">
        <w:rPr>
          <w:rFonts w:asciiTheme="minorHAnsi" w:hAnsiTheme="minorHAnsi" w:cs="Times New Roman"/>
          <w:bCs/>
        </w:rPr>
        <w:t xml:space="preserve"> currently developing tools</w:t>
      </w:r>
      <w:r w:rsidR="00B8798F">
        <w:rPr>
          <w:rFonts w:asciiTheme="minorHAnsi" w:hAnsiTheme="minorHAnsi" w:cs="Times New Roman"/>
          <w:bCs/>
        </w:rPr>
        <w:t xml:space="preserve"> and databases</w:t>
      </w:r>
      <w:r w:rsidR="001113C1" w:rsidRPr="006C4F71">
        <w:rPr>
          <w:rFonts w:asciiTheme="minorHAnsi" w:hAnsiTheme="minorHAnsi" w:cs="Times New Roman"/>
          <w:bCs/>
        </w:rPr>
        <w:t xml:space="preserve"> to help </w:t>
      </w:r>
      <w:r w:rsidR="00D03E5A" w:rsidRPr="006C4F71">
        <w:rPr>
          <w:rFonts w:asciiTheme="minorHAnsi" w:hAnsiTheme="minorHAnsi" w:cs="Times New Roman"/>
          <w:bCs/>
        </w:rPr>
        <w:t xml:space="preserve">scientists without prior experience to </w:t>
      </w:r>
      <w:r w:rsidR="00A677CF" w:rsidRPr="006C4F71">
        <w:rPr>
          <w:rFonts w:asciiTheme="minorHAnsi" w:hAnsiTheme="minorHAnsi" w:cs="Times New Roman"/>
          <w:bCs/>
        </w:rPr>
        <w:t>overcome this barrier.</w:t>
      </w:r>
      <w:del w:id="705" w:author="Tuo Wang [2]" w:date="2018-10-23T15:38:00Z">
        <w:r w:rsidR="00A677CF" w:rsidRPr="006C4F71" w:rsidDel="00A61814">
          <w:rPr>
            <w:rFonts w:asciiTheme="minorHAnsi" w:hAnsiTheme="minorHAnsi" w:cs="Times New Roman"/>
            <w:bCs/>
          </w:rPr>
          <w:delText xml:space="preserve"> </w:delText>
        </w:r>
      </w:del>
    </w:p>
    <w:p w14:paraId="75A5D329" w14:textId="7A991030" w:rsidR="0007662C" w:rsidRDefault="0007662C" w:rsidP="00DE000F">
      <w:pPr>
        <w:rPr>
          <w:ins w:id="706" w:author="Tuo Wang [2]" w:date="2018-10-23T14:30:00Z"/>
          <w:rFonts w:asciiTheme="minorHAnsi" w:hAnsiTheme="minorHAnsi" w:cs="Times New Roman"/>
          <w:bCs/>
        </w:rPr>
      </w:pPr>
    </w:p>
    <w:p w14:paraId="5D0F00BD" w14:textId="41246BE4" w:rsidR="00964D4A" w:rsidRDefault="00EA5121" w:rsidP="00DE000F">
      <w:pPr>
        <w:rPr>
          <w:ins w:id="707" w:author="Tuo Wang [2]" w:date="2018-10-23T15:18:00Z"/>
          <w:rFonts w:asciiTheme="minorHAnsi" w:hAnsiTheme="minorHAnsi" w:cs="Times New Roman"/>
          <w:bCs/>
        </w:rPr>
      </w:pPr>
      <w:bookmarkStart w:id="708" w:name="_Hlk528069603"/>
      <w:ins w:id="709" w:author="Tuo Wang [2]" w:date="2018-10-23T14:36:00Z">
        <w:r>
          <w:rPr>
            <w:rFonts w:asciiTheme="minorHAnsi" w:hAnsiTheme="minorHAnsi" w:cs="Times New Roman"/>
            <w:bCs/>
          </w:rPr>
          <w:t xml:space="preserve">Since the natural isotope abundance of </w:t>
        </w:r>
        <w:r w:rsidRPr="00155E5C">
          <w:rPr>
            <w:rFonts w:asciiTheme="minorHAnsi" w:hAnsiTheme="minorHAnsi" w:cs="Times New Roman"/>
            <w:bCs/>
            <w:vertAlign w:val="superscript"/>
            <w:rPrChange w:id="710" w:author="Tuo Wang [2]" w:date="2018-10-23T14:38:00Z">
              <w:rPr>
                <w:rFonts w:asciiTheme="minorHAnsi" w:hAnsiTheme="minorHAnsi" w:cs="Times New Roman"/>
                <w:bCs/>
              </w:rPr>
            </w:rPrChange>
          </w:rPr>
          <w:t>13</w:t>
        </w:r>
        <w:r>
          <w:rPr>
            <w:rFonts w:asciiTheme="minorHAnsi" w:hAnsiTheme="minorHAnsi" w:cs="Times New Roman"/>
            <w:bCs/>
          </w:rPr>
          <w:t xml:space="preserve">C is only 1.1%, </w:t>
        </w:r>
      </w:ins>
      <w:ins w:id="711" w:author="Tuo Wang [2]" w:date="2018-10-23T14:37:00Z">
        <w:r w:rsidR="00155E5C">
          <w:rPr>
            <w:rFonts w:asciiTheme="minorHAnsi" w:hAnsiTheme="minorHAnsi" w:cs="Times New Roman"/>
            <w:bCs/>
          </w:rPr>
          <w:t>the</w:t>
        </w:r>
      </w:ins>
      <w:ins w:id="712" w:author="Tuo Wang [2]" w:date="2018-10-23T14:38:00Z">
        <w:r w:rsidR="00155E5C">
          <w:rPr>
            <w:rFonts w:asciiTheme="minorHAnsi" w:hAnsiTheme="minorHAnsi" w:cs="Times New Roman"/>
            <w:bCs/>
          </w:rPr>
          <w:t xml:space="preserve"> probability </w:t>
        </w:r>
      </w:ins>
      <w:ins w:id="713" w:author="Tuo Wang [2]" w:date="2018-10-23T14:40:00Z">
        <w:r w:rsidR="00913C04">
          <w:rPr>
            <w:rFonts w:asciiTheme="minorHAnsi" w:hAnsiTheme="minorHAnsi" w:cs="Times New Roman"/>
            <w:bCs/>
          </w:rPr>
          <w:t>for</w:t>
        </w:r>
      </w:ins>
      <w:ins w:id="714" w:author="Tuo Wang [2]" w:date="2018-10-23T14:38:00Z">
        <w:r w:rsidR="00155E5C">
          <w:rPr>
            <w:rFonts w:asciiTheme="minorHAnsi" w:hAnsiTheme="minorHAnsi" w:cs="Times New Roman"/>
            <w:bCs/>
          </w:rPr>
          <w:t xml:space="preserve"> observing a </w:t>
        </w:r>
        <w:r w:rsidR="00155E5C" w:rsidRPr="00155E5C">
          <w:rPr>
            <w:rFonts w:asciiTheme="minorHAnsi" w:hAnsiTheme="minorHAnsi" w:cs="Times New Roman"/>
            <w:bCs/>
            <w:vertAlign w:val="superscript"/>
            <w:rPrChange w:id="715" w:author="Tuo Wang [2]" w:date="2018-10-23T14:39:00Z">
              <w:rPr>
                <w:rFonts w:asciiTheme="minorHAnsi" w:hAnsiTheme="minorHAnsi" w:cs="Times New Roman"/>
                <w:bCs/>
              </w:rPr>
            </w:rPrChange>
          </w:rPr>
          <w:t>13</w:t>
        </w:r>
        <w:r w:rsidR="00155E5C">
          <w:rPr>
            <w:rFonts w:asciiTheme="minorHAnsi" w:hAnsiTheme="minorHAnsi" w:cs="Times New Roman"/>
            <w:bCs/>
          </w:rPr>
          <w:t>C-</w:t>
        </w:r>
        <w:r w:rsidR="00155E5C" w:rsidRPr="00155E5C">
          <w:rPr>
            <w:rFonts w:asciiTheme="minorHAnsi" w:hAnsiTheme="minorHAnsi" w:cs="Times New Roman"/>
            <w:bCs/>
            <w:vertAlign w:val="superscript"/>
            <w:rPrChange w:id="716" w:author="Tuo Wang [2]" w:date="2018-10-23T14:39:00Z">
              <w:rPr>
                <w:rFonts w:asciiTheme="minorHAnsi" w:hAnsiTheme="minorHAnsi" w:cs="Times New Roman"/>
                <w:bCs/>
              </w:rPr>
            </w:rPrChange>
          </w:rPr>
          <w:t>13</w:t>
        </w:r>
        <w:r w:rsidR="00155E5C">
          <w:rPr>
            <w:rFonts w:asciiTheme="minorHAnsi" w:hAnsiTheme="minorHAnsi" w:cs="Times New Roman"/>
            <w:bCs/>
          </w:rPr>
          <w:t xml:space="preserve">C cross peak using unlabeled materials is only </w:t>
        </w:r>
        <w:del w:id="717" w:author="Tuo Wang" w:date="2018-10-23T20:55:00Z">
          <w:r w:rsidR="00155E5C" w:rsidDel="00235684">
            <w:rPr>
              <w:rFonts w:asciiTheme="minorHAnsi" w:hAnsiTheme="minorHAnsi" w:cs="Times New Roman"/>
              <w:bCs/>
            </w:rPr>
            <w:delText>1.1% x 1.1% =</w:delText>
          </w:r>
        </w:del>
        <w:r w:rsidR="00155E5C">
          <w:rPr>
            <w:rFonts w:asciiTheme="minorHAnsi" w:hAnsiTheme="minorHAnsi" w:cs="Times New Roman"/>
            <w:bCs/>
          </w:rPr>
          <w:t>0.01</w:t>
        </w:r>
      </w:ins>
      <w:ins w:id="718" w:author="Tuo Wang [2]" w:date="2018-10-23T14:44:00Z">
        <w:r w:rsidR="004022EE">
          <w:rPr>
            <w:rFonts w:asciiTheme="minorHAnsi" w:hAnsiTheme="minorHAnsi" w:cs="Times New Roman"/>
            <w:bCs/>
          </w:rPr>
          <w:t>2</w:t>
        </w:r>
      </w:ins>
      <w:ins w:id="719" w:author="Tuo Wang [2]" w:date="2018-10-23T14:38:00Z">
        <w:r w:rsidR="00155E5C">
          <w:rPr>
            <w:rFonts w:asciiTheme="minorHAnsi" w:hAnsiTheme="minorHAnsi" w:cs="Times New Roman"/>
            <w:bCs/>
          </w:rPr>
          <w:t>%</w:t>
        </w:r>
      </w:ins>
      <w:ins w:id="720" w:author="Tuo Wang" w:date="2018-10-23T20:55:00Z">
        <w:r w:rsidR="00235684">
          <w:rPr>
            <w:rFonts w:asciiTheme="minorHAnsi" w:hAnsiTheme="minorHAnsi" w:cs="Times New Roman"/>
            <w:bCs/>
          </w:rPr>
          <w:t xml:space="preserve"> (1.1% x 1.1%)</w:t>
        </w:r>
      </w:ins>
      <w:ins w:id="721" w:author="Tuo Wang [2]" w:date="2018-10-23T14:38:00Z">
        <w:r w:rsidR="00155E5C">
          <w:rPr>
            <w:rFonts w:asciiTheme="minorHAnsi" w:hAnsiTheme="minorHAnsi" w:cs="Times New Roman"/>
            <w:bCs/>
          </w:rPr>
          <w:t xml:space="preserve"> of that using </w:t>
        </w:r>
      </w:ins>
      <w:ins w:id="722" w:author="Tuo Wang [2]" w:date="2018-10-23T14:39:00Z">
        <w:r w:rsidR="00155E5C">
          <w:rPr>
            <w:rFonts w:asciiTheme="minorHAnsi" w:hAnsiTheme="minorHAnsi" w:cs="Times New Roman"/>
            <w:bCs/>
          </w:rPr>
          <w:t xml:space="preserve">uniformly labeled samples. Therefore, the isotope enrichment achieved using this protocol substantially enhances </w:t>
        </w:r>
        <w:r w:rsidR="00155E5C">
          <w:rPr>
            <w:rFonts w:asciiTheme="minorHAnsi" w:hAnsiTheme="minorHAnsi" w:cs="Times New Roman"/>
            <w:bCs/>
          </w:rPr>
          <w:lastRenderedPageBreak/>
          <w:t>the NMR sensitivity</w:t>
        </w:r>
      </w:ins>
      <w:ins w:id="723" w:author="Tuo Wang [2]" w:date="2018-10-23T14:42:00Z">
        <w:r w:rsidR="00083B4A">
          <w:rPr>
            <w:rFonts w:asciiTheme="minorHAnsi" w:hAnsiTheme="minorHAnsi" w:cs="Times New Roman"/>
            <w:bCs/>
          </w:rPr>
          <w:t xml:space="preserve"> </w:t>
        </w:r>
      </w:ins>
      <w:ins w:id="724" w:author="Tuo Wang [2]" w:date="2018-10-23T14:43:00Z">
        <w:r w:rsidR="00083B4A">
          <w:rPr>
            <w:rFonts w:asciiTheme="minorHAnsi" w:hAnsiTheme="minorHAnsi" w:cs="Times New Roman"/>
            <w:bCs/>
          </w:rPr>
          <w:t>by</w:t>
        </w:r>
        <w:r w:rsidR="0074543F">
          <w:rPr>
            <w:rFonts w:asciiTheme="minorHAnsi" w:hAnsiTheme="minorHAnsi" w:cs="Times New Roman"/>
            <w:bCs/>
          </w:rPr>
          <w:t xml:space="preserve"> </w:t>
        </w:r>
      </w:ins>
      <w:ins w:id="725" w:author="Tuo Wang [2]" w:date="2018-10-23T14:44:00Z">
        <w:del w:id="726" w:author="Tuo Wang" w:date="2018-10-23T20:56:00Z">
          <w:r w:rsidR="004022EE" w:rsidDel="00541C6A">
            <w:rPr>
              <w:rFonts w:asciiTheme="minorHAnsi" w:hAnsiTheme="minorHAnsi" w:cs="Times New Roman"/>
              <w:bCs/>
            </w:rPr>
            <w:delText>around</w:delText>
          </w:r>
        </w:del>
      </w:ins>
      <w:ins w:id="727" w:author="Tuo Wang [2]" w:date="2018-10-23T14:43:00Z">
        <w:del w:id="728" w:author="Tuo Wang" w:date="2018-10-23T20:56:00Z">
          <w:r w:rsidR="00083B4A" w:rsidDel="00541C6A">
            <w:rPr>
              <w:rFonts w:asciiTheme="minorHAnsi" w:hAnsiTheme="minorHAnsi" w:cs="Times New Roman"/>
              <w:bCs/>
            </w:rPr>
            <w:delText xml:space="preserve"> </w:delText>
          </w:r>
        </w:del>
        <w:r w:rsidR="00083B4A">
          <w:rPr>
            <w:rFonts w:asciiTheme="minorHAnsi" w:hAnsiTheme="minorHAnsi" w:cs="Times New Roman"/>
            <w:bCs/>
          </w:rPr>
          <w:t>four orders of magnitude</w:t>
        </w:r>
      </w:ins>
      <w:ins w:id="729" w:author="Tuo Wang [2]" w:date="2018-10-23T14:39:00Z">
        <w:r w:rsidR="00155E5C">
          <w:rPr>
            <w:rFonts w:asciiTheme="minorHAnsi" w:hAnsiTheme="minorHAnsi" w:cs="Times New Roman"/>
            <w:bCs/>
          </w:rPr>
          <w:t xml:space="preserve"> and enables 2D</w:t>
        </w:r>
      </w:ins>
      <w:ins w:id="730" w:author="Tuo Wang [2]" w:date="2018-10-23T14:43:00Z">
        <w:r w:rsidR="00083B4A">
          <w:rPr>
            <w:rFonts w:asciiTheme="minorHAnsi" w:hAnsiTheme="minorHAnsi" w:cs="Times New Roman"/>
            <w:bCs/>
          </w:rPr>
          <w:t xml:space="preserve"> </w:t>
        </w:r>
      </w:ins>
      <w:ins w:id="731" w:author="Tuo Wang [2]" w:date="2018-10-23T14:39:00Z">
        <w:r w:rsidR="00155E5C">
          <w:rPr>
            <w:rFonts w:asciiTheme="minorHAnsi" w:hAnsiTheme="minorHAnsi" w:cs="Times New Roman"/>
            <w:bCs/>
          </w:rPr>
          <w:t>correlation experiments for structural determination.</w:t>
        </w:r>
      </w:ins>
      <w:ins w:id="732" w:author="Tuo Wang [2]" w:date="2018-10-23T14:40:00Z">
        <w:r w:rsidR="004F5EF3">
          <w:rPr>
            <w:rFonts w:asciiTheme="minorHAnsi" w:hAnsiTheme="minorHAnsi" w:cs="Times New Roman"/>
            <w:bCs/>
          </w:rPr>
          <w:t xml:space="preserve"> </w:t>
        </w:r>
      </w:ins>
    </w:p>
    <w:p w14:paraId="0433AD29" w14:textId="66C51624" w:rsidR="000278DF" w:rsidRDefault="000278DF" w:rsidP="00DE000F">
      <w:pPr>
        <w:rPr>
          <w:ins w:id="733" w:author="Tuo Wang [2]" w:date="2018-10-23T15:18:00Z"/>
          <w:rFonts w:asciiTheme="minorHAnsi" w:hAnsiTheme="minorHAnsi" w:cs="Times New Roman"/>
          <w:bCs/>
        </w:rPr>
      </w:pPr>
    </w:p>
    <w:p w14:paraId="31EF490F" w14:textId="7AA24386" w:rsidR="000278DF" w:rsidRPr="006C4F71" w:rsidRDefault="000278DF" w:rsidP="00DE000F">
      <w:pPr>
        <w:rPr>
          <w:rFonts w:asciiTheme="minorHAnsi" w:hAnsiTheme="minorHAnsi" w:cs="Times New Roman"/>
          <w:bCs/>
        </w:rPr>
      </w:pPr>
      <w:ins w:id="734" w:author="Tuo Wang [2]" w:date="2018-10-23T15:18:00Z">
        <w:r w:rsidRPr="000278DF">
          <w:rPr>
            <w:rFonts w:asciiTheme="minorHAnsi" w:hAnsiTheme="minorHAnsi" w:cs="Times New Roman"/>
            <w:bCs/>
          </w:rPr>
          <w:t xml:space="preserve">The optimized, well-hydrated samples should exhibit sharp lines in 2D </w:t>
        </w:r>
        <w:r w:rsidRPr="0031509C">
          <w:rPr>
            <w:rFonts w:asciiTheme="minorHAnsi" w:hAnsiTheme="minorHAnsi" w:cs="Times New Roman"/>
            <w:bCs/>
            <w:vertAlign w:val="superscript"/>
            <w:rPrChange w:id="735" w:author="Tuo Wang [2]" w:date="2018-10-23T15:23:00Z">
              <w:rPr>
                <w:rFonts w:asciiTheme="minorHAnsi" w:hAnsiTheme="minorHAnsi" w:cs="Times New Roman"/>
                <w:bCs/>
              </w:rPr>
            </w:rPrChange>
          </w:rPr>
          <w:t>13</w:t>
        </w:r>
        <w:r w:rsidRPr="000278DF">
          <w:rPr>
            <w:rFonts w:asciiTheme="minorHAnsi" w:hAnsiTheme="minorHAnsi" w:cs="Times New Roman"/>
            <w:bCs/>
          </w:rPr>
          <w:t>C-</w:t>
        </w:r>
        <w:r w:rsidRPr="0031509C">
          <w:rPr>
            <w:rFonts w:asciiTheme="minorHAnsi" w:hAnsiTheme="minorHAnsi" w:cs="Times New Roman"/>
            <w:bCs/>
            <w:vertAlign w:val="superscript"/>
            <w:rPrChange w:id="736" w:author="Tuo Wang [2]" w:date="2018-10-23T15:23:00Z">
              <w:rPr>
                <w:rFonts w:asciiTheme="minorHAnsi" w:hAnsiTheme="minorHAnsi" w:cs="Times New Roman"/>
                <w:bCs/>
              </w:rPr>
            </w:rPrChange>
          </w:rPr>
          <w:t>13</w:t>
        </w:r>
        <w:r w:rsidRPr="000278DF">
          <w:rPr>
            <w:rFonts w:asciiTheme="minorHAnsi" w:hAnsiTheme="minorHAnsi" w:cs="Times New Roman"/>
            <w:bCs/>
          </w:rPr>
          <w:t xml:space="preserve">C correlation spectra. The mobile components, such as the β-glucans in </w:t>
        </w:r>
        <w:r w:rsidRPr="002D1E4B">
          <w:rPr>
            <w:rFonts w:asciiTheme="minorHAnsi" w:hAnsiTheme="minorHAnsi" w:cs="Times New Roman"/>
            <w:bCs/>
            <w:i/>
            <w:rPrChange w:id="737" w:author="Tuo Wang [2]" w:date="2018-10-24T13:03:00Z">
              <w:rPr>
                <w:rFonts w:asciiTheme="minorHAnsi" w:hAnsiTheme="minorHAnsi" w:cs="Times New Roman"/>
                <w:bCs/>
              </w:rPr>
            </w:rPrChange>
          </w:rPr>
          <w:t>A. fumigatus</w:t>
        </w:r>
        <w:r w:rsidRPr="000278DF">
          <w:rPr>
            <w:rFonts w:asciiTheme="minorHAnsi" w:hAnsiTheme="minorHAnsi" w:cs="Times New Roman"/>
            <w:bCs/>
          </w:rPr>
          <w:t xml:space="preserve"> and the pectins in plants should exhibit a full-width at half-maximum</w:t>
        </w:r>
      </w:ins>
      <w:ins w:id="738" w:author="Tuo Wang [2]" w:date="2018-10-23T16:47:00Z">
        <w:r w:rsidR="00AB33C1">
          <w:rPr>
            <w:rFonts w:asciiTheme="minorHAnsi" w:hAnsiTheme="minorHAnsi" w:cs="Times New Roman"/>
            <w:bCs/>
          </w:rPr>
          <w:t xml:space="preserve"> (FWHM) </w:t>
        </w:r>
      </w:ins>
      <w:ins w:id="739" w:author="Tuo Wang [2]" w:date="2018-10-23T15:18:00Z">
        <w:r w:rsidRPr="000278DF">
          <w:rPr>
            <w:rFonts w:asciiTheme="minorHAnsi" w:hAnsiTheme="minorHAnsi" w:cs="Times New Roman"/>
            <w:bCs/>
          </w:rPr>
          <w:t xml:space="preserve">linewidth of 0.3-0.5 ppm on </w:t>
        </w:r>
      </w:ins>
      <w:ins w:id="740" w:author="Tuo Wang [2]" w:date="2018-10-23T15:23:00Z">
        <w:r w:rsidR="0031509C">
          <w:rPr>
            <w:rFonts w:asciiTheme="minorHAnsi" w:hAnsiTheme="minorHAnsi" w:cs="Times New Roman"/>
            <w:bCs/>
          </w:rPr>
          <w:t>600-</w:t>
        </w:r>
      </w:ins>
      <w:ins w:id="741" w:author="Tuo Wang [2]" w:date="2018-10-23T15:18:00Z">
        <w:r w:rsidRPr="000278DF">
          <w:rPr>
            <w:rFonts w:asciiTheme="minorHAnsi" w:hAnsiTheme="minorHAnsi" w:cs="Times New Roman"/>
            <w:bCs/>
          </w:rPr>
          <w:t>800 MHz NMR spectrometers</w:t>
        </w:r>
      </w:ins>
      <w:r w:rsidR="0031509C">
        <w:rPr>
          <w:rFonts w:asciiTheme="minorHAnsi" w:hAnsiTheme="minorHAnsi" w:cs="Times New Roman"/>
          <w:bCs/>
        </w:rPr>
        <w:fldChar w:fldCharType="begin">
          <w:fldData xml:space="preserve">PEVuZE5vdGU+PENpdGU+PEF1dGhvcj5LYW5nPC9BdXRob3I+PFllYXI+MjAxODwvWWVhcj48UmVj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</w:fldData>
        </w:fldChar>
      </w:r>
      <w:r w:rsidR="0031509C">
        <w:rPr>
          <w:rFonts w:asciiTheme="minorHAnsi" w:hAnsiTheme="minorHAnsi" w:cs="Times New Roman"/>
          <w:bCs/>
        </w:rPr>
        <w:instrText xml:space="preserve"> ADDIN EN.CITE </w:instrText>
      </w:r>
      <w:r w:rsidR="0031509C">
        <w:rPr>
          <w:rFonts w:asciiTheme="minorHAnsi" w:hAnsiTheme="minorHAnsi" w:cs="Times New Roman"/>
          <w:bCs/>
        </w:rPr>
        <w:fldChar w:fldCharType="begin">
          <w:fldData xml:space="preserve">PEVuZE5vdGU+PENpdGU+PEF1dGhvcj5LYW5nPC9BdXRob3I+PFllYXI+MjAxODwvWWVhcj48UmVj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</w:fldData>
        </w:fldChar>
      </w:r>
      <w:r w:rsidR="0031509C">
        <w:rPr>
          <w:rFonts w:asciiTheme="minorHAnsi" w:hAnsiTheme="minorHAnsi" w:cs="Times New Roman"/>
          <w:bCs/>
        </w:rPr>
        <w:instrText xml:space="preserve"> ADDIN EN.CITE.DATA </w:instrText>
      </w:r>
      <w:r w:rsidR="0031509C">
        <w:rPr>
          <w:rFonts w:asciiTheme="minorHAnsi" w:hAnsiTheme="minorHAnsi" w:cs="Times New Roman"/>
          <w:bCs/>
        </w:rPr>
      </w:r>
      <w:r w:rsidR="0031509C">
        <w:rPr>
          <w:rFonts w:asciiTheme="minorHAnsi" w:hAnsiTheme="minorHAnsi" w:cs="Times New Roman"/>
          <w:bCs/>
        </w:rPr>
        <w:fldChar w:fldCharType="end"/>
      </w:r>
      <w:r w:rsidR="0031509C">
        <w:rPr>
          <w:rFonts w:asciiTheme="minorHAnsi" w:hAnsiTheme="minorHAnsi" w:cs="Times New Roman"/>
          <w:bCs/>
        </w:rPr>
      </w:r>
      <w:r w:rsidR="0031509C">
        <w:rPr>
          <w:rFonts w:asciiTheme="minorHAnsi" w:hAnsiTheme="minorHAnsi" w:cs="Times New Roman"/>
          <w:bCs/>
        </w:rPr>
        <w:fldChar w:fldCharType="separate"/>
      </w:r>
      <w:r w:rsidR="0031509C" w:rsidRPr="0031509C">
        <w:rPr>
          <w:rFonts w:asciiTheme="minorHAnsi" w:hAnsiTheme="minorHAnsi" w:cs="Times New Roman"/>
          <w:bCs/>
          <w:noProof/>
          <w:vertAlign w:val="superscript"/>
        </w:rPr>
        <w:t>29,31</w:t>
      </w:r>
      <w:r w:rsidR="0031509C">
        <w:rPr>
          <w:rFonts w:asciiTheme="minorHAnsi" w:hAnsiTheme="minorHAnsi" w:cs="Times New Roman"/>
          <w:bCs/>
        </w:rPr>
        <w:fldChar w:fldCharType="end"/>
      </w:r>
      <w:ins w:id="742" w:author="Tuo Wang [2]" w:date="2018-10-23T15:18:00Z">
        <w:r w:rsidRPr="000278DF">
          <w:rPr>
            <w:rFonts w:asciiTheme="minorHAnsi" w:hAnsiTheme="minorHAnsi" w:cs="Times New Roman"/>
            <w:bCs/>
          </w:rPr>
          <w:t xml:space="preserve">. The rigid components </w:t>
        </w:r>
        <w:del w:id="743" w:author="Tuo Wang" w:date="2018-10-23T20:57:00Z">
          <w:r w:rsidRPr="000278DF" w:rsidDel="006C7770">
            <w:rPr>
              <w:rFonts w:asciiTheme="minorHAnsi" w:hAnsiTheme="minorHAnsi" w:cs="Times New Roman"/>
              <w:bCs/>
            </w:rPr>
            <w:delText xml:space="preserve">can </w:delText>
          </w:r>
        </w:del>
        <w:r w:rsidRPr="000278DF">
          <w:rPr>
            <w:rFonts w:asciiTheme="minorHAnsi" w:hAnsiTheme="minorHAnsi" w:cs="Times New Roman"/>
            <w:bCs/>
          </w:rPr>
          <w:t>have slightly broader peaks due to conformational heterogeneity of the constituting, repetitive sugar units</w:t>
        </w:r>
      </w:ins>
      <w:ins w:id="744" w:author="Tuo Wang [2]" w:date="2018-10-23T15:25:00Z">
        <w:r w:rsidR="00D77FF6">
          <w:rPr>
            <w:rFonts w:asciiTheme="minorHAnsi" w:hAnsiTheme="minorHAnsi" w:cs="Times New Roman"/>
            <w:bCs/>
          </w:rPr>
          <w:t xml:space="preserve"> and the lack of rapid molecular motions</w:t>
        </w:r>
      </w:ins>
      <w:ins w:id="745" w:author="Tuo Wang [2]" w:date="2018-10-23T15:26:00Z">
        <w:r w:rsidR="000866ED">
          <w:rPr>
            <w:rFonts w:asciiTheme="minorHAnsi" w:hAnsiTheme="minorHAnsi" w:cs="Times New Roman"/>
            <w:bCs/>
          </w:rPr>
          <w:t xml:space="preserve">. </w:t>
        </w:r>
        <w:r w:rsidR="000866ED" w:rsidRPr="000278DF">
          <w:rPr>
            <w:rFonts w:asciiTheme="minorHAnsi" w:hAnsiTheme="minorHAnsi" w:cs="Times New Roman"/>
            <w:bCs/>
          </w:rPr>
          <w:t xml:space="preserve">The typical </w:t>
        </w:r>
        <w:r w:rsidR="000866ED" w:rsidRPr="00EF1846">
          <w:rPr>
            <w:rFonts w:asciiTheme="minorHAnsi" w:hAnsiTheme="minorHAnsi" w:cs="Times New Roman"/>
            <w:bCs/>
            <w:vertAlign w:val="superscript"/>
          </w:rPr>
          <w:t>13</w:t>
        </w:r>
        <w:r w:rsidR="000866ED" w:rsidRPr="000278DF">
          <w:rPr>
            <w:rFonts w:asciiTheme="minorHAnsi" w:hAnsiTheme="minorHAnsi" w:cs="Times New Roman"/>
            <w:bCs/>
          </w:rPr>
          <w:t>C linewidth is 0.7-1.0 ppm for cellulose microfibrils in plants and 0.5-0.7 ppm for chitin in fungi</w:t>
        </w:r>
      </w:ins>
      <w:r w:rsidR="00C038A0">
        <w:rPr>
          <w:rFonts w:asciiTheme="minorHAnsi" w:hAnsiTheme="minorHAnsi" w:cs="Times New Roman"/>
          <w:bCs/>
        </w:rPr>
        <w:fldChar w:fldCharType="begin"/>
      </w:r>
      <w:r w:rsidR="00C038A0">
        <w:rPr>
          <w:rFonts w:asciiTheme="minorHAnsi" w:hAnsiTheme="minorHAnsi" w:cs="Times New Roman"/>
          <w:bCs/>
        </w:rPr>
        <w:instrText xml:space="preserve"> ADDIN EN.CITE &lt;EndNote&gt;&lt;Cite&gt;&lt;Author&gt;Wang&lt;/Author&gt;&lt;Year&gt;2016&lt;/Year&gt;&lt;RecNum&gt;84&lt;/RecNum&gt;&lt;DisplayText&gt;&lt;style face="superscript"&gt;55&lt;/style&gt;&lt;/DisplayText&gt;&lt;record&gt;&lt;rec-number&gt;84&lt;/rec-number&gt;&lt;foreign-keys&gt;&lt;key app="EN" db-id="99xed0w9sz9xd2eptstvsxvxzzrzd02zrsrw"&gt;84&lt;/key&gt;&lt;/foreign-keys&gt;&lt;ref-type name="Journal Article"&gt;17&lt;/ref-type&gt;&lt;contributors&gt;&lt;authors&gt;&lt;author&gt;Wang, T.&lt;/author&gt;&lt;author&gt;Yang, H.&lt;/author&gt;&lt;author&gt;Kubicki, J. D.&lt;/author&gt;&lt;author&gt;Hong, M.&lt;/author&gt;&lt;/authors&gt;&lt;/contributors&gt;&lt;auth-address&gt;MIT, Dept Chem, Cambridge, MA 02139 USA&amp;#xD;Penn State Univ, Dept Geosci, University Pk, PA 16802 USA&amp;#xD;Univ Texas El Paso, Dept Geol Sci, El Paso, TX 79968 USA&lt;/auth-address&gt;&lt;titles&gt;&lt;title&gt;Cellulose Structural Polymorphism in Plant Primary Cell Walls Investigated by High-Field 2D Solid-State NMR Spectroscopy and Density Functional Theory Calculations&lt;/title&gt;&lt;secondary-title&gt;Biomacromolecules&lt;/secondary-title&gt;&lt;alt-title&gt;Biomacromolecules&lt;/alt-title&gt;&lt;/titles&gt;&lt;periodical&gt;&lt;full-title&gt;Biomacromolecules&lt;/full-title&gt;&lt;abbr-1&gt;Biomacromolecules&lt;/abbr-1&gt;&lt;/periodical&gt;&lt;alt-periodical&gt;&lt;full-title&gt;Biomacromolecules&lt;/full-title&gt;&lt;abbr-1&gt;Biomacromolecules&lt;/abbr-1&gt;&lt;/alt-periodical&gt;&lt;pages&gt;2210-2222&lt;/pages&gt;&lt;volume&gt;17&lt;/volume&gt;&lt;number&gt;6&lt;/number&gt;&lt;keywords&gt;&lt;keyword&gt;nuclear-magnetic-resonance&lt;/keyword&gt;&lt;keyword&gt;i-beta cellulose&lt;/keyword&gt;&lt;keyword&gt;shift correlation spectroscopy&lt;/keyword&gt;&lt;keyword&gt;neutron fiber diffraction&lt;/keyword&gt;&lt;keyword&gt;hydrogen-bonding system&lt;/keyword&gt;&lt;keyword&gt;synchrotron x-ray&lt;/keyword&gt;&lt;keyword&gt;chemical-shifts&lt;/keyword&gt;&lt;keyword&gt;arabidopsis-thaliana&lt;/keyword&gt;&lt;keyword&gt;crystal-structure&lt;/keyword&gt;&lt;keyword&gt;vibrational frequencies&lt;/keyword&gt;&lt;/keywords&gt;&lt;dates&gt;&lt;year&gt;2016&lt;/year&gt;&lt;pub-dates&gt;&lt;date&gt;Jun&lt;/date&gt;&lt;/pub-dates&gt;&lt;/dates&gt;&lt;isbn&gt;1525-7797&lt;/isbn&gt;&lt;accession-num&gt;WOS:000377924800032&lt;/accession-num&gt;&lt;urls&gt;&lt;related-urls&gt;&lt;url&gt;&amp;lt;Go to ISI&amp;gt;://WOS:000377924800032&lt;/url&gt;&lt;/related-urls&gt;&lt;/urls&gt;&lt;electronic-resource-num&gt;10.1021/acs.biomac.6b00441&lt;/electronic-resource-num&gt;&lt;language&gt;English&lt;/language&gt;&lt;/record&gt;&lt;/Cite&gt;&lt;/EndNote&gt;</w:instrText>
      </w:r>
      <w:r w:rsidR="00C038A0">
        <w:rPr>
          <w:rFonts w:asciiTheme="minorHAnsi" w:hAnsiTheme="minorHAnsi" w:cs="Times New Roman"/>
          <w:bCs/>
        </w:rPr>
        <w:fldChar w:fldCharType="separate"/>
      </w:r>
      <w:r w:rsidR="00C038A0" w:rsidRPr="00C038A0">
        <w:rPr>
          <w:rFonts w:asciiTheme="minorHAnsi" w:hAnsiTheme="minorHAnsi" w:cs="Times New Roman"/>
          <w:bCs/>
          <w:noProof/>
          <w:vertAlign w:val="superscript"/>
        </w:rPr>
        <w:t>55</w:t>
      </w:r>
      <w:r w:rsidR="00C038A0">
        <w:rPr>
          <w:rFonts w:asciiTheme="minorHAnsi" w:hAnsiTheme="minorHAnsi" w:cs="Times New Roman"/>
          <w:bCs/>
        </w:rPr>
        <w:fldChar w:fldCharType="end"/>
      </w:r>
      <w:ins w:id="746" w:author="Tuo Wang [2]" w:date="2018-10-23T15:26:00Z">
        <w:r w:rsidR="000866ED">
          <w:rPr>
            <w:rFonts w:asciiTheme="minorHAnsi" w:hAnsiTheme="minorHAnsi" w:cs="Times New Roman"/>
            <w:bCs/>
          </w:rPr>
          <w:t xml:space="preserve">. </w:t>
        </w:r>
      </w:ins>
      <w:ins w:id="747" w:author="Tuo Wang [2]" w:date="2018-10-23T15:18:00Z">
        <w:r w:rsidRPr="000278DF">
          <w:rPr>
            <w:rFonts w:asciiTheme="minorHAnsi" w:hAnsiTheme="minorHAnsi" w:cs="Times New Roman"/>
            <w:bCs/>
          </w:rPr>
          <w:t xml:space="preserve">The </w:t>
        </w:r>
      </w:ins>
      <w:ins w:id="748" w:author="Tuo Wang" w:date="2018-10-23T20:59:00Z">
        <w:r w:rsidR="00FF1A38">
          <w:rPr>
            <w:rFonts w:asciiTheme="minorHAnsi" w:hAnsiTheme="minorHAnsi" w:cs="Times New Roman"/>
            <w:bCs/>
          </w:rPr>
          <w:t xml:space="preserve">sharp </w:t>
        </w:r>
      </w:ins>
      <w:ins w:id="749" w:author="Tuo Wang [2]" w:date="2018-10-23T15:18:00Z">
        <w:r w:rsidRPr="000278DF">
          <w:rPr>
            <w:rFonts w:asciiTheme="minorHAnsi" w:hAnsiTheme="minorHAnsi" w:cs="Times New Roman"/>
            <w:bCs/>
          </w:rPr>
          <w:t xml:space="preserve">linewidth </w:t>
        </w:r>
      </w:ins>
      <w:ins w:id="750" w:author="Tuo Wang [2]" w:date="2018-10-23T15:19:00Z">
        <w:r>
          <w:rPr>
            <w:rFonts w:asciiTheme="minorHAnsi" w:hAnsiTheme="minorHAnsi" w:cs="Times New Roman"/>
            <w:bCs/>
          </w:rPr>
          <w:t>of cellulose and chitin are</w:t>
        </w:r>
      </w:ins>
      <w:ins w:id="751" w:author="Tuo Wang" w:date="2018-10-23T21:00:00Z">
        <w:r w:rsidR="0014014F">
          <w:rPr>
            <w:rFonts w:asciiTheme="minorHAnsi" w:hAnsiTheme="minorHAnsi" w:cs="Times New Roman"/>
            <w:bCs/>
          </w:rPr>
          <w:t xml:space="preserve"> mainly caused by polymer crystallinity</w:t>
        </w:r>
      </w:ins>
      <w:ins w:id="752" w:author="Tuo Wang" w:date="2018-10-23T21:01:00Z">
        <w:r w:rsidR="0014014F">
          <w:rPr>
            <w:rFonts w:asciiTheme="minorHAnsi" w:hAnsiTheme="minorHAnsi" w:cs="Times New Roman"/>
            <w:bCs/>
          </w:rPr>
          <w:t>, thus is</w:t>
        </w:r>
      </w:ins>
      <w:ins w:id="753" w:author="Tuo Wang [2]" w:date="2018-10-23T15:19:00Z">
        <w:r>
          <w:rPr>
            <w:rFonts w:asciiTheme="minorHAnsi" w:hAnsiTheme="minorHAnsi" w:cs="Times New Roman"/>
            <w:bCs/>
          </w:rPr>
          <w:t xml:space="preserve"> partially resistant to </w:t>
        </w:r>
      </w:ins>
      <w:ins w:id="754" w:author="Tuo Wang [2]" w:date="2018-10-23T15:20:00Z">
        <w:r>
          <w:rPr>
            <w:rFonts w:asciiTheme="minorHAnsi" w:hAnsiTheme="minorHAnsi" w:cs="Times New Roman"/>
            <w:bCs/>
          </w:rPr>
          <w:t>dehydration and</w:t>
        </w:r>
      </w:ins>
      <w:ins w:id="755" w:author="Tuo Wang [2]" w:date="2018-10-23T15:19:00Z">
        <w:r>
          <w:rPr>
            <w:rFonts w:asciiTheme="minorHAnsi" w:hAnsiTheme="minorHAnsi" w:cs="Times New Roman"/>
            <w:bCs/>
          </w:rPr>
          <w:t xml:space="preserve"> temperature change, for example</w:t>
        </w:r>
      </w:ins>
      <w:ins w:id="756" w:author="Tuo Wang [2]" w:date="2018-10-23T15:20:00Z">
        <w:r>
          <w:rPr>
            <w:rFonts w:asciiTheme="minorHAnsi" w:hAnsiTheme="minorHAnsi" w:cs="Times New Roman"/>
            <w:bCs/>
          </w:rPr>
          <w:t xml:space="preserve">, </w:t>
        </w:r>
      </w:ins>
      <w:ins w:id="757" w:author="Tuo Wang [2]" w:date="2018-10-23T15:29:00Z">
        <w:r w:rsidR="00B926AF">
          <w:rPr>
            <w:rFonts w:asciiTheme="minorHAnsi" w:hAnsiTheme="minorHAnsi" w:cs="Times New Roman"/>
            <w:bCs/>
          </w:rPr>
          <w:t xml:space="preserve">the </w:t>
        </w:r>
      </w:ins>
      <w:ins w:id="758" w:author="Tuo Wang [2]" w:date="2018-10-23T15:19:00Z">
        <w:r>
          <w:rPr>
            <w:rFonts w:asciiTheme="minorHAnsi" w:hAnsiTheme="minorHAnsi" w:cs="Times New Roman"/>
            <w:bCs/>
          </w:rPr>
          <w:t>cryoge</w:t>
        </w:r>
      </w:ins>
      <w:ins w:id="759" w:author="Tuo Wang [2]" w:date="2018-10-23T15:20:00Z">
        <w:r>
          <w:rPr>
            <w:rFonts w:asciiTheme="minorHAnsi" w:hAnsiTheme="minorHAnsi" w:cs="Times New Roman"/>
            <w:bCs/>
          </w:rPr>
          <w:t xml:space="preserve">nic temperature </w:t>
        </w:r>
        <w:del w:id="760" w:author="Tuo Wang" w:date="2018-10-23T20:59:00Z">
          <w:r w:rsidDel="0034275C">
            <w:rPr>
              <w:rFonts w:asciiTheme="minorHAnsi" w:hAnsiTheme="minorHAnsi" w:cs="Times New Roman"/>
              <w:bCs/>
            </w:rPr>
            <w:delText>for</w:delText>
          </w:r>
        </w:del>
      </w:ins>
      <w:ins w:id="761" w:author="Tuo Wang" w:date="2018-10-23T20:59:00Z">
        <w:r w:rsidR="0034275C">
          <w:rPr>
            <w:rFonts w:asciiTheme="minorHAnsi" w:hAnsiTheme="minorHAnsi" w:cs="Times New Roman"/>
            <w:bCs/>
          </w:rPr>
          <w:t>of</w:t>
        </w:r>
      </w:ins>
      <w:ins w:id="762" w:author="Tuo Wang [2]" w:date="2018-10-23T15:20:00Z">
        <w:r>
          <w:rPr>
            <w:rFonts w:asciiTheme="minorHAnsi" w:hAnsiTheme="minorHAnsi" w:cs="Times New Roman"/>
            <w:bCs/>
          </w:rPr>
          <w:t xml:space="preserve"> DNP experiment</w:t>
        </w:r>
      </w:ins>
      <w:r w:rsidR="000866ED">
        <w:rPr>
          <w:rFonts w:asciiTheme="minorHAnsi" w:hAnsiTheme="minorHAnsi" w:cs="Times New Roman"/>
          <w:bCs/>
        </w:rPr>
        <w:fldChar w:fldCharType="begin">
          <w:fldData xml:space="preserve">PEVuZE5vdGU+PENpdGU+PEF1dGhvcj5LaXJ1aTwvQXV0aG9yPjxZZWFyPjIwMTk8L1llYXI+PFJl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=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 </w:instrText>
      </w:r>
      <w:r w:rsidR="00F312E3">
        <w:rPr>
          <w:rFonts w:asciiTheme="minorHAnsi" w:hAnsiTheme="minorHAnsi" w:cs="Times New Roman"/>
          <w:bCs/>
        </w:rPr>
        <w:fldChar w:fldCharType="begin">
          <w:fldData xml:space="preserve">PEVuZE5vdGU+PENpdGU+PEF1dGhvcj5LaXJ1aTwvQXV0aG9yPjxZZWFyPjIwMTk8L1llYXI+PFJl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=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EN.CITE.DATA </w:instrText>
      </w:r>
      <w:r w:rsidR="00F312E3">
        <w:rPr>
          <w:rFonts w:asciiTheme="minorHAnsi" w:hAnsiTheme="minorHAnsi" w:cs="Times New Roman"/>
          <w:bCs/>
        </w:rPr>
      </w:r>
      <w:r w:rsidR="00F312E3">
        <w:rPr>
          <w:rFonts w:asciiTheme="minorHAnsi" w:hAnsiTheme="minorHAnsi" w:cs="Times New Roman"/>
          <w:bCs/>
        </w:rPr>
        <w:fldChar w:fldCharType="end"/>
      </w:r>
      <w:r w:rsidR="000866ED">
        <w:rPr>
          <w:rFonts w:asciiTheme="minorHAnsi" w:hAnsiTheme="minorHAnsi" w:cs="Times New Roman"/>
          <w:bCs/>
        </w:rPr>
      </w:r>
      <w:r w:rsidR="000866ED">
        <w:rPr>
          <w:rFonts w:asciiTheme="minorHAnsi" w:hAnsiTheme="minorHAnsi" w:cs="Times New Roman"/>
          <w:bCs/>
        </w:rPr>
        <w:fldChar w:fldCharType="separate"/>
      </w:r>
      <w:r w:rsidR="00F312E3" w:rsidRPr="00F312E3">
        <w:rPr>
          <w:rFonts w:asciiTheme="minorHAnsi" w:hAnsiTheme="minorHAnsi" w:cs="Times New Roman"/>
          <w:bCs/>
          <w:noProof/>
          <w:vertAlign w:val="superscript"/>
        </w:rPr>
        <w:t>56,57</w:t>
      </w:r>
      <w:r w:rsidR="000866ED">
        <w:rPr>
          <w:rFonts w:asciiTheme="minorHAnsi" w:hAnsiTheme="minorHAnsi" w:cs="Times New Roman"/>
          <w:bCs/>
        </w:rPr>
        <w:fldChar w:fldCharType="end"/>
      </w:r>
      <w:ins w:id="763" w:author="Tuo Wang [2]" w:date="2018-10-23T15:20:00Z">
        <w:r>
          <w:rPr>
            <w:rFonts w:asciiTheme="minorHAnsi" w:hAnsiTheme="minorHAnsi" w:cs="Times New Roman"/>
            <w:bCs/>
          </w:rPr>
          <w:t xml:space="preserve">. The peak sharpness of matrix polymers, however, are highly sensitive </w:t>
        </w:r>
      </w:ins>
      <w:ins w:id="764" w:author="Tuo Wang" w:date="2018-10-23T21:02:00Z">
        <w:r w:rsidR="00B216D7">
          <w:rPr>
            <w:rFonts w:asciiTheme="minorHAnsi" w:hAnsiTheme="minorHAnsi" w:cs="Times New Roman"/>
            <w:bCs/>
          </w:rPr>
          <w:t>to the change of sample conditions that affect the polymer mobility, therefore, it</w:t>
        </w:r>
      </w:ins>
      <w:ins w:id="765" w:author="Tuo Wang [2]" w:date="2018-10-23T15:20:00Z">
        <w:del w:id="766" w:author="Tuo Wang" w:date="2018-10-23T21:02:00Z">
          <w:r w:rsidDel="00B216D7">
            <w:rPr>
              <w:rFonts w:asciiTheme="minorHAnsi" w:hAnsiTheme="minorHAnsi" w:cs="Times New Roman"/>
              <w:bCs/>
            </w:rPr>
            <w:delText>and</w:delText>
          </w:r>
        </w:del>
        <w:r>
          <w:rPr>
            <w:rFonts w:asciiTheme="minorHAnsi" w:hAnsiTheme="minorHAnsi" w:cs="Times New Roman"/>
            <w:bCs/>
          </w:rPr>
          <w:t xml:space="preserve"> can b</w:t>
        </w:r>
      </w:ins>
      <w:ins w:id="767" w:author="Tuo Wang [2]" w:date="2018-10-23T15:18:00Z">
        <w:r w:rsidRPr="000278DF">
          <w:rPr>
            <w:rFonts w:asciiTheme="minorHAnsi" w:hAnsiTheme="minorHAnsi" w:cs="Times New Roman"/>
            <w:bCs/>
          </w:rPr>
          <w:t xml:space="preserve">e used as </w:t>
        </w:r>
        <w:r>
          <w:rPr>
            <w:rFonts w:asciiTheme="minorHAnsi" w:hAnsiTheme="minorHAnsi" w:cs="Times New Roman"/>
            <w:bCs/>
          </w:rPr>
          <w:t xml:space="preserve">an indicator of </w:t>
        </w:r>
      </w:ins>
      <w:ins w:id="768" w:author="Tuo Wang [2]" w:date="2018-10-23T15:21:00Z">
        <w:r>
          <w:rPr>
            <w:rFonts w:asciiTheme="minorHAnsi" w:hAnsiTheme="minorHAnsi" w:cs="Times New Roman"/>
            <w:bCs/>
          </w:rPr>
          <w:t>sample hydration</w:t>
        </w:r>
      </w:ins>
      <w:ins w:id="769" w:author="Tuo Wang [2]" w:date="2018-10-23T15:18:00Z">
        <w:r w:rsidRPr="000278DF">
          <w:rPr>
            <w:rFonts w:asciiTheme="minorHAnsi" w:hAnsiTheme="minorHAnsi" w:cs="Times New Roman"/>
            <w:bCs/>
          </w:rPr>
          <w:t>.</w:t>
        </w:r>
      </w:ins>
      <w:ins w:id="770" w:author="Tuo Wang [2]" w:date="2018-10-23T15:21:00Z">
        <w:r w:rsidR="0031509C">
          <w:rPr>
            <w:rFonts w:asciiTheme="minorHAnsi" w:hAnsiTheme="minorHAnsi" w:cs="Times New Roman"/>
            <w:bCs/>
          </w:rPr>
          <w:t xml:space="preserve"> Broad lines of matrix polymers typically </w:t>
        </w:r>
      </w:ins>
      <w:ins w:id="771" w:author="Tuo Wang [2]" w:date="2018-10-23T15:22:00Z">
        <w:r w:rsidR="0031509C">
          <w:rPr>
            <w:rFonts w:asciiTheme="minorHAnsi" w:hAnsiTheme="minorHAnsi" w:cs="Times New Roman"/>
            <w:bCs/>
          </w:rPr>
          <w:t>designate</w:t>
        </w:r>
      </w:ins>
      <w:ins w:id="772" w:author="Tuo Wang [2]" w:date="2018-10-23T15:21:00Z">
        <w:r w:rsidR="0031509C">
          <w:rPr>
            <w:rFonts w:asciiTheme="minorHAnsi" w:hAnsiTheme="minorHAnsi" w:cs="Times New Roman"/>
            <w:bCs/>
          </w:rPr>
          <w:t xml:space="preserve"> the lack of h</w:t>
        </w:r>
      </w:ins>
      <w:ins w:id="773" w:author="Tuo Wang [2]" w:date="2018-10-23T15:22:00Z">
        <w:r w:rsidR="0031509C">
          <w:rPr>
            <w:rFonts w:asciiTheme="minorHAnsi" w:hAnsiTheme="minorHAnsi" w:cs="Times New Roman"/>
            <w:bCs/>
          </w:rPr>
          <w:t xml:space="preserve">ydration in the sample, which may </w:t>
        </w:r>
        <w:del w:id="774" w:author="Tuo Wang" w:date="2018-10-23T21:03:00Z">
          <w:r w:rsidR="0031509C" w:rsidDel="00543077">
            <w:rPr>
              <w:rFonts w:asciiTheme="minorHAnsi" w:hAnsiTheme="minorHAnsi" w:cs="Times New Roman"/>
              <w:bCs/>
            </w:rPr>
            <w:delText xml:space="preserve">or may not </w:delText>
          </w:r>
        </w:del>
        <w:r w:rsidR="0031509C">
          <w:rPr>
            <w:rFonts w:asciiTheme="minorHAnsi" w:hAnsiTheme="minorHAnsi" w:cs="Times New Roman"/>
            <w:bCs/>
          </w:rPr>
          <w:t xml:space="preserve">be </w:t>
        </w:r>
      </w:ins>
      <w:ins w:id="775" w:author="Tuo Wang" w:date="2018-10-23T21:04:00Z">
        <w:r w:rsidR="00543077">
          <w:rPr>
            <w:rFonts w:asciiTheme="minorHAnsi" w:hAnsiTheme="minorHAnsi" w:cs="Times New Roman"/>
            <w:bCs/>
          </w:rPr>
          <w:t xml:space="preserve">fully or partially </w:t>
        </w:r>
      </w:ins>
      <w:ins w:id="776" w:author="Tuo Wang [2]" w:date="2018-10-23T15:22:00Z">
        <w:r w:rsidR="0031509C">
          <w:rPr>
            <w:rFonts w:asciiTheme="minorHAnsi" w:hAnsiTheme="minorHAnsi" w:cs="Times New Roman"/>
            <w:bCs/>
          </w:rPr>
          <w:t xml:space="preserve">recovered by re-adding </w:t>
        </w:r>
        <w:del w:id="777" w:author="Tuo Wang" w:date="2018-10-23T21:04:00Z">
          <w:r w:rsidR="0031509C" w:rsidDel="00D37E1A">
            <w:rPr>
              <w:rFonts w:asciiTheme="minorHAnsi" w:hAnsiTheme="minorHAnsi" w:cs="Times New Roman"/>
              <w:bCs/>
            </w:rPr>
            <w:delText xml:space="preserve">more </w:delText>
          </w:r>
        </w:del>
        <w:r w:rsidR="0031509C">
          <w:rPr>
            <w:rFonts w:asciiTheme="minorHAnsi" w:hAnsiTheme="minorHAnsi" w:cs="Times New Roman"/>
            <w:bCs/>
          </w:rPr>
          <w:t>water</w:t>
        </w:r>
        <w:del w:id="778" w:author="Tuo Wang" w:date="2018-10-23T21:03:00Z">
          <w:r w:rsidR="0031509C" w:rsidDel="00543077">
            <w:rPr>
              <w:rFonts w:asciiTheme="minorHAnsi" w:hAnsiTheme="minorHAnsi" w:cs="Times New Roman"/>
              <w:bCs/>
            </w:rPr>
            <w:delText>, depend</w:delText>
          </w:r>
          <w:r w:rsidR="0031509C" w:rsidDel="000149D5">
            <w:rPr>
              <w:rFonts w:asciiTheme="minorHAnsi" w:hAnsiTheme="minorHAnsi" w:cs="Times New Roman"/>
              <w:bCs/>
            </w:rPr>
            <w:delText>ent</w:delText>
          </w:r>
          <w:r w:rsidR="0031509C" w:rsidDel="00543077">
            <w:rPr>
              <w:rFonts w:asciiTheme="minorHAnsi" w:hAnsiTheme="minorHAnsi" w:cs="Times New Roman"/>
              <w:bCs/>
            </w:rPr>
            <w:delText xml:space="preserve"> on the physical nature of the sample</w:delText>
          </w:r>
        </w:del>
      </w:ins>
      <w:r w:rsidR="000866ED">
        <w:rPr>
          <w:rFonts w:asciiTheme="minorHAnsi" w:hAnsiTheme="minorHAnsi" w:cs="Times New Roman"/>
          <w:bCs/>
        </w:rPr>
        <w:fldChar w:fldCharType="begin"/>
      </w:r>
      <w:r w:rsidR="00F312E3">
        <w:rPr>
          <w:rFonts w:asciiTheme="minorHAnsi" w:hAnsiTheme="minorHAnsi" w:cs="Times New Roman"/>
          <w:bCs/>
        </w:rPr>
        <w:instrText xml:space="preserve"> ADDIN EN.CITE &lt;EndNote&gt;&lt;Cite&gt;&lt;Author&gt;Wang&lt;/Author&gt;&lt;Year&gt;2015&lt;/Year&gt;&lt;RecNum&gt;533&lt;/RecNum&gt;&lt;DisplayText&gt;&lt;style face="superscript"&gt;58&lt;/style&gt;&lt;/DisplayText&gt;&lt;record&gt;&lt;rec-number&gt;533&lt;/rec-number&gt;&lt;foreign-keys&gt;&lt;key app="EN" db-id="2sd0e00x4x9xw4efr5spvs9st5az9efxr9p9"&gt;533&lt;/key&gt;&lt;/foreign-keys&gt;&lt;ref-type name="Journal Article"&gt;17&lt;/ref-type&gt;&lt;contributors&gt;&lt;authors&gt;&lt;author&gt;Wang, T.&lt;/author&gt;&lt;author&gt;Park, Y.B. &lt;/author&gt;&lt;author&gt;Cosgrove, D.J.&lt;/author&gt;&lt;author&gt;Hong, M.&lt;/author&gt;&lt;/authors&gt;&lt;/contributors&gt;&lt;titles&gt;&lt;title&gt;Cellulose-Pectin Spatial Contacts Are Inherent to Never-Dried Arabidopsis thaliana Primary Cell Walls: Evidence from Solid-State NMR.&lt;/title&gt;&lt;secondary-title&gt;Plant Physiol.&lt;/secondary-title&gt;&lt;/titles&gt;&lt;periodical&gt;&lt;full-title&gt;Plant Physiol.&lt;/full-title&gt;&lt;/periodical&gt;&lt;pages&gt;871-884&lt;/pages&gt;&lt;volume&gt;168&lt;/volume&gt;&lt;number&gt;3&lt;/number&gt;&lt;section&gt;871&lt;/section&gt;&lt;dates&gt;&lt;year&gt;2015&lt;/year&gt;&lt;/dates&gt;&lt;urls&gt;&lt;/urls&gt;&lt;/record&gt;&lt;/Cite&gt;&lt;/EndNote&gt;</w:instrText>
      </w:r>
      <w:r w:rsidR="000866ED">
        <w:rPr>
          <w:rFonts w:asciiTheme="minorHAnsi" w:hAnsiTheme="minorHAnsi" w:cs="Times New Roman"/>
          <w:bCs/>
        </w:rPr>
        <w:fldChar w:fldCharType="separate"/>
      </w:r>
      <w:r w:rsidR="00F312E3" w:rsidRPr="00F312E3">
        <w:rPr>
          <w:rFonts w:asciiTheme="minorHAnsi" w:hAnsiTheme="minorHAnsi" w:cs="Times New Roman"/>
          <w:bCs/>
          <w:noProof/>
          <w:vertAlign w:val="superscript"/>
        </w:rPr>
        <w:t>58</w:t>
      </w:r>
      <w:r w:rsidR="000866ED">
        <w:rPr>
          <w:rFonts w:asciiTheme="minorHAnsi" w:hAnsiTheme="minorHAnsi" w:cs="Times New Roman"/>
          <w:bCs/>
        </w:rPr>
        <w:fldChar w:fldCharType="end"/>
      </w:r>
      <w:ins w:id="779" w:author="Tuo Wang [2]" w:date="2018-10-23T15:22:00Z">
        <w:r w:rsidR="0031509C">
          <w:rPr>
            <w:rFonts w:asciiTheme="minorHAnsi" w:hAnsiTheme="minorHAnsi" w:cs="Times New Roman"/>
            <w:bCs/>
          </w:rPr>
          <w:t xml:space="preserve">. </w:t>
        </w:r>
      </w:ins>
      <w:bookmarkStart w:id="780" w:name="_Hlk528075711"/>
      <w:ins w:id="781" w:author="Tuo Wang [2]" w:date="2018-10-23T16:31:00Z">
        <w:r w:rsidR="007002F7">
          <w:rPr>
            <w:rFonts w:asciiTheme="minorHAnsi" w:hAnsiTheme="minorHAnsi" w:cs="Times New Roman"/>
            <w:bCs/>
          </w:rPr>
          <w:t>Typically, a hydration level of 50-80</w:t>
        </w:r>
      </w:ins>
      <w:ins w:id="782" w:author="Tuo Wang [2]" w:date="2018-10-23T16:32:00Z">
        <w:r w:rsidR="007002F7">
          <w:rPr>
            <w:rFonts w:asciiTheme="minorHAnsi" w:hAnsiTheme="minorHAnsi" w:cs="Times New Roman"/>
            <w:bCs/>
          </w:rPr>
          <w:t xml:space="preserve"> </w:t>
        </w:r>
        <w:proofErr w:type="spellStart"/>
        <w:r w:rsidR="007002F7">
          <w:rPr>
            <w:rFonts w:asciiTheme="minorHAnsi" w:hAnsiTheme="minorHAnsi" w:cs="Times New Roman"/>
            <w:bCs/>
          </w:rPr>
          <w:t>wt</w:t>
        </w:r>
      </w:ins>
      <w:proofErr w:type="spellEnd"/>
      <w:ins w:id="783" w:author="Tuo Wang [2]" w:date="2018-10-23T16:31:00Z">
        <w:r w:rsidR="007002F7">
          <w:rPr>
            <w:rFonts w:asciiTheme="minorHAnsi" w:hAnsiTheme="minorHAnsi" w:cs="Times New Roman"/>
            <w:bCs/>
          </w:rPr>
          <w:t>%</w:t>
        </w:r>
      </w:ins>
      <w:ins w:id="784" w:author="Tuo Wang [2]" w:date="2018-10-23T16:32:00Z">
        <w:del w:id="785" w:author="Tuo Wang" w:date="2018-10-23T21:04:00Z">
          <w:r w:rsidR="007002F7" w:rsidDel="00750683">
            <w:rPr>
              <w:rFonts w:asciiTheme="minorHAnsi" w:hAnsiTheme="minorHAnsi" w:cs="Times New Roman"/>
              <w:bCs/>
            </w:rPr>
            <w:delText xml:space="preserve"> will</w:delText>
          </w:r>
        </w:del>
      </w:ins>
      <w:ins w:id="786" w:author="Tuo Wang" w:date="2018-10-23T21:04:00Z">
        <w:r w:rsidR="00750683">
          <w:rPr>
            <w:rFonts w:asciiTheme="minorHAnsi" w:hAnsiTheme="minorHAnsi" w:cs="Times New Roman"/>
            <w:bCs/>
          </w:rPr>
          <w:t xml:space="preserve"> is enough for</w:t>
        </w:r>
      </w:ins>
      <w:ins w:id="787" w:author="Tuo Wang [2]" w:date="2018-10-23T16:32:00Z">
        <w:r w:rsidR="007002F7">
          <w:rPr>
            <w:rFonts w:asciiTheme="minorHAnsi" w:hAnsiTheme="minorHAnsi" w:cs="Times New Roman"/>
            <w:bCs/>
          </w:rPr>
          <w:t xml:space="preserve"> provid</w:t>
        </w:r>
      </w:ins>
      <w:ins w:id="788" w:author="Tuo Wang" w:date="2018-10-23T21:04:00Z">
        <w:r w:rsidR="00750683">
          <w:rPr>
            <w:rFonts w:asciiTheme="minorHAnsi" w:hAnsiTheme="minorHAnsi" w:cs="Times New Roman"/>
            <w:bCs/>
          </w:rPr>
          <w:t>ing a</w:t>
        </w:r>
      </w:ins>
      <w:ins w:id="789" w:author="Tuo Wang [2]" w:date="2018-10-23T16:32:00Z">
        <w:del w:id="790" w:author="Tuo Wang" w:date="2018-10-23T21:04:00Z">
          <w:r w:rsidR="007002F7" w:rsidDel="00750683">
            <w:rPr>
              <w:rFonts w:asciiTheme="minorHAnsi" w:hAnsiTheme="minorHAnsi" w:cs="Times New Roman"/>
              <w:bCs/>
            </w:rPr>
            <w:delText>e</w:delText>
          </w:r>
        </w:del>
        <w:r w:rsidR="007002F7">
          <w:rPr>
            <w:rFonts w:asciiTheme="minorHAnsi" w:hAnsiTheme="minorHAnsi" w:cs="Times New Roman"/>
            <w:bCs/>
          </w:rPr>
          <w:t xml:space="preserve"> good linewidth </w:t>
        </w:r>
        <w:del w:id="791" w:author="Tuo Wang" w:date="2018-10-23T21:04:00Z">
          <w:r w:rsidR="007002F7" w:rsidDel="006D2D10">
            <w:rPr>
              <w:rFonts w:asciiTheme="minorHAnsi" w:hAnsiTheme="minorHAnsi" w:cs="Times New Roman"/>
              <w:bCs/>
            </w:rPr>
            <w:delText>for</w:delText>
          </w:r>
        </w:del>
      </w:ins>
      <w:ins w:id="792" w:author="Tuo Wang" w:date="2018-10-23T21:04:00Z">
        <w:r w:rsidR="006D2D10">
          <w:rPr>
            <w:rFonts w:asciiTheme="minorHAnsi" w:hAnsiTheme="minorHAnsi" w:cs="Times New Roman"/>
            <w:bCs/>
          </w:rPr>
          <w:t>in</w:t>
        </w:r>
      </w:ins>
      <w:ins w:id="793" w:author="Tuo Wang [2]" w:date="2018-10-23T16:32:00Z">
        <w:r w:rsidR="007002F7">
          <w:rPr>
            <w:rFonts w:asciiTheme="minorHAnsi" w:hAnsiTheme="minorHAnsi" w:cs="Times New Roman"/>
            <w:bCs/>
          </w:rPr>
          <w:t xml:space="preserve"> both plant and fungal samples.  </w:t>
        </w:r>
      </w:ins>
      <w:bookmarkEnd w:id="780"/>
    </w:p>
    <w:bookmarkEnd w:id="708"/>
    <w:p w14:paraId="3613DB2E" w14:textId="77777777" w:rsidR="009C1B6A" w:rsidRPr="006C4F71" w:rsidRDefault="009C1B6A" w:rsidP="009574C0">
      <w:pPr>
        <w:rPr>
          <w:rFonts w:asciiTheme="minorHAnsi" w:hAnsiTheme="minorHAnsi" w:cs="Times New Roman"/>
          <w:b/>
          <w:bCs/>
        </w:rPr>
      </w:pPr>
    </w:p>
    <w:p w14:paraId="6CE83A5C" w14:textId="31E9BFF6" w:rsidR="000E6C7C" w:rsidRDefault="00024D56" w:rsidP="000E39B6">
      <w:pPr>
        <w:rPr>
          <w:ins w:id="794" w:author="Tuo Wang [2]" w:date="2018-10-23T15:37:00Z"/>
          <w:rFonts w:asciiTheme="minorHAnsi" w:hAnsiTheme="minorHAnsi" w:cs="Times New Roman"/>
          <w:bCs/>
        </w:rPr>
      </w:pPr>
      <w:r w:rsidRPr="006C4F71">
        <w:rPr>
          <w:rFonts w:asciiTheme="minorHAnsi" w:hAnsiTheme="minorHAnsi" w:cs="Times New Roman"/>
          <w:bCs/>
        </w:rPr>
        <w:t xml:space="preserve">DNP is often necessary </w:t>
      </w:r>
      <w:del w:id="795" w:author="Tuo Wang [2]" w:date="2018-10-23T16:48:00Z">
        <w:r w:rsidRPr="006C4F71" w:rsidDel="00AB33C1">
          <w:rPr>
            <w:rFonts w:asciiTheme="minorHAnsi" w:hAnsiTheme="minorHAnsi" w:cs="Times New Roman"/>
            <w:bCs/>
          </w:rPr>
          <w:delText xml:space="preserve">to </w:delText>
        </w:r>
      </w:del>
      <w:ins w:id="796" w:author="Tuo Wang [2]" w:date="2018-10-23T16:48:00Z">
        <w:r w:rsidR="00AB33C1">
          <w:rPr>
            <w:rFonts w:asciiTheme="minorHAnsi" w:hAnsiTheme="minorHAnsi" w:cs="Times New Roman"/>
            <w:bCs/>
          </w:rPr>
          <w:t>for investigating</w:t>
        </w:r>
        <w:r w:rsidR="00AB33C1" w:rsidRPr="006C4F71">
          <w:rPr>
            <w:rFonts w:asciiTheme="minorHAnsi" w:hAnsiTheme="minorHAnsi" w:cs="Times New Roman"/>
            <w:bCs/>
          </w:rPr>
          <w:t xml:space="preserve"> </w:t>
        </w:r>
      </w:ins>
      <w:r w:rsidRPr="006C4F71">
        <w:rPr>
          <w:rFonts w:asciiTheme="minorHAnsi" w:hAnsiTheme="minorHAnsi" w:cs="Times New Roman"/>
          <w:bCs/>
        </w:rPr>
        <w:t xml:space="preserve">these challenging whole-cell systems. </w:t>
      </w:r>
      <w:r w:rsidR="002E42B5" w:rsidRPr="006C4F71">
        <w:rPr>
          <w:rFonts w:asciiTheme="minorHAnsi" w:hAnsiTheme="minorHAnsi" w:cs="Times New Roman"/>
          <w:bCs/>
        </w:rPr>
        <w:t>Typically</w:t>
      </w:r>
      <w:r w:rsidRPr="006C4F71">
        <w:rPr>
          <w:rFonts w:asciiTheme="minorHAnsi" w:hAnsiTheme="minorHAnsi" w:cs="Times New Roman"/>
          <w:bCs/>
        </w:rPr>
        <w:t>,</w:t>
      </w:r>
      <w:r w:rsidR="002E42B5" w:rsidRPr="006C4F71">
        <w:rPr>
          <w:rFonts w:asciiTheme="minorHAnsi" w:hAnsiTheme="minorHAnsi" w:cs="Times New Roman"/>
          <w:bCs/>
        </w:rPr>
        <w:t xml:space="preserve"> </w:t>
      </w:r>
      <w:r w:rsidRPr="006C4F71">
        <w:rPr>
          <w:rFonts w:asciiTheme="minorHAnsi" w:hAnsiTheme="minorHAnsi" w:cs="Times New Roman"/>
          <w:bCs/>
        </w:rPr>
        <w:t xml:space="preserve">a </w:t>
      </w:r>
      <w:r w:rsidR="002E42B5" w:rsidRPr="006C4F71">
        <w:rPr>
          <w:rFonts w:asciiTheme="minorHAnsi" w:hAnsiTheme="minorHAnsi" w:cs="Times New Roman"/>
          <w:bCs/>
        </w:rPr>
        <w:t>20-40 fold enhancement</w:t>
      </w:r>
      <w:r w:rsidRPr="006C4F71">
        <w:rPr>
          <w:rFonts w:asciiTheme="minorHAnsi" w:hAnsiTheme="minorHAnsi" w:cs="Times New Roman"/>
          <w:bCs/>
        </w:rPr>
        <w:t xml:space="preserve"> of sensitivity could be achieved on an optimized sample on a 600 MHz/395 GHz DNP spectrometer and this value increases with decreasing field, for example, almost doubled on a 400 MHz/263 GHz DNP</w:t>
      </w:r>
      <w:r w:rsidR="00210BD1" w:rsidRPr="00C16192">
        <w:rPr>
          <w:rFonts w:asciiTheme="minorHAnsi" w:hAnsiTheme="minorHAnsi" w:cs="Times New Roman"/>
          <w:bCs/>
        </w:rPr>
        <w:fldChar w:fldCharType="begin">
          <w:fldData xml:space="preserve">PEVuZE5vdGU+PENpdGU+PEF1dGhvcj5MaWFvPC9BdXRob3I+PFllYXI+MjAxNjwvWWVhcj48UmVj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 </w:instrText>
      </w:r>
      <w:r w:rsidR="00F312E3">
        <w:rPr>
          <w:rFonts w:asciiTheme="minorHAnsi" w:hAnsiTheme="minorHAnsi" w:cs="Times New Roman"/>
          <w:bCs/>
        </w:rPr>
        <w:fldChar w:fldCharType="begin">
          <w:fldData xml:space="preserve">PEVuZE5vdGU+PENpdGU+PEF1dGhvcj5MaWFvPC9BdXRob3I+PFllYXI+MjAxNjwvWWVhcj48UmVj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EN.CITE.DATA </w:instrText>
      </w:r>
      <w:r w:rsidR="00F312E3">
        <w:rPr>
          <w:rFonts w:asciiTheme="minorHAnsi" w:hAnsiTheme="minorHAnsi" w:cs="Times New Roman"/>
          <w:bCs/>
        </w:rPr>
      </w:r>
      <w:r w:rsidR="00F312E3">
        <w:rPr>
          <w:rFonts w:asciiTheme="minorHAnsi" w:hAnsiTheme="minorHAnsi" w:cs="Times New Roman"/>
          <w:bCs/>
        </w:rPr>
        <w:fldChar w:fldCharType="end"/>
      </w:r>
      <w:r w:rsidR="00210BD1" w:rsidRPr="00C16192">
        <w:rPr>
          <w:rFonts w:asciiTheme="minorHAnsi" w:hAnsiTheme="minorHAnsi" w:cs="Times New Roman"/>
          <w:bCs/>
        </w:rPr>
      </w:r>
      <w:r w:rsidR="00210BD1" w:rsidRPr="00C16192">
        <w:rPr>
          <w:rFonts w:asciiTheme="minorHAnsi" w:hAnsiTheme="minorHAnsi" w:cs="Times New Roman"/>
          <w:bCs/>
        </w:rPr>
        <w:fldChar w:fldCharType="separate"/>
      </w:r>
      <w:r w:rsidR="00F312E3" w:rsidRPr="00F312E3">
        <w:rPr>
          <w:rFonts w:asciiTheme="minorHAnsi" w:hAnsiTheme="minorHAnsi" w:cs="Times New Roman"/>
          <w:bCs/>
          <w:noProof/>
          <w:vertAlign w:val="superscript"/>
        </w:rPr>
        <w:t>26,59</w:t>
      </w:r>
      <w:r w:rsidR="00210BD1" w:rsidRPr="00C16192">
        <w:rPr>
          <w:rFonts w:asciiTheme="minorHAnsi" w:hAnsiTheme="minorHAnsi" w:cs="Times New Roman"/>
          <w:bCs/>
        </w:rPr>
        <w:fldChar w:fldCharType="end"/>
      </w:r>
      <w:r w:rsidR="002E42B5" w:rsidRPr="00C16192">
        <w:rPr>
          <w:rFonts w:asciiTheme="minorHAnsi" w:hAnsiTheme="minorHAnsi" w:cs="Times New Roman"/>
          <w:bCs/>
        </w:rPr>
        <w:t xml:space="preserve">. </w:t>
      </w:r>
      <w:r w:rsidR="000E39B6" w:rsidRPr="00C16192">
        <w:rPr>
          <w:rFonts w:asciiTheme="minorHAnsi" w:hAnsiTheme="minorHAnsi" w:cs="Times New Roman"/>
          <w:bCs/>
        </w:rPr>
        <w:t xml:space="preserve">There are several factors that could </w:t>
      </w:r>
      <w:r w:rsidR="005921C7" w:rsidRPr="00C16192">
        <w:rPr>
          <w:rFonts w:asciiTheme="minorHAnsi" w:hAnsiTheme="minorHAnsi" w:cs="Times New Roman"/>
          <w:bCs/>
        </w:rPr>
        <w:t>affect</w:t>
      </w:r>
      <w:r w:rsidR="000E39B6" w:rsidRPr="00C16192">
        <w:rPr>
          <w:rFonts w:asciiTheme="minorHAnsi" w:hAnsiTheme="minorHAnsi" w:cs="Times New Roman"/>
          <w:bCs/>
        </w:rPr>
        <w:t xml:space="preserve"> the DNP efficiency. First,</w:t>
      </w:r>
      <w:r w:rsidR="002453CF" w:rsidRPr="00C16192">
        <w:rPr>
          <w:rFonts w:asciiTheme="minorHAnsi" w:hAnsiTheme="minorHAnsi" w:cs="Times New Roman"/>
          <w:bCs/>
        </w:rPr>
        <w:t xml:space="preserve"> the penetration of radicals int</w:t>
      </w:r>
      <w:r w:rsidR="002453CF" w:rsidRPr="002E4368">
        <w:rPr>
          <w:rFonts w:asciiTheme="minorHAnsi" w:hAnsiTheme="minorHAnsi" w:cs="Times New Roman"/>
          <w:bCs/>
        </w:rPr>
        <w:t xml:space="preserve">o the porous network of cell walls is crucial and this process can be </w:t>
      </w:r>
      <w:r w:rsidR="008D5D4F" w:rsidRPr="008E7C05">
        <w:rPr>
          <w:rFonts w:asciiTheme="minorHAnsi" w:hAnsiTheme="minorHAnsi" w:cs="Times New Roman"/>
          <w:bCs/>
        </w:rPr>
        <w:t xml:space="preserve">substantially facilitated by mild grinding of the biomaterials in the radical-containing DNP matrix. </w:t>
      </w:r>
      <w:r w:rsidR="000E39B6" w:rsidRPr="008E7C05">
        <w:rPr>
          <w:rFonts w:asciiTheme="minorHAnsi" w:hAnsiTheme="minorHAnsi" w:cs="Times New Roman"/>
          <w:bCs/>
        </w:rPr>
        <w:t xml:space="preserve"> </w:t>
      </w:r>
      <w:r w:rsidR="009A780A" w:rsidRPr="008E7C05">
        <w:rPr>
          <w:rFonts w:asciiTheme="minorHAnsi" w:hAnsiTheme="minorHAnsi" w:cs="Times New Roman"/>
          <w:bCs/>
        </w:rPr>
        <w:t xml:space="preserve">Second, </w:t>
      </w:r>
      <w:r w:rsidR="000E39B6" w:rsidRPr="008E7C05">
        <w:rPr>
          <w:rFonts w:asciiTheme="minorHAnsi" w:hAnsiTheme="minorHAnsi" w:cs="Times New Roman"/>
          <w:bCs/>
        </w:rPr>
        <w:t xml:space="preserve">the </w:t>
      </w:r>
      <w:r w:rsidR="009A780A" w:rsidRPr="008E7C05">
        <w:rPr>
          <w:rFonts w:asciiTheme="minorHAnsi" w:hAnsiTheme="minorHAnsi" w:cs="Times New Roman"/>
          <w:bCs/>
        </w:rPr>
        <w:t>physical properties, the stiffness for example,</w:t>
      </w:r>
      <w:r w:rsidR="000E39B6" w:rsidRPr="008E7C05">
        <w:rPr>
          <w:rFonts w:asciiTheme="minorHAnsi" w:hAnsiTheme="minorHAnsi" w:cs="Times New Roman"/>
          <w:bCs/>
        </w:rPr>
        <w:t xml:space="preserve"> of the </w:t>
      </w:r>
      <w:r w:rsidR="009A780A" w:rsidRPr="008E7C05">
        <w:rPr>
          <w:rFonts w:asciiTheme="minorHAnsi" w:hAnsiTheme="minorHAnsi" w:cs="Times New Roman"/>
          <w:bCs/>
        </w:rPr>
        <w:t xml:space="preserve">sample </w:t>
      </w:r>
      <w:r w:rsidR="000E39B6" w:rsidRPr="008E7C05">
        <w:rPr>
          <w:rFonts w:asciiTheme="minorHAnsi" w:hAnsiTheme="minorHAnsi" w:cs="Times New Roman"/>
          <w:bCs/>
        </w:rPr>
        <w:t>affects the choice of microwave power</w:t>
      </w:r>
      <w:r w:rsidR="0050612D" w:rsidRPr="006C4F71">
        <w:rPr>
          <w:rFonts w:asciiTheme="minorHAnsi" w:hAnsiTheme="minorHAnsi" w:cs="Times New Roman"/>
          <w:bCs/>
        </w:rPr>
        <w:t xml:space="preserve">, </w:t>
      </w:r>
      <w:r w:rsidR="00446171" w:rsidRPr="006C4F71">
        <w:rPr>
          <w:rFonts w:asciiTheme="minorHAnsi" w:hAnsiTheme="minorHAnsi" w:cs="Times New Roman"/>
          <w:bCs/>
        </w:rPr>
        <w:t xml:space="preserve">the DNP matrix “melts” under </w:t>
      </w:r>
      <w:r w:rsidR="008026D8">
        <w:rPr>
          <w:rFonts w:asciiTheme="minorHAnsi" w:hAnsiTheme="minorHAnsi" w:cs="Times New Roman"/>
          <w:bCs/>
        </w:rPr>
        <w:t>12 W</w:t>
      </w:r>
      <w:r w:rsidR="00446171" w:rsidRPr="006C4F71">
        <w:rPr>
          <w:rFonts w:asciiTheme="minorHAnsi" w:hAnsiTheme="minorHAnsi" w:cs="Times New Roman"/>
          <w:bCs/>
        </w:rPr>
        <w:t xml:space="preserve"> irradiation</w:t>
      </w:r>
      <w:r w:rsidR="00631933">
        <w:rPr>
          <w:rFonts w:asciiTheme="minorHAnsi" w:hAnsiTheme="minorHAnsi" w:cs="Times New Roman"/>
          <w:bCs/>
        </w:rPr>
        <w:t xml:space="preserve"> as evidenced by the sharpening of </w:t>
      </w:r>
      <w:r w:rsidR="00631933" w:rsidRPr="00631933">
        <w:rPr>
          <w:rFonts w:asciiTheme="minorHAnsi" w:hAnsiTheme="minorHAnsi" w:cs="Times New Roman"/>
          <w:bCs/>
          <w:vertAlign w:val="superscript"/>
        </w:rPr>
        <w:t>1</w:t>
      </w:r>
      <w:r w:rsidR="00631933">
        <w:rPr>
          <w:rFonts w:asciiTheme="minorHAnsi" w:hAnsiTheme="minorHAnsi" w:cs="Times New Roman"/>
          <w:bCs/>
        </w:rPr>
        <w:t>H resonances,</w:t>
      </w:r>
      <w:r w:rsidR="00446171" w:rsidRPr="006C4F71">
        <w:rPr>
          <w:rFonts w:asciiTheme="minorHAnsi" w:hAnsiTheme="minorHAnsi" w:cs="Times New Roman"/>
          <w:bCs/>
        </w:rPr>
        <w:t xml:space="preserve"> which was no</w:t>
      </w:r>
      <w:r w:rsidR="00D11DC9">
        <w:rPr>
          <w:rFonts w:asciiTheme="minorHAnsi" w:hAnsiTheme="minorHAnsi" w:cs="Times New Roman"/>
          <w:bCs/>
        </w:rPr>
        <w:t>t a</w:t>
      </w:r>
      <w:r w:rsidR="00446171" w:rsidRPr="006C4F71">
        <w:rPr>
          <w:rFonts w:asciiTheme="minorHAnsi" w:hAnsiTheme="minorHAnsi" w:cs="Times New Roman"/>
          <w:bCs/>
        </w:rPr>
        <w:t xml:space="preserve"> problem </w:t>
      </w:r>
      <w:r w:rsidR="00F36EA2" w:rsidRPr="006C4F71">
        <w:rPr>
          <w:rFonts w:asciiTheme="minorHAnsi" w:hAnsiTheme="minorHAnsi" w:cs="Times New Roman"/>
          <w:bCs/>
        </w:rPr>
        <w:t>for</w:t>
      </w:r>
      <w:r w:rsidR="00446171" w:rsidRPr="006C4F71">
        <w:rPr>
          <w:rFonts w:asciiTheme="minorHAnsi" w:hAnsiTheme="minorHAnsi" w:cs="Times New Roman"/>
          <w:bCs/>
        </w:rPr>
        <w:t xml:space="preserve"> the </w:t>
      </w:r>
      <w:r w:rsidR="00F36EA2" w:rsidRPr="006C4F71">
        <w:rPr>
          <w:rFonts w:asciiTheme="minorHAnsi" w:hAnsiTheme="minorHAnsi" w:cs="Times New Roman"/>
          <w:bCs/>
        </w:rPr>
        <w:t xml:space="preserve">stiffer </w:t>
      </w:r>
      <w:r w:rsidR="00446171" w:rsidRPr="006C4F71">
        <w:rPr>
          <w:rFonts w:asciiTheme="minorHAnsi" w:hAnsiTheme="minorHAnsi" w:cs="Times New Roman"/>
          <w:bCs/>
        </w:rPr>
        <w:t xml:space="preserve">plant </w:t>
      </w:r>
      <w:r w:rsidR="00F36EA2" w:rsidRPr="006C4F71">
        <w:rPr>
          <w:rFonts w:asciiTheme="minorHAnsi" w:hAnsiTheme="minorHAnsi" w:cs="Times New Roman"/>
          <w:bCs/>
        </w:rPr>
        <w:t>stems</w:t>
      </w:r>
      <w:r w:rsidR="00446171" w:rsidRPr="006C4F71">
        <w:rPr>
          <w:rFonts w:asciiTheme="minorHAnsi" w:hAnsiTheme="minorHAnsi" w:cs="Times New Roman"/>
          <w:bCs/>
        </w:rPr>
        <w:t xml:space="preserve">. </w:t>
      </w:r>
      <w:r w:rsidR="003C2C5F" w:rsidRPr="006C4F71">
        <w:rPr>
          <w:rFonts w:asciiTheme="minorHAnsi" w:hAnsiTheme="minorHAnsi" w:cs="Times New Roman"/>
          <w:bCs/>
        </w:rPr>
        <w:t>As a result, a more</w:t>
      </w:r>
      <w:r w:rsidR="00A64468" w:rsidRPr="006C4F71">
        <w:rPr>
          <w:rFonts w:asciiTheme="minorHAnsi" w:hAnsiTheme="minorHAnsi" w:cs="Times New Roman"/>
          <w:bCs/>
        </w:rPr>
        <w:t xml:space="preserve"> isotropic pattern </w:t>
      </w:r>
      <w:r w:rsidR="003C2C5F" w:rsidRPr="006C4F71">
        <w:rPr>
          <w:rFonts w:asciiTheme="minorHAnsi" w:hAnsiTheme="minorHAnsi" w:cs="Times New Roman"/>
          <w:bCs/>
        </w:rPr>
        <w:t>of the</w:t>
      </w:r>
      <w:r w:rsidR="00A64468" w:rsidRPr="006C4F71">
        <w:rPr>
          <w:rFonts w:asciiTheme="minorHAnsi" w:hAnsiTheme="minorHAnsi" w:cs="Times New Roman"/>
          <w:bCs/>
        </w:rPr>
        <w:t xml:space="preserve"> </w:t>
      </w:r>
      <w:r w:rsidR="005A3C2F" w:rsidRPr="006C4F71">
        <w:rPr>
          <w:rFonts w:asciiTheme="minorHAnsi" w:hAnsiTheme="minorHAnsi" w:cs="Times New Roman"/>
          <w:bCs/>
          <w:vertAlign w:val="superscript"/>
        </w:rPr>
        <w:t>1</w:t>
      </w:r>
      <w:r w:rsidR="005A3C2F" w:rsidRPr="006C4F71">
        <w:rPr>
          <w:rFonts w:asciiTheme="minorHAnsi" w:hAnsiTheme="minorHAnsi" w:cs="Times New Roman"/>
          <w:bCs/>
        </w:rPr>
        <w:t xml:space="preserve">H </w:t>
      </w:r>
      <w:r w:rsidR="003C2C5F" w:rsidRPr="006C4F71">
        <w:rPr>
          <w:rFonts w:asciiTheme="minorHAnsi" w:hAnsiTheme="minorHAnsi" w:cs="Times New Roman"/>
          <w:bCs/>
        </w:rPr>
        <w:t>solvent peak is observed,</w:t>
      </w:r>
      <w:r w:rsidR="00A64468" w:rsidRPr="006C4F71">
        <w:rPr>
          <w:rFonts w:asciiTheme="minorHAnsi" w:hAnsiTheme="minorHAnsi" w:cs="Times New Roman"/>
          <w:bCs/>
        </w:rPr>
        <w:t xml:space="preserve"> with substantially</w:t>
      </w:r>
      <w:r w:rsidR="007D2C4C" w:rsidRPr="006C4F71">
        <w:rPr>
          <w:rFonts w:asciiTheme="minorHAnsi" w:hAnsiTheme="minorHAnsi" w:cs="Times New Roman"/>
          <w:bCs/>
        </w:rPr>
        <w:t xml:space="preserve"> lower</w:t>
      </w:r>
      <w:r w:rsidR="00A64468" w:rsidRPr="006C4F71">
        <w:rPr>
          <w:rFonts w:asciiTheme="minorHAnsi" w:hAnsiTheme="minorHAnsi" w:cs="Times New Roman"/>
          <w:bCs/>
        </w:rPr>
        <w:t xml:space="preserve"> </w:t>
      </w:r>
      <w:r w:rsidR="007D2C4C" w:rsidRPr="006C4F71">
        <w:rPr>
          <w:rFonts w:asciiTheme="minorHAnsi" w:hAnsiTheme="minorHAnsi" w:cs="Times New Roman"/>
          <w:bCs/>
        </w:rPr>
        <w:t xml:space="preserve">spinning </w:t>
      </w:r>
      <w:r w:rsidR="005A3C2F" w:rsidRPr="006C4F71">
        <w:rPr>
          <w:rFonts w:asciiTheme="minorHAnsi" w:hAnsiTheme="minorHAnsi" w:cs="Times New Roman"/>
          <w:bCs/>
        </w:rPr>
        <w:t>sideband</w:t>
      </w:r>
      <w:r w:rsidR="00A64468" w:rsidRPr="006C4F71">
        <w:rPr>
          <w:rFonts w:asciiTheme="minorHAnsi" w:hAnsiTheme="minorHAnsi" w:cs="Times New Roman"/>
          <w:bCs/>
        </w:rPr>
        <w:t>s</w:t>
      </w:r>
      <w:r w:rsidR="007D2C4C" w:rsidRPr="006C4F71">
        <w:rPr>
          <w:rFonts w:asciiTheme="minorHAnsi" w:hAnsiTheme="minorHAnsi" w:cs="Times New Roman"/>
          <w:bCs/>
        </w:rPr>
        <w:t xml:space="preserve"> and attenuated DNP enhancement</w:t>
      </w:r>
      <w:r w:rsidR="005A3C2F" w:rsidRPr="006C4F71">
        <w:rPr>
          <w:rFonts w:asciiTheme="minorHAnsi" w:hAnsiTheme="minorHAnsi" w:cs="Times New Roman"/>
          <w:bCs/>
        </w:rPr>
        <w:t>.</w:t>
      </w:r>
      <w:r w:rsidR="005A3C2F" w:rsidRPr="006C4F71">
        <w:rPr>
          <w:rFonts w:asciiTheme="minorHAnsi" w:hAnsiTheme="minorHAnsi" w:cs="Times New Roman"/>
          <w:b/>
          <w:bCs/>
        </w:rPr>
        <w:t xml:space="preserve"> </w:t>
      </w:r>
      <w:r w:rsidR="005A3C2F" w:rsidRPr="006C4F71">
        <w:rPr>
          <w:rFonts w:asciiTheme="minorHAnsi" w:hAnsiTheme="minorHAnsi" w:cs="Times New Roman"/>
          <w:bCs/>
        </w:rPr>
        <w:t>Therefore, weaker power is recommended for softer materials.</w:t>
      </w:r>
      <w:r w:rsidR="005A3C2F" w:rsidRPr="006C4F71">
        <w:rPr>
          <w:rFonts w:asciiTheme="minorHAnsi" w:hAnsiTheme="minorHAnsi" w:cs="Times New Roman"/>
          <w:b/>
          <w:bCs/>
        </w:rPr>
        <w:t xml:space="preserve"> </w:t>
      </w:r>
      <w:r w:rsidR="007D2C4C" w:rsidRPr="006C4F71">
        <w:rPr>
          <w:rFonts w:asciiTheme="minorHAnsi" w:hAnsiTheme="minorHAnsi" w:cs="Times New Roman"/>
          <w:bCs/>
        </w:rPr>
        <w:t>Third</w:t>
      </w:r>
      <w:r w:rsidR="00733DEB" w:rsidRPr="006C4F71">
        <w:rPr>
          <w:rFonts w:asciiTheme="minorHAnsi" w:hAnsiTheme="minorHAnsi" w:cs="Times New Roman"/>
          <w:bCs/>
        </w:rPr>
        <w:t xml:space="preserve">, the </w:t>
      </w:r>
      <w:r w:rsidR="007D2C4C" w:rsidRPr="006C4F71">
        <w:rPr>
          <w:rFonts w:asciiTheme="minorHAnsi" w:hAnsiTheme="minorHAnsi" w:cs="Times New Roman"/>
          <w:bCs/>
        </w:rPr>
        <w:t xml:space="preserve">composition </w:t>
      </w:r>
      <w:r w:rsidR="00733DEB" w:rsidRPr="006C4F71">
        <w:rPr>
          <w:rFonts w:asciiTheme="minorHAnsi" w:hAnsiTheme="minorHAnsi" w:cs="Times New Roman"/>
          <w:bCs/>
        </w:rPr>
        <w:t xml:space="preserve">of DNP matrix should be optimized. </w:t>
      </w:r>
      <w:r w:rsidR="00B41D8A" w:rsidRPr="006C4F71">
        <w:rPr>
          <w:rFonts w:asciiTheme="minorHAnsi" w:hAnsiTheme="minorHAnsi" w:cs="Times New Roman"/>
          <w:bCs/>
        </w:rPr>
        <w:t>It turns out that d</w:t>
      </w:r>
      <w:r w:rsidR="009D3AA4" w:rsidRPr="006C4F71">
        <w:rPr>
          <w:rFonts w:asciiTheme="minorHAnsi" w:hAnsiTheme="minorHAnsi" w:cs="Times New Roman"/>
          <w:bCs/>
          <w:vertAlign w:val="subscript"/>
        </w:rPr>
        <w:t>8</w:t>
      </w:r>
      <w:r w:rsidR="009D3AA4" w:rsidRPr="006C4F71">
        <w:rPr>
          <w:rFonts w:asciiTheme="minorHAnsi" w:hAnsiTheme="minorHAnsi" w:cs="Times New Roman"/>
          <w:bCs/>
        </w:rPr>
        <w:t>-glycerol/D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>O/H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 xml:space="preserve">O is </w:t>
      </w:r>
      <w:r w:rsidR="008006B1" w:rsidRPr="006C4F71">
        <w:rPr>
          <w:rFonts w:asciiTheme="minorHAnsi" w:hAnsiTheme="minorHAnsi" w:cs="Times New Roman"/>
          <w:bCs/>
        </w:rPr>
        <w:t xml:space="preserve">generally </w:t>
      </w:r>
      <w:r w:rsidR="009D3AA4" w:rsidRPr="006C4F71">
        <w:rPr>
          <w:rFonts w:asciiTheme="minorHAnsi" w:hAnsiTheme="minorHAnsi" w:cs="Times New Roman"/>
          <w:bCs/>
        </w:rPr>
        <w:t xml:space="preserve">the </w:t>
      </w:r>
      <w:del w:id="797" w:author="Tuo Wang" w:date="2018-10-23T21:05:00Z">
        <w:r w:rsidR="009D3AA4" w:rsidRPr="006C4F71" w:rsidDel="006D2D10">
          <w:rPr>
            <w:rFonts w:asciiTheme="minorHAnsi" w:hAnsiTheme="minorHAnsi" w:cs="Times New Roman"/>
            <w:bCs/>
          </w:rPr>
          <w:delText xml:space="preserve">overall </w:delText>
        </w:r>
      </w:del>
      <w:r w:rsidR="009D3AA4" w:rsidRPr="006C4F71">
        <w:rPr>
          <w:rFonts w:asciiTheme="minorHAnsi" w:hAnsiTheme="minorHAnsi" w:cs="Times New Roman"/>
          <w:bCs/>
        </w:rPr>
        <w:t xml:space="preserve">best solvents </w:t>
      </w:r>
      <w:r w:rsidR="008006B1" w:rsidRPr="006C4F71">
        <w:rPr>
          <w:rFonts w:asciiTheme="minorHAnsi" w:hAnsiTheme="minorHAnsi" w:cs="Times New Roman"/>
          <w:bCs/>
        </w:rPr>
        <w:t xml:space="preserve">for soft materials </w:t>
      </w:r>
      <w:r w:rsidR="009D3AA4" w:rsidRPr="006C4F71">
        <w:rPr>
          <w:rFonts w:asciiTheme="minorHAnsi" w:hAnsiTheme="minorHAnsi" w:cs="Times New Roman"/>
          <w:bCs/>
        </w:rPr>
        <w:t>while a simpler and cheaper choice of D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>O/H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 xml:space="preserve">O </w:t>
      </w:r>
      <w:r w:rsidR="00091A44" w:rsidRPr="006C4F71">
        <w:rPr>
          <w:rFonts w:asciiTheme="minorHAnsi" w:hAnsiTheme="minorHAnsi" w:cs="Times New Roman"/>
          <w:bCs/>
        </w:rPr>
        <w:t>can also</w:t>
      </w:r>
      <w:r w:rsidR="009D3AA4" w:rsidRPr="006C4F71">
        <w:rPr>
          <w:rFonts w:asciiTheme="minorHAnsi" w:hAnsiTheme="minorHAnsi" w:cs="Times New Roman"/>
          <w:bCs/>
        </w:rPr>
        <w:t xml:space="preserve"> be effective in some cases</w:t>
      </w:r>
      <w:r w:rsidR="00A2138A" w:rsidRPr="006C4F71">
        <w:rPr>
          <w:rFonts w:asciiTheme="minorHAnsi" w:hAnsiTheme="minorHAnsi" w:cs="Times New Roman"/>
          <w:bCs/>
        </w:rPr>
        <w:t xml:space="preserve"> </w:t>
      </w:r>
      <w:r w:rsidR="0046036E" w:rsidRPr="006C4F71">
        <w:rPr>
          <w:rFonts w:asciiTheme="minorHAnsi" w:hAnsiTheme="minorHAnsi" w:cs="Times New Roman"/>
          <w:bCs/>
        </w:rPr>
        <w:t>because</w:t>
      </w:r>
      <w:r w:rsidR="00A2138A" w:rsidRPr="006C4F71">
        <w:rPr>
          <w:rFonts w:asciiTheme="minorHAnsi" w:hAnsiTheme="minorHAnsi" w:cs="Times New Roman"/>
          <w:bCs/>
        </w:rPr>
        <w:t xml:space="preserve"> the </w:t>
      </w:r>
      <w:del w:id="798" w:author="Tuo Wang" w:date="2018-10-23T21:06:00Z">
        <w:r w:rsidR="00A2138A" w:rsidRPr="006C4F71" w:rsidDel="005B178D">
          <w:rPr>
            <w:rFonts w:asciiTheme="minorHAnsi" w:hAnsiTheme="minorHAnsi" w:cs="Times New Roman"/>
            <w:bCs/>
          </w:rPr>
          <w:delText xml:space="preserve">presence of </w:delText>
        </w:r>
      </w:del>
      <w:r w:rsidR="00A2138A" w:rsidRPr="006C4F71">
        <w:rPr>
          <w:rFonts w:asciiTheme="minorHAnsi" w:hAnsiTheme="minorHAnsi" w:cs="Times New Roman"/>
          <w:bCs/>
        </w:rPr>
        <w:t xml:space="preserve">sugars </w:t>
      </w:r>
      <w:ins w:id="799" w:author="Tuo Wang" w:date="2018-10-23T21:06:00Z">
        <w:r w:rsidR="005B178D">
          <w:rPr>
            <w:rFonts w:asciiTheme="minorHAnsi" w:hAnsiTheme="minorHAnsi" w:cs="Times New Roman"/>
            <w:bCs/>
          </w:rPr>
          <w:t xml:space="preserve">present in the system </w:t>
        </w:r>
      </w:ins>
      <w:del w:id="800" w:author="Tuo Wang" w:date="2018-10-23T21:06:00Z">
        <w:r w:rsidR="00A2138A" w:rsidRPr="006C4F71" w:rsidDel="005B178D">
          <w:rPr>
            <w:rFonts w:asciiTheme="minorHAnsi" w:hAnsiTheme="minorHAnsi" w:cs="Times New Roman"/>
            <w:bCs/>
          </w:rPr>
          <w:delText xml:space="preserve">also </w:delText>
        </w:r>
      </w:del>
      <w:r w:rsidR="00724605" w:rsidRPr="006C4F71">
        <w:rPr>
          <w:rFonts w:asciiTheme="minorHAnsi" w:hAnsiTheme="minorHAnsi" w:cs="Times New Roman"/>
          <w:bCs/>
        </w:rPr>
        <w:t>serves</w:t>
      </w:r>
      <w:r w:rsidR="00A2138A" w:rsidRPr="006C4F71">
        <w:rPr>
          <w:rFonts w:asciiTheme="minorHAnsi" w:hAnsiTheme="minorHAnsi" w:cs="Times New Roman"/>
          <w:bCs/>
        </w:rPr>
        <w:t xml:space="preserve"> as</w:t>
      </w:r>
      <w:r w:rsidR="00B506AB">
        <w:rPr>
          <w:rFonts w:asciiTheme="minorHAnsi" w:hAnsiTheme="minorHAnsi" w:cs="Times New Roman"/>
          <w:bCs/>
        </w:rPr>
        <w:t xml:space="preserve"> </w:t>
      </w:r>
      <w:del w:id="801" w:author="Tuo Wang" w:date="2018-10-23T21:06:00Z">
        <w:r w:rsidR="00B506AB" w:rsidDel="00A815DB">
          <w:rPr>
            <w:rFonts w:asciiTheme="minorHAnsi" w:hAnsiTheme="minorHAnsi" w:cs="Times New Roman"/>
            <w:bCs/>
          </w:rPr>
          <w:delText>a</w:delText>
        </w:r>
        <w:r w:rsidR="00A2138A" w:rsidRPr="006C4F71" w:rsidDel="00A815DB">
          <w:rPr>
            <w:rFonts w:asciiTheme="minorHAnsi" w:hAnsiTheme="minorHAnsi" w:cs="Times New Roman"/>
            <w:bCs/>
          </w:rPr>
          <w:delText xml:space="preserve"> </w:delText>
        </w:r>
      </w:del>
      <w:r w:rsidR="00A2138A" w:rsidRPr="006C4F71">
        <w:rPr>
          <w:rFonts w:asciiTheme="minorHAnsi" w:hAnsiTheme="minorHAnsi" w:cs="Times New Roman"/>
          <w:bCs/>
        </w:rPr>
        <w:t>cryoprotectant</w:t>
      </w:r>
      <w:ins w:id="802" w:author="Tuo Wang" w:date="2018-10-23T21:06:00Z">
        <w:r w:rsidR="00A815DB">
          <w:rPr>
            <w:rFonts w:asciiTheme="minorHAnsi" w:hAnsiTheme="minorHAnsi" w:cs="Times New Roman"/>
            <w:bCs/>
          </w:rPr>
          <w:t>s</w:t>
        </w:r>
      </w:ins>
      <w:r w:rsidR="00A2138A" w:rsidRPr="006C4F71">
        <w:rPr>
          <w:rFonts w:asciiTheme="minorHAnsi" w:hAnsiTheme="minorHAnsi" w:cs="Times New Roman"/>
          <w:bCs/>
        </w:rPr>
        <w:t xml:space="preserve"> to some extent</w:t>
      </w:r>
      <w:r w:rsidR="009D3AA4" w:rsidRPr="006C4F71">
        <w:rPr>
          <w:rFonts w:asciiTheme="minorHAnsi" w:hAnsiTheme="minorHAnsi" w:cs="Times New Roman"/>
          <w:bCs/>
        </w:rPr>
        <w:t xml:space="preserve">. </w:t>
      </w:r>
      <w:r w:rsidR="00B41D8A" w:rsidRPr="006C4F71">
        <w:rPr>
          <w:rFonts w:asciiTheme="minorHAnsi" w:hAnsiTheme="minorHAnsi" w:cs="Times New Roman"/>
          <w:bCs/>
        </w:rPr>
        <w:t xml:space="preserve">In contrast, </w:t>
      </w:r>
      <w:r w:rsidR="00C3078B">
        <w:rPr>
          <w:rFonts w:asciiTheme="minorHAnsi" w:hAnsiTheme="minorHAnsi" w:cs="Times New Roman"/>
          <w:bCs/>
        </w:rPr>
        <w:t xml:space="preserve">the </w:t>
      </w:r>
      <w:r w:rsidR="00B41D8A" w:rsidRPr="006C4F71">
        <w:rPr>
          <w:rFonts w:asciiTheme="minorHAnsi" w:hAnsiTheme="minorHAnsi" w:cs="Times New Roman"/>
          <w:bCs/>
        </w:rPr>
        <w:t>d</w:t>
      </w:r>
      <w:r w:rsidR="009D3AA4" w:rsidRPr="006C4F71">
        <w:rPr>
          <w:rFonts w:asciiTheme="minorHAnsi" w:hAnsiTheme="minorHAnsi" w:cs="Times New Roman"/>
          <w:bCs/>
          <w:vertAlign w:val="subscript"/>
        </w:rPr>
        <w:t>6</w:t>
      </w:r>
      <w:r w:rsidR="009D3AA4" w:rsidRPr="006C4F71">
        <w:rPr>
          <w:rFonts w:asciiTheme="minorHAnsi" w:hAnsiTheme="minorHAnsi" w:cs="Times New Roman"/>
          <w:bCs/>
        </w:rPr>
        <w:t>-DMSO/D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>O/H</w:t>
      </w:r>
      <w:r w:rsidR="009D3AA4" w:rsidRPr="006C4F71">
        <w:rPr>
          <w:rFonts w:asciiTheme="minorHAnsi" w:hAnsiTheme="minorHAnsi" w:cs="Times New Roman"/>
          <w:bCs/>
          <w:vertAlign w:val="subscript"/>
        </w:rPr>
        <w:t>2</w:t>
      </w:r>
      <w:r w:rsidR="009D3AA4" w:rsidRPr="006C4F71">
        <w:rPr>
          <w:rFonts w:asciiTheme="minorHAnsi" w:hAnsiTheme="minorHAnsi" w:cs="Times New Roman"/>
          <w:bCs/>
        </w:rPr>
        <w:t xml:space="preserve">O </w:t>
      </w:r>
      <w:r w:rsidR="00A1447F">
        <w:rPr>
          <w:rFonts w:asciiTheme="minorHAnsi" w:hAnsiTheme="minorHAnsi" w:cs="Times New Roman"/>
          <w:bCs/>
        </w:rPr>
        <w:t xml:space="preserve">solution </w:t>
      </w:r>
      <w:r w:rsidR="009D3AA4" w:rsidRPr="006C4F71">
        <w:rPr>
          <w:rFonts w:asciiTheme="minorHAnsi" w:hAnsiTheme="minorHAnsi" w:cs="Times New Roman"/>
          <w:bCs/>
        </w:rPr>
        <w:t>fail</w:t>
      </w:r>
      <w:r w:rsidR="004D1539">
        <w:rPr>
          <w:rFonts w:asciiTheme="minorHAnsi" w:hAnsiTheme="minorHAnsi" w:cs="Times New Roman"/>
          <w:bCs/>
        </w:rPr>
        <w:t>s</w:t>
      </w:r>
      <w:r w:rsidR="009D3AA4" w:rsidRPr="006C4F71">
        <w:rPr>
          <w:rFonts w:asciiTheme="minorHAnsi" w:hAnsiTheme="minorHAnsi" w:cs="Times New Roman"/>
          <w:bCs/>
        </w:rPr>
        <w:t xml:space="preserve"> in both </w:t>
      </w:r>
      <w:del w:id="803" w:author="Tuo Wang" w:date="2018-10-23T21:07:00Z">
        <w:r w:rsidR="009D3AA4" w:rsidRPr="006C4F71" w:rsidDel="00357D5A">
          <w:rPr>
            <w:rFonts w:asciiTheme="minorHAnsi" w:hAnsiTheme="minorHAnsi" w:cs="Times New Roman"/>
            <w:bCs/>
          </w:rPr>
          <w:delText xml:space="preserve">the </w:delText>
        </w:r>
      </w:del>
      <w:r w:rsidR="009D3AA4" w:rsidRPr="006C4F71">
        <w:rPr>
          <w:rFonts w:asciiTheme="minorHAnsi" w:hAnsiTheme="minorHAnsi" w:cs="Times New Roman"/>
          <w:bCs/>
        </w:rPr>
        <w:t>plants and fung</w:t>
      </w:r>
      <w:ins w:id="804" w:author="Tuo Wang" w:date="2018-10-23T21:07:00Z">
        <w:r w:rsidR="00357D5A">
          <w:rPr>
            <w:rFonts w:asciiTheme="minorHAnsi" w:hAnsiTheme="minorHAnsi" w:cs="Times New Roman"/>
            <w:bCs/>
          </w:rPr>
          <w:t>al samples</w:t>
        </w:r>
      </w:ins>
      <w:del w:id="805" w:author="Tuo Wang" w:date="2018-10-23T21:07:00Z">
        <w:r w:rsidR="00204CC0" w:rsidRPr="006C4F71" w:rsidDel="00357D5A">
          <w:rPr>
            <w:rFonts w:asciiTheme="minorHAnsi" w:hAnsiTheme="minorHAnsi" w:cs="Times New Roman"/>
            <w:bCs/>
          </w:rPr>
          <w:delText>i</w:delText>
        </w:r>
      </w:del>
      <w:r w:rsidR="00204CC0" w:rsidRPr="006C4F71">
        <w:rPr>
          <w:rFonts w:asciiTheme="minorHAnsi" w:hAnsiTheme="minorHAnsi" w:cs="Times New Roman"/>
          <w:bCs/>
        </w:rPr>
        <w:t>, with</w:t>
      </w:r>
      <w:r w:rsidR="009D3AA4" w:rsidRPr="006C4F71">
        <w:rPr>
          <w:rFonts w:asciiTheme="minorHAnsi" w:hAnsiTheme="minorHAnsi" w:cs="Times New Roman"/>
          <w:bCs/>
        </w:rPr>
        <w:t xml:space="preserve"> </w:t>
      </w:r>
      <w:r w:rsidR="00204CC0" w:rsidRPr="006C4F71">
        <w:rPr>
          <w:rFonts w:asciiTheme="minorHAnsi" w:hAnsiTheme="minorHAnsi" w:cs="Times New Roman"/>
          <w:bCs/>
        </w:rPr>
        <w:t>less than 10-fold of</w:t>
      </w:r>
      <w:r w:rsidR="009D3AA4" w:rsidRPr="006C4F71">
        <w:rPr>
          <w:rFonts w:asciiTheme="minorHAnsi" w:hAnsiTheme="minorHAnsi" w:cs="Times New Roman"/>
          <w:bCs/>
        </w:rPr>
        <w:t xml:space="preserve"> sensitivity enhancement, thus </w:t>
      </w:r>
      <w:r w:rsidR="0021591D" w:rsidRPr="006C4F71">
        <w:rPr>
          <w:rFonts w:asciiTheme="minorHAnsi" w:hAnsiTheme="minorHAnsi" w:cs="Times New Roman"/>
          <w:bCs/>
        </w:rPr>
        <w:t xml:space="preserve">it </w:t>
      </w:r>
      <w:r w:rsidR="009D3AA4" w:rsidRPr="006C4F71">
        <w:rPr>
          <w:rFonts w:asciiTheme="minorHAnsi" w:hAnsiTheme="minorHAnsi" w:cs="Times New Roman"/>
          <w:bCs/>
        </w:rPr>
        <w:t>is not recommended for use</w:t>
      </w:r>
      <w:r w:rsidR="00A2138A" w:rsidRPr="006C4F71">
        <w:rPr>
          <w:rFonts w:asciiTheme="minorHAnsi" w:hAnsiTheme="minorHAnsi" w:cs="Times New Roman"/>
          <w:bCs/>
        </w:rPr>
        <w:t xml:space="preserve"> unless </w:t>
      </w:r>
      <w:r w:rsidR="0021591D" w:rsidRPr="006C4F71">
        <w:rPr>
          <w:rFonts w:asciiTheme="minorHAnsi" w:hAnsiTheme="minorHAnsi" w:cs="Times New Roman"/>
          <w:bCs/>
        </w:rPr>
        <w:t xml:space="preserve">for </w:t>
      </w:r>
      <w:r w:rsidR="00A2138A" w:rsidRPr="006C4F71">
        <w:rPr>
          <w:rFonts w:asciiTheme="minorHAnsi" w:hAnsiTheme="minorHAnsi" w:cs="Times New Roman"/>
          <w:bCs/>
        </w:rPr>
        <w:t xml:space="preserve">special purposes. </w:t>
      </w:r>
      <w:r w:rsidR="005A1C08" w:rsidRPr="006C4F71">
        <w:rPr>
          <w:rFonts w:asciiTheme="minorHAnsi" w:hAnsiTheme="minorHAnsi" w:cs="Times New Roman"/>
          <w:bCs/>
        </w:rPr>
        <w:t xml:space="preserve">A matrix-free protocol has recently been demonstrated to be highly effective due to </w:t>
      </w:r>
      <w:r w:rsidR="00133029" w:rsidRPr="006C4F71">
        <w:rPr>
          <w:rFonts w:asciiTheme="minorHAnsi" w:hAnsiTheme="minorHAnsi" w:cs="Times New Roman"/>
          <w:bCs/>
        </w:rPr>
        <w:t>solvent</w:t>
      </w:r>
      <w:r w:rsidR="005A1C08" w:rsidRPr="006C4F71">
        <w:rPr>
          <w:rFonts w:asciiTheme="minorHAnsi" w:hAnsiTheme="minorHAnsi" w:cs="Times New Roman"/>
          <w:bCs/>
        </w:rPr>
        <w:t xml:space="preserve"> depletion</w:t>
      </w:r>
      <w:r w:rsidR="00133029" w:rsidRPr="006C4F71">
        <w:rPr>
          <w:rFonts w:asciiTheme="minorHAnsi" w:hAnsiTheme="minorHAnsi" w:cs="Times New Roman"/>
          <w:bCs/>
        </w:rPr>
        <w:t>, which</w:t>
      </w:r>
      <w:r w:rsidR="005A1C08" w:rsidRPr="006C4F71">
        <w:rPr>
          <w:rFonts w:asciiTheme="minorHAnsi" w:hAnsiTheme="minorHAnsi" w:cs="Times New Roman"/>
          <w:bCs/>
        </w:rPr>
        <w:t xml:space="preserve"> creates additional space to accommodate more materials</w:t>
      </w:r>
      <w:r w:rsidR="0043504A" w:rsidRPr="00C16192">
        <w:rPr>
          <w:rFonts w:asciiTheme="minorHAnsi" w:hAnsiTheme="minorHAnsi" w:cs="Times New Roman"/>
          <w:bCs/>
        </w:rPr>
        <w:fldChar w:fldCharType="begin">
          <w:fldData xml:space="preserve">PEVuZE5vdGU+PENpdGU+PEF1dGhvcj5UYWthaGFzaGk8L0F1dGhvcj48WWVhcj4yMDEzPC9ZZWFy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 </w:instrText>
      </w:r>
      <w:r w:rsidR="00F312E3">
        <w:rPr>
          <w:rFonts w:asciiTheme="minorHAnsi" w:hAnsiTheme="minorHAnsi" w:cs="Times New Roman"/>
          <w:bCs/>
        </w:rPr>
        <w:fldChar w:fldCharType="begin">
          <w:fldData xml:space="preserve">PEVuZE5vdGU+PENpdGU+PEF1dGhvcj5UYWthaGFzaGk8L0F1dGhvcj48WWVhcj4yMDEzPC9ZZWFy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</w:fldData>
        </w:fldChar>
      </w:r>
      <w:r w:rsidR="00F312E3">
        <w:rPr>
          <w:rFonts w:asciiTheme="minorHAnsi" w:hAnsiTheme="minorHAnsi" w:cs="Times New Roman"/>
          <w:bCs/>
        </w:rPr>
        <w:instrText xml:space="preserve"> ADDIN EN.CITE.DATA </w:instrText>
      </w:r>
      <w:r w:rsidR="00F312E3">
        <w:rPr>
          <w:rFonts w:asciiTheme="minorHAnsi" w:hAnsiTheme="minorHAnsi" w:cs="Times New Roman"/>
          <w:bCs/>
        </w:rPr>
      </w:r>
      <w:r w:rsidR="00F312E3">
        <w:rPr>
          <w:rFonts w:asciiTheme="minorHAnsi" w:hAnsiTheme="minorHAnsi" w:cs="Times New Roman"/>
          <w:bCs/>
        </w:rPr>
        <w:fldChar w:fldCharType="end"/>
      </w:r>
      <w:r w:rsidR="0043504A" w:rsidRPr="00C16192">
        <w:rPr>
          <w:rFonts w:asciiTheme="minorHAnsi" w:hAnsiTheme="minorHAnsi" w:cs="Times New Roman"/>
          <w:bCs/>
        </w:rPr>
      </w:r>
      <w:r w:rsidR="0043504A" w:rsidRPr="00C16192">
        <w:rPr>
          <w:rFonts w:asciiTheme="minorHAnsi" w:hAnsiTheme="minorHAnsi" w:cs="Times New Roman"/>
          <w:bCs/>
        </w:rPr>
        <w:fldChar w:fldCharType="separate"/>
      </w:r>
      <w:r w:rsidR="00F312E3" w:rsidRPr="00F312E3">
        <w:rPr>
          <w:rFonts w:asciiTheme="minorHAnsi" w:hAnsiTheme="minorHAnsi" w:cs="Times New Roman"/>
          <w:bCs/>
          <w:noProof/>
          <w:vertAlign w:val="superscript"/>
        </w:rPr>
        <w:t>34,56,60</w:t>
      </w:r>
      <w:r w:rsidR="0043504A" w:rsidRPr="00C16192">
        <w:rPr>
          <w:rFonts w:asciiTheme="minorHAnsi" w:hAnsiTheme="minorHAnsi" w:cs="Times New Roman"/>
          <w:bCs/>
        </w:rPr>
        <w:fldChar w:fldCharType="end"/>
      </w:r>
      <w:r w:rsidR="005A1C08" w:rsidRPr="00C16192">
        <w:rPr>
          <w:rFonts w:asciiTheme="minorHAnsi" w:hAnsiTheme="minorHAnsi" w:cs="Times New Roman"/>
          <w:bCs/>
        </w:rPr>
        <w:t xml:space="preserve">. However, the loss of hydration presents a major perturbation to the structure of biomolecules, thus </w:t>
      </w:r>
      <w:r w:rsidR="006951A0">
        <w:rPr>
          <w:rFonts w:asciiTheme="minorHAnsi" w:hAnsiTheme="minorHAnsi" w:cs="Times New Roman" w:hint="eastAsia"/>
          <w:bCs/>
          <w:lang w:eastAsia="zh-CN"/>
        </w:rPr>
        <w:t>this</w:t>
      </w:r>
      <w:r w:rsidR="006951A0">
        <w:rPr>
          <w:rFonts w:asciiTheme="minorHAnsi" w:hAnsiTheme="minorHAnsi" w:cs="Times New Roman"/>
          <w:bCs/>
        </w:rPr>
        <w:t xml:space="preserve"> method </w:t>
      </w:r>
      <w:r w:rsidR="001D79A5">
        <w:rPr>
          <w:rFonts w:asciiTheme="minorHAnsi" w:hAnsiTheme="minorHAnsi" w:cs="Times New Roman"/>
          <w:bCs/>
        </w:rPr>
        <w:t xml:space="preserve">might not be suitable </w:t>
      </w:r>
      <w:r w:rsidR="00304F66">
        <w:rPr>
          <w:rFonts w:asciiTheme="minorHAnsi" w:hAnsiTheme="minorHAnsi" w:cs="Times New Roman"/>
          <w:bCs/>
        </w:rPr>
        <w:t xml:space="preserve">for </w:t>
      </w:r>
      <w:r w:rsidR="005A1C08" w:rsidRPr="00C16192">
        <w:rPr>
          <w:rFonts w:asciiTheme="minorHAnsi" w:hAnsiTheme="minorHAnsi" w:cs="Times New Roman"/>
          <w:bCs/>
        </w:rPr>
        <w:t>bio</w:t>
      </w:r>
      <w:r w:rsidR="007474EC">
        <w:rPr>
          <w:rFonts w:asciiTheme="minorHAnsi" w:hAnsiTheme="minorHAnsi" w:cs="Times New Roman"/>
          <w:bCs/>
        </w:rPr>
        <w:t>logical system</w:t>
      </w:r>
      <w:r w:rsidR="005A1C08" w:rsidRPr="00C16192">
        <w:rPr>
          <w:rFonts w:asciiTheme="minorHAnsi" w:hAnsiTheme="minorHAnsi" w:cs="Times New Roman"/>
          <w:bCs/>
        </w:rPr>
        <w:t xml:space="preserve">s. </w:t>
      </w:r>
      <w:r w:rsidR="00B41D8A" w:rsidRPr="002E4368">
        <w:rPr>
          <w:rFonts w:asciiTheme="minorHAnsi" w:hAnsiTheme="minorHAnsi" w:cs="Times New Roman"/>
          <w:bCs/>
        </w:rPr>
        <w:t xml:space="preserve">If unlabeled cell walls are to be studied, </w:t>
      </w:r>
      <w:r w:rsidR="00B41D8A" w:rsidRPr="002E4368">
        <w:rPr>
          <w:rFonts w:asciiTheme="minorHAnsi" w:hAnsiTheme="minorHAnsi" w:cs="Times New Roman"/>
          <w:bCs/>
          <w:vertAlign w:val="superscript"/>
        </w:rPr>
        <w:t>13</w:t>
      </w:r>
      <w:r w:rsidR="00B41D8A" w:rsidRPr="002E4368">
        <w:rPr>
          <w:rFonts w:asciiTheme="minorHAnsi" w:hAnsiTheme="minorHAnsi" w:cs="Times New Roman"/>
          <w:bCs/>
        </w:rPr>
        <w:t>C-depleted d</w:t>
      </w:r>
      <w:r w:rsidR="00B41D8A" w:rsidRPr="008E7C05">
        <w:rPr>
          <w:rFonts w:asciiTheme="minorHAnsi" w:hAnsiTheme="minorHAnsi" w:cs="Times New Roman"/>
          <w:bCs/>
          <w:vertAlign w:val="subscript"/>
        </w:rPr>
        <w:t>8</w:t>
      </w:r>
      <w:r w:rsidR="00B41D8A" w:rsidRPr="008E7C05">
        <w:rPr>
          <w:rFonts w:asciiTheme="minorHAnsi" w:hAnsiTheme="minorHAnsi" w:cs="Times New Roman"/>
          <w:bCs/>
        </w:rPr>
        <w:t>-glycerol/D</w:t>
      </w:r>
      <w:r w:rsidR="00B41D8A" w:rsidRPr="008E7C05">
        <w:rPr>
          <w:rFonts w:asciiTheme="minorHAnsi" w:hAnsiTheme="minorHAnsi" w:cs="Times New Roman"/>
          <w:bCs/>
          <w:vertAlign w:val="subscript"/>
        </w:rPr>
        <w:t>2</w:t>
      </w:r>
      <w:r w:rsidR="00B41D8A" w:rsidRPr="008E7C05">
        <w:rPr>
          <w:rFonts w:asciiTheme="minorHAnsi" w:hAnsiTheme="minorHAnsi" w:cs="Times New Roman"/>
          <w:bCs/>
        </w:rPr>
        <w:t>O/H</w:t>
      </w:r>
      <w:r w:rsidR="00B41D8A" w:rsidRPr="008E7C05">
        <w:rPr>
          <w:rFonts w:asciiTheme="minorHAnsi" w:hAnsiTheme="minorHAnsi" w:cs="Times New Roman"/>
          <w:bCs/>
          <w:vertAlign w:val="subscript"/>
        </w:rPr>
        <w:t>2</w:t>
      </w:r>
      <w:r w:rsidR="00B41D8A" w:rsidRPr="008E7C05">
        <w:rPr>
          <w:rFonts w:asciiTheme="minorHAnsi" w:hAnsiTheme="minorHAnsi" w:cs="Times New Roman"/>
          <w:bCs/>
        </w:rPr>
        <w:t>O is the optimal solvent</w:t>
      </w:r>
      <w:r w:rsidR="00CE75B2" w:rsidRPr="008E7C05">
        <w:rPr>
          <w:rFonts w:asciiTheme="minorHAnsi" w:hAnsiTheme="minorHAnsi" w:cs="Times New Roman"/>
          <w:bCs/>
        </w:rPr>
        <w:t xml:space="preserve"> that do</w:t>
      </w:r>
      <w:r w:rsidR="009E47CD">
        <w:rPr>
          <w:rFonts w:asciiTheme="minorHAnsi" w:hAnsiTheme="minorHAnsi" w:cs="Times New Roman"/>
          <w:bCs/>
        </w:rPr>
        <w:t>es</w:t>
      </w:r>
      <w:r w:rsidR="00CE75B2" w:rsidRPr="008E7C05">
        <w:rPr>
          <w:rFonts w:asciiTheme="minorHAnsi" w:hAnsiTheme="minorHAnsi" w:cs="Times New Roman"/>
          <w:bCs/>
        </w:rPr>
        <w:t xml:space="preserve"> not contribute any natural abundance </w:t>
      </w:r>
      <w:r w:rsidR="00CE75B2" w:rsidRPr="008E7C05">
        <w:rPr>
          <w:rFonts w:asciiTheme="minorHAnsi" w:hAnsiTheme="minorHAnsi" w:cs="Times New Roman"/>
          <w:bCs/>
          <w:vertAlign w:val="superscript"/>
        </w:rPr>
        <w:t>13</w:t>
      </w:r>
      <w:r w:rsidR="00CE75B2" w:rsidRPr="008E7C05">
        <w:rPr>
          <w:rFonts w:asciiTheme="minorHAnsi" w:hAnsiTheme="minorHAnsi" w:cs="Times New Roman"/>
          <w:bCs/>
        </w:rPr>
        <w:t xml:space="preserve">C signals </w:t>
      </w:r>
      <w:r w:rsidR="009E47CD">
        <w:rPr>
          <w:rFonts w:asciiTheme="minorHAnsi" w:hAnsiTheme="minorHAnsi" w:cs="Times New Roman"/>
          <w:bCs/>
        </w:rPr>
        <w:t>nor</w:t>
      </w:r>
      <w:r w:rsidR="00CE75B2" w:rsidRPr="008E7C05">
        <w:rPr>
          <w:rFonts w:asciiTheme="minorHAnsi" w:hAnsiTheme="minorHAnsi" w:cs="Times New Roman"/>
          <w:bCs/>
        </w:rPr>
        <w:t xml:space="preserve"> sacrifice</w:t>
      </w:r>
      <w:r w:rsidR="009E47CD">
        <w:rPr>
          <w:rFonts w:asciiTheme="minorHAnsi" w:hAnsiTheme="minorHAnsi" w:cs="Times New Roman"/>
          <w:bCs/>
        </w:rPr>
        <w:t>s</w:t>
      </w:r>
      <w:r w:rsidR="00CE75B2" w:rsidRPr="008E7C05">
        <w:rPr>
          <w:rFonts w:asciiTheme="minorHAnsi" w:hAnsiTheme="minorHAnsi" w:cs="Times New Roman"/>
          <w:bCs/>
        </w:rPr>
        <w:t xml:space="preserve"> any sensitivity enhancement. </w:t>
      </w:r>
    </w:p>
    <w:p w14:paraId="248AACBD" w14:textId="0E0A31A6" w:rsidR="000E6C7C" w:rsidRPr="008E7C05" w:rsidDel="00A61814" w:rsidRDefault="000E6C7C" w:rsidP="000E39B6">
      <w:pPr>
        <w:rPr>
          <w:del w:id="806" w:author="Tuo Wang [2]" w:date="2018-10-23T15:38:00Z"/>
          <w:rFonts w:asciiTheme="minorHAnsi" w:hAnsiTheme="minorHAnsi" w:cs="Times New Roman"/>
          <w:b/>
          <w:bCs/>
        </w:rPr>
      </w:pPr>
    </w:p>
    <w:p w14:paraId="03F073FD" w14:textId="77777777" w:rsidR="00E729D8" w:rsidRPr="006C4F71" w:rsidRDefault="00E729D8" w:rsidP="009574C0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</w:rPr>
      </w:pPr>
    </w:p>
    <w:p w14:paraId="246DCD94" w14:textId="32FBE0EB" w:rsidR="007A4DD6" w:rsidRPr="006C4F71" w:rsidRDefault="00AA03DF" w:rsidP="009574C0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  <w:bCs/>
        </w:rPr>
      </w:pPr>
      <w:r w:rsidRPr="006C4F71">
        <w:rPr>
          <w:rFonts w:asciiTheme="minorHAnsi" w:hAnsiTheme="minorHAnsi" w:cs="Times New Roman"/>
          <w:b/>
          <w:bCs/>
        </w:rPr>
        <w:t>ACKNOWLEDGMENTS</w:t>
      </w:r>
    </w:p>
    <w:p w14:paraId="7C238B1E" w14:textId="21004D73" w:rsidR="005F25C1" w:rsidRPr="006C4F71" w:rsidRDefault="009E596E" w:rsidP="009574C0">
      <w:pPr>
        <w:pStyle w:val="NormalWeb"/>
        <w:spacing w:before="0" w:beforeAutospacing="0" w:after="0" w:afterAutospacing="0"/>
        <w:rPr>
          <w:rFonts w:asciiTheme="minorHAnsi" w:hAnsiTheme="minorHAnsi" w:cs="Times New Roman"/>
          <w:color w:val="808080" w:themeColor="background1" w:themeShade="80"/>
        </w:rPr>
      </w:pPr>
      <w:r w:rsidRPr="009E596E">
        <w:rPr>
          <w:rFonts w:asciiTheme="minorHAnsi" w:hAnsiTheme="minorHAnsi" w:cs="Times New Roman"/>
          <w:bCs/>
        </w:rPr>
        <w:t>This work was supported by National Science Foundation through NSF OIA-1833040.</w:t>
      </w:r>
      <w:r w:rsidR="000A3C95">
        <w:rPr>
          <w:rFonts w:asciiTheme="minorHAnsi" w:hAnsiTheme="minorHAnsi" w:cs="Times New Roman"/>
          <w:bCs/>
        </w:rPr>
        <w:t xml:space="preserve"> </w:t>
      </w:r>
      <w:r w:rsidR="005F25C1" w:rsidRPr="006C4F71">
        <w:rPr>
          <w:rFonts w:asciiTheme="minorHAnsi" w:hAnsiTheme="minorHAnsi" w:cs="Times New Roman"/>
          <w:bCs/>
        </w:rPr>
        <w:t xml:space="preserve">The </w:t>
      </w:r>
      <w:r w:rsidR="00236533" w:rsidRPr="006C4F71">
        <w:rPr>
          <w:rFonts w:asciiTheme="minorHAnsi" w:hAnsiTheme="minorHAnsi" w:cs="Times New Roman"/>
          <w:bCs/>
        </w:rPr>
        <w:lastRenderedPageBreak/>
        <w:t xml:space="preserve">National High Magnetic Field Laboratory (NHMFL) is supported by National Science Foundation </w:t>
      </w:r>
      <w:r w:rsidR="002E1C30" w:rsidRPr="006C4F71">
        <w:rPr>
          <w:rFonts w:asciiTheme="minorHAnsi" w:hAnsiTheme="minorHAnsi" w:cs="Times New Roman"/>
          <w:bCs/>
        </w:rPr>
        <w:t>through DMR</w:t>
      </w:r>
      <w:r w:rsidR="00236533" w:rsidRPr="006C4F71">
        <w:rPr>
          <w:rFonts w:asciiTheme="minorHAnsi" w:hAnsiTheme="minorHAnsi" w:cs="Times New Roman"/>
          <w:bCs/>
        </w:rPr>
        <w:t>-1157490 and the State of Florida. The MAS-DNP system at NHMFL is funded in part by NIH S10 OD018519 and NSF CHE-1229170.</w:t>
      </w:r>
      <w:r w:rsidR="00A27E3B" w:rsidRPr="006C4F71">
        <w:rPr>
          <w:rFonts w:asciiTheme="minorHAnsi" w:hAnsiTheme="minorHAnsi" w:cs="Times New Roman"/>
          <w:bCs/>
        </w:rPr>
        <w:t xml:space="preserve"> </w:t>
      </w:r>
    </w:p>
    <w:p w14:paraId="3BE36877" w14:textId="77777777" w:rsidR="009F0347" w:rsidRPr="006C4F71" w:rsidRDefault="009F0347" w:rsidP="009574C0">
      <w:pPr>
        <w:rPr>
          <w:rFonts w:asciiTheme="minorHAnsi" w:hAnsiTheme="minorHAnsi" w:cs="Times New Roman"/>
          <w:bCs/>
        </w:rPr>
      </w:pPr>
    </w:p>
    <w:p w14:paraId="4E0C3135" w14:textId="791F6385" w:rsidR="007A4DD6" w:rsidRPr="006C4F71" w:rsidRDefault="00AA03DF" w:rsidP="009574C0">
      <w:pPr>
        <w:pStyle w:val="NormalWeb"/>
        <w:spacing w:before="0" w:beforeAutospacing="0" w:after="0" w:afterAutospacing="0"/>
        <w:rPr>
          <w:rFonts w:asciiTheme="minorHAnsi" w:hAnsiTheme="minorHAnsi" w:cs="Times New Roman"/>
          <w:b/>
          <w:bCs/>
        </w:rPr>
      </w:pPr>
      <w:r w:rsidRPr="006C4F71">
        <w:rPr>
          <w:rFonts w:asciiTheme="minorHAnsi" w:hAnsiTheme="minorHAnsi" w:cs="Times New Roman"/>
          <w:b/>
        </w:rPr>
        <w:t>DISCLOSURES</w:t>
      </w:r>
      <w:r w:rsidR="0072350A" w:rsidRPr="006C4F71">
        <w:rPr>
          <w:rFonts w:asciiTheme="minorHAnsi" w:hAnsiTheme="minorHAnsi" w:cs="Times New Roman"/>
          <w:b/>
          <w:bCs/>
        </w:rPr>
        <w:t>:</w:t>
      </w:r>
    </w:p>
    <w:p w14:paraId="21C0A99E" w14:textId="6CDE466D" w:rsidR="0035744A" w:rsidRPr="006C4F71" w:rsidRDefault="0072350A" w:rsidP="00197546">
      <w:pPr>
        <w:pStyle w:val="NormalWeb"/>
        <w:spacing w:before="0" w:beforeAutospacing="0" w:after="0" w:afterAutospacing="0"/>
        <w:rPr>
          <w:rFonts w:asciiTheme="minorHAnsi" w:hAnsiTheme="minorHAnsi" w:cs="Times New Roman"/>
          <w:bCs/>
        </w:rPr>
      </w:pPr>
      <w:r w:rsidRPr="006C4F71">
        <w:rPr>
          <w:rFonts w:asciiTheme="minorHAnsi" w:hAnsiTheme="minorHAnsi" w:cs="Times New Roman"/>
          <w:bCs/>
        </w:rPr>
        <w:t>We have nothing to disclose</w:t>
      </w:r>
      <w:r w:rsidR="005A7CB5">
        <w:rPr>
          <w:rFonts w:asciiTheme="minorHAnsi" w:hAnsiTheme="minorHAnsi" w:cs="Times New Roman"/>
          <w:bCs/>
        </w:rPr>
        <w:t>.</w:t>
      </w:r>
    </w:p>
    <w:p w14:paraId="065D3D87" w14:textId="77777777" w:rsidR="00197546" w:rsidRDefault="00197546" w:rsidP="009574C0">
      <w:pPr>
        <w:rPr>
          <w:rFonts w:asciiTheme="minorHAnsi" w:hAnsiTheme="minorHAnsi" w:cs="Times New Roman"/>
          <w:color w:val="808080" w:themeColor="background1" w:themeShade="80"/>
        </w:rPr>
      </w:pPr>
    </w:p>
    <w:p w14:paraId="0A9BFB11" w14:textId="77777777" w:rsidR="00197546" w:rsidRPr="006C4F71" w:rsidRDefault="00197546" w:rsidP="00197546">
      <w:pPr>
        <w:rPr>
          <w:rFonts w:asciiTheme="minorHAnsi" w:hAnsiTheme="minorHAnsi" w:cs="Times New Roman"/>
        </w:rPr>
      </w:pPr>
      <w:r w:rsidRPr="006C4F71">
        <w:rPr>
          <w:rFonts w:asciiTheme="minorHAnsi" w:hAnsiTheme="minorHAnsi" w:cs="Times New Roman"/>
          <w:b/>
          <w:bCs/>
        </w:rPr>
        <w:t>REFERENCES:</w:t>
      </w:r>
      <w:r w:rsidRPr="006C4F71">
        <w:rPr>
          <w:rFonts w:asciiTheme="minorHAnsi" w:hAnsiTheme="minorHAnsi" w:cs="Times New Roman"/>
        </w:rPr>
        <w:t xml:space="preserve"> </w:t>
      </w:r>
    </w:p>
    <w:p w14:paraId="23BE9AA9" w14:textId="0A87D906" w:rsidR="00F312E3" w:rsidRPr="00F312E3" w:rsidRDefault="000B1BFE" w:rsidP="00F312E3">
      <w:pPr>
        <w:ind w:left="720" w:hanging="720"/>
        <w:rPr>
          <w:noProof/>
          <w:color w:val="000000" w:themeColor="text1"/>
        </w:rPr>
      </w:pPr>
      <w:r w:rsidRPr="000250DF">
        <w:rPr>
          <w:rFonts w:asciiTheme="minorHAnsi" w:hAnsiTheme="minorHAnsi" w:cs="Times New Roman"/>
          <w:noProof/>
          <w:color w:val="000000" w:themeColor="text1"/>
        </w:rPr>
        <w:fldChar w:fldCharType="begin"/>
      </w:r>
      <w:r w:rsidRPr="000250DF">
        <w:rPr>
          <w:rFonts w:asciiTheme="minorHAnsi" w:hAnsiTheme="minorHAnsi" w:cs="Times New Roman"/>
          <w:color w:val="000000" w:themeColor="text1"/>
        </w:rPr>
        <w:instrText xml:space="preserve"> ADDIN EN.REFLIST </w:instrText>
      </w:r>
      <w:r w:rsidRPr="000250DF">
        <w:rPr>
          <w:rFonts w:asciiTheme="minorHAnsi" w:hAnsiTheme="minorHAnsi" w:cs="Times New Roman"/>
          <w:noProof/>
          <w:color w:val="000000" w:themeColor="text1"/>
        </w:rPr>
        <w:fldChar w:fldCharType="separate"/>
      </w:r>
      <w:r w:rsidR="00F312E3" w:rsidRPr="00F312E3">
        <w:rPr>
          <w:noProof/>
          <w:color w:val="000000" w:themeColor="text1"/>
        </w:rPr>
        <w:t>1</w:t>
      </w:r>
      <w:r w:rsidR="00F312E3" w:rsidRPr="00F312E3">
        <w:rPr>
          <w:noProof/>
          <w:color w:val="000000" w:themeColor="text1"/>
        </w:rPr>
        <w:tab/>
        <w:t xml:space="preserve">Murrey, H. E. &amp; Hsieh-Wilson, L. C. The chemical neurobiology of carbohydrates. </w:t>
      </w:r>
      <w:r w:rsidR="00F312E3" w:rsidRPr="00F312E3">
        <w:rPr>
          <w:i/>
          <w:noProof/>
          <w:color w:val="000000" w:themeColor="text1"/>
        </w:rPr>
        <w:t xml:space="preserve">Chemical </w:t>
      </w:r>
      <w:del w:id="807" w:author="Tuo Wang" w:date="2018-10-23T21:09:00Z">
        <w:r w:rsidR="00F312E3" w:rsidRPr="00F312E3" w:rsidDel="008718A0">
          <w:rPr>
            <w:i/>
            <w:noProof/>
            <w:color w:val="000000" w:themeColor="text1"/>
          </w:rPr>
          <w:delText>reviews</w:delText>
        </w:r>
      </w:del>
      <w:ins w:id="808" w:author="Tuo Wang" w:date="2018-10-23T21:09:00Z">
        <w:r w:rsidR="008718A0">
          <w:rPr>
            <w:i/>
            <w:noProof/>
            <w:color w:val="000000" w:themeColor="text1"/>
          </w:rPr>
          <w:t>R</w:t>
        </w:r>
        <w:r w:rsidR="008718A0" w:rsidRPr="00F312E3">
          <w:rPr>
            <w:i/>
            <w:noProof/>
            <w:color w:val="000000" w:themeColor="text1"/>
          </w:rPr>
          <w:t>eviews</w:t>
        </w:r>
      </w:ins>
      <w:r w:rsidR="00F312E3" w:rsidRPr="00F312E3">
        <w:rPr>
          <w:i/>
          <w:noProof/>
          <w:color w:val="000000" w:themeColor="text1"/>
        </w:rPr>
        <w:t>.</w:t>
      </w:r>
      <w:r w:rsidR="00F312E3" w:rsidRPr="00F312E3">
        <w:rPr>
          <w:noProof/>
          <w:color w:val="000000" w:themeColor="text1"/>
        </w:rPr>
        <w:t xml:space="preserve"> </w:t>
      </w:r>
      <w:r w:rsidR="00F312E3" w:rsidRPr="00F312E3">
        <w:rPr>
          <w:b/>
          <w:noProof/>
          <w:color w:val="000000" w:themeColor="text1"/>
        </w:rPr>
        <w:t>108</w:t>
      </w:r>
      <w:r w:rsidR="00F312E3" w:rsidRPr="00F312E3">
        <w:rPr>
          <w:noProof/>
          <w:color w:val="000000" w:themeColor="text1"/>
        </w:rPr>
        <w:t xml:space="preserve"> (5), 1708-1731, (2008).</w:t>
      </w:r>
    </w:p>
    <w:p w14:paraId="5006BD76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</w:t>
      </w:r>
      <w:r w:rsidRPr="00F312E3">
        <w:rPr>
          <w:noProof/>
          <w:color w:val="000000" w:themeColor="text1"/>
        </w:rPr>
        <w:tab/>
        <w:t xml:space="preserve">Latge, J. P. The cell wall: a carbohydrate armour for the fungal cell. </w:t>
      </w:r>
      <w:r w:rsidRPr="00F312E3">
        <w:rPr>
          <w:i/>
          <w:noProof/>
          <w:color w:val="000000" w:themeColor="text1"/>
        </w:rPr>
        <w:t>Molecular Microbiology.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66</w:t>
      </w:r>
      <w:r w:rsidRPr="00F312E3">
        <w:rPr>
          <w:noProof/>
          <w:color w:val="000000" w:themeColor="text1"/>
        </w:rPr>
        <w:t xml:space="preserve"> (2), 279-290, (2007).</w:t>
      </w:r>
    </w:p>
    <w:p w14:paraId="15577052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</w:t>
      </w:r>
      <w:r w:rsidRPr="00F312E3">
        <w:rPr>
          <w:noProof/>
          <w:color w:val="000000" w:themeColor="text1"/>
        </w:rPr>
        <w:tab/>
        <w:t xml:space="preserve">Cosgrove, D. J. Growth of the plant cell wall. </w:t>
      </w:r>
      <w:r w:rsidRPr="00F312E3">
        <w:rPr>
          <w:i/>
          <w:noProof/>
          <w:color w:val="000000" w:themeColor="text1"/>
        </w:rPr>
        <w:t>Nature Reviews Molecular Cell Biology.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</w:t>
      </w:r>
      <w:r w:rsidRPr="00F312E3">
        <w:rPr>
          <w:noProof/>
          <w:color w:val="000000" w:themeColor="text1"/>
        </w:rPr>
        <w:t xml:space="preserve"> (11), 850-861, (2005).</w:t>
      </w:r>
    </w:p>
    <w:p w14:paraId="09BF07FB" w14:textId="747CF741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</w:t>
      </w:r>
      <w:r w:rsidRPr="00F312E3">
        <w:rPr>
          <w:noProof/>
          <w:color w:val="000000" w:themeColor="text1"/>
        </w:rPr>
        <w:tab/>
        <w:t>Furtado, A.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Modifying plants for biofuel and biomaterial production. </w:t>
      </w:r>
      <w:r w:rsidRPr="00F312E3">
        <w:rPr>
          <w:i/>
          <w:noProof/>
          <w:color w:val="000000" w:themeColor="text1"/>
        </w:rPr>
        <w:t xml:space="preserve">Plant </w:t>
      </w:r>
      <w:del w:id="809" w:author="Tuo Wang" w:date="2018-10-23T21:09:00Z">
        <w:r w:rsidRPr="00F312E3" w:rsidDel="00A00BF2">
          <w:rPr>
            <w:i/>
            <w:noProof/>
            <w:color w:val="000000" w:themeColor="text1"/>
          </w:rPr>
          <w:delText xml:space="preserve">biotechnology </w:delText>
        </w:r>
      </w:del>
      <w:ins w:id="810" w:author="Tuo Wang" w:date="2018-10-23T21:09:00Z">
        <w:r w:rsidR="00A00BF2">
          <w:rPr>
            <w:i/>
            <w:noProof/>
            <w:color w:val="000000" w:themeColor="text1"/>
          </w:rPr>
          <w:t>B</w:t>
        </w:r>
        <w:r w:rsidR="00A00BF2" w:rsidRPr="00F312E3">
          <w:rPr>
            <w:i/>
            <w:noProof/>
            <w:color w:val="000000" w:themeColor="text1"/>
          </w:rPr>
          <w:t xml:space="preserve">iotechnology </w:t>
        </w:r>
      </w:ins>
      <w:del w:id="811" w:author="Tuo Wang" w:date="2018-10-23T21:09:00Z">
        <w:r w:rsidRPr="00F312E3" w:rsidDel="00A00BF2">
          <w:rPr>
            <w:i/>
            <w:noProof/>
            <w:color w:val="000000" w:themeColor="text1"/>
          </w:rPr>
          <w:delText>journal</w:delText>
        </w:r>
      </w:del>
      <w:ins w:id="812" w:author="Tuo Wang" w:date="2018-10-23T21:09:00Z">
        <w:r w:rsidR="00A00BF2">
          <w:rPr>
            <w:i/>
            <w:noProof/>
            <w:color w:val="000000" w:themeColor="text1"/>
          </w:rPr>
          <w:t>J</w:t>
        </w:r>
        <w:r w:rsidR="00A00BF2" w:rsidRPr="00F312E3">
          <w:rPr>
            <w:i/>
            <w:noProof/>
            <w:color w:val="000000" w:themeColor="text1"/>
          </w:rPr>
          <w:t>ournal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</w:t>
      </w:r>
      <w:r w:rsidRPr="00F312E3">
        <w:rPr>
          <w:noProof/>
          <w:color w:val="000000" w:themeColor="text1"/>
        </w:rPr>
        <w:t xml:space="preserve"> (9), 1246-1258, (2014).</w:t>
      </w:r>
    </w:p>
    <w:p w14:paraId="72925090" w14:textId="12A7486E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</w:t>
      </w:r>
      <w:r w:rsidRPr="00F312E3">
        <w:rPr>
          <w:noProof/>
          <w:color w:val="000000" w:themeColor="text1"/>
        </w:rPr>
        <w:tab/>
        <w:t xml:space="preserve">Loqué, D., Scheller, H. V. &amp; Pauly, M. Engineering of plant cell walls for enhanced biofuel production. </w:t>
      </w:r>
      <w:r w:rsidRPr="00F312E3">
        <w:rPr>
          <w:i/>
          <w:noProof/>
          <w:color w:val="000000" w:themeColor="text1"/>
        </w:rPr>
        <w:t xml:space="preserve">Current </w:t>
      </w:r>
      <w:del w:id="813" w:author="Tuo Wang" w:date="2018-10-23T21:10:00Z">
        <w:r w:rsidRPr="00F312E3" w:rsidDel="00A00BF2">
          <w:rPr>
            <w:i/>
            <w:noProof/>
            <w:color w:val="000000" w:themeColor="text1"/>
          </w:rPr>
          <w:delText xml:space="preserve">opinion </w:delText>
        </w:r>
      </w:del>
      <w:ins w:id="814" w:author="Tuo Wang" w:date="2018-10-23T21:10:00Z">
        <w:r w:rsidR="00A00BF2">
          <w:rPr>
            <w:i/>
            <w:noProof/>
            <w:color w:val="000000" w:themeColor="text1"/>
          </w:rPr>
          <w:t>O</w:t>
        </w:r>
        <w:r w:rsidR="00A00BF2" w:rsidRPr="00F312E3">
          <w:rPr>
            <w:i/>
            <w:noProof/>
            <w:color w:val="000000" w:themeColor="text1"/>
          </w:rPr>
          <w:t xml:space="preserve">pinion </w:t>
        </w:r>
      </w:ins>
      <w:r w:rsidRPr="00F312E3">
        <w:rPr>
          <w:i/>
          <w:noProof/>
          <w:color w:val="000000" w:themeColor="text1"/>
        </w:rPr>
        <w:t xml:space="preserve">in </w:t>
      </w:r>
      <w:del w:id="815" w:author="Tuo Wang" w:date="2018-10-23T21:10:00Z">
        <w:r w:rsidRPr="00F312E3" w:rsidDel="00A00BF2">
          <w:rPr>
            <w:i/>
            <w:noProof/>
            <w:color w:val="000000" w:themeColor="text1"/>
          </w:rPr>
          <w:delText xml:space="preserve">plant </w:delText>
        </w:r>
      </w:del>
      <w:ins w:id="816" w:author="Tuo Wang" w:date="2018-10-23T21:10:00Z">
        <w:r w:rsidR="00A00BF2">
          <w:rPr>
            <w:i/>
            <w:noProof/>
            <w:color w:val="000000" w:themeColor="text1"/>
          </w:rPr>
          <w:t>P</w:t>
        </w:r>
        <w:r w:rsidR="00A00BF2" w:rsidRPr="00F312E3">
          <w:rPr>
            <w:i/>
            <w:noProof/>
            <w:color w:val="000000" w:themeColor="text1"/>
          </w:rPr>
          <w:t xml:space="preserve">lant </w:t>
        </w:r>
      </w:ins>
      <w:del w:id="817" w:author="Tuo Wang" w:date="2018-10-23T21:10:00Z">
        <w:r w:rsidRPr="00F312E3" w:rsidDel="00A00BF2">
          <w:rPr>
            <w:i/>
            <w:noProof/>
            <w:color w:val="000000" w:themeColor="text1"/>
          </w:rPr>
          <w:delText>biology</w:delText>
        </w:r>
      </w:del>
      <w:ins w:id="818" w:author="Tuo Wang" w:date="2018-10-23T21:10:00Z">
        <w:r w:rsidR="00A00BF2">
          <w:rPr>
            <w:i/>
            <w:noProof/>
            <w:color w:val="000000" w:themeColor="text1"/>
          </w:rPr>
          <w:t>B</w:t>
        </w:r>
        <w:r w:rsidR="00A00BF2" w:rsidRPr="00F312E3">
          <w:rPr>
            <w:i/>
            <w:noProof/>
            <w:color w:val="000000" w:themeColor="text1"/>
          </w:rPr>
          <w:t>iology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25</w:t>
      </w:r>
      <w:r w:rsidRPr="00F312E3">
        <w:rPr>
          <w:noProof/>
          <w:color w:val="000000" w:themeColor="text1"/>
        </w:rPr>
        <w:t xml:space="preserve"> 151-161, (2015).</w:t>
      </w:r>
    </w:p>
    <w:p w14:paraId="3EFB9758" w14:textId="70C29DA9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6</w:t>
      </w:r>
      <w:r w:rsidRPr="00F312E3">
        <w:rPr>
          <w:noProof/>
          <w:color w:val="000000" w:themeColor="text1"/>
        </w:rPr>
        <w:tab/>
        <w:t xml:space="preserve">Latge, J. P. Aspergillus fumigatus and aspergillosis. </w:t>
      </w:r>
      <w:r w:rsidRPr="00F312E3">
        <w:rPr>
          <w:i/>
          <w:noProof/>
          <w:color w:val="000000" w:themeColor="text1"/>
        </w:rPr>
        <w:t>Clin</w:t>
      </w:r>
      <w:del w:id="819" w:author="Tuo Wang" w:date="2018-10-23T21:10:00Z">
        <w:r w:rsidRPr="00F312E3" w:rsidDel="00A00BF2">
          <w:rPr>
            <w:i/>
            <w:noProof/>
            <w:color w:val="000000" w:themeColor="text1"/>
          </w:rPr>
          <w:delText xml:space="preserve">. </w:delText>
        </w:r>
      </w:del>
      <w:ins w:id="820" w:author="Tuo Wang" w:date="2018-10-23T21:10:00Z">
        <w:r w:rsidR="00A00BF2">
          <w:rPr>
            <w:i/>
            <w:noProof/>
            <w:color w:val="000000" w:themeColor="text1"/>
          </w:rPr>
          <w:t>ical</w:t>
        </w:r>
        <w:r w:rsidR="00A00BF2" w:rsidRPr="00F312E3">
          <w:rPr>
            <w:i/>
            <w:noProof/>
            <w:color w:val="000000" w:themeColor="text1"/>
          </w:rPr>
          <w:t xml:space="preserve"> </w:t>
        </w:r>
      </w:ins>
      <w:r w:rsidRPr="00F312E3">
        <w:rPr>
          <w:i/>
          <w:noProof/>
          <w:color w:val="000000" w:themeColor="text1"/>
        </w:rPr>
        <w:t>Microbio</w:t>
      </w:r>
      <w:del w:id="821" w:author="Tuo Wang" w:date="2018-10-23T21:10:00Z">
        <w:r w:rsidRPr="00F312E3" w:rsidDel="00A00BF2">
          <w:rPr>
            <w:i/>
            <w:noProof/>
            <w:color w:val="000000" w:themeColor="text1"/>
          </w:rPr>
          <w:delText xml:space="preserve">l. </w:delText>
        </w:r>
      </w:del>
      <w:ins w:id="822" w:author="Tuo Wang" w:date="2018-10-23T21:10:00Z">
        <w:r w:rsidR="00A00BF2">
          <w:rPr>
            <w:i/>
            <w:noProof/>
            <w:color w:val="000000" w:themeColor="text1"/>
          </w:rPr>
          <w:t xml:space="preserve">logy </w:t>
        </w:r>
      </w:ins>
      <w:r w:rsidRPr="00F312E3">
        <w:rPr>
          <w:i/>
          <w:noProof/>
          <w:color w:val="000000" w:themeColor="text1"/>
        </w:rPr>
        <w:t>Rev</w:t>
      </w:r>
      <w:ins w:id="823" w:author="Tuo Wang" w:date="2018-10-23T21:10:00Z">
        <w:r w:rsidR="00A00BF2">
          <w:rPr>
            <w:i/>
            <w:noProof/>
            <w:color w:val="000000" w:themeColor="text1"/>
          </w:rPr>
          <w:t>i</w:t>
        </w:r>
      </w:ins>
      <w:del w:id="824" w:author="Tuo Wang" w:date="2018-10-23T21:10:00Z">
        <w:r w:rsidRPr="00F312E3" w:rsidDel="00A00BF2">
          <w:rPr>
            <w:i/>
            <w:noProof/>
            <w:color w:val="000000" w:themeColor="text1"/>
          </w:rPr>
          <w:delText>.</w:delText>
        </w:r>
        <w:r w:rsidRPr="00F312E3" w:rsidDel="00A00BF2">
          <w:rPr>
            <w:noProof/>
            <w:color w:val="000000" w:themeColor="text1"/>
          </w:rPr>
          <w:delText xml:space="preserve"> </w:delText>
        </w:r>
      </w:del>
      <w:ins w:id="825" w:author="Tuo Wang" w:date="2018-10-23T21:10:00Z">
        <w:r w:rsidR="00A00BF2">
          <w:rPr>
            <w:i/>
            <w:noProof/>
            <w:color w:val="000000" w:themeColor="text1"/>
          </w:rPr>
          <w:t>ews</w:t>
        </w:r>
        <w:r w:rsidR="00A00BF2" w:rsidRPr="00F312E3">
          <w:rPr>
            <w:noProof/>
            <w:color w:val="000000" w:themeColor="text1"/>
          </w:rPr>
          <w:t xml:space="preserve"> </w:t>
        </w:r>
      </w:ins>
      <w:r w:rsidRPr="00F312E3">
        <w:rPr>
          <w:b/>
          <w:noProof/>
          <w:color w:val="000000" w:themeColor="text1"/>
        </w:rPr>
        <w:t>12</w:t>
      </w:r>
      <w:r w:rsidRPr="00F312E3">
        <w:rPr>
          <w:noProof/>
          <w:color w:val="000000" w:themeColor="text1"/>
        </w:rPr>
        <w:t xml:space="preserve"> (2), 310-350, (1999).</w:t>
      </w:r>
    </w:p>
    <w:p w14:paraId="63488FB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7</w:t>
      </w:r>
      <w:r w:rsidRPr="00F312E3">
        <w:rPr>
          <w:noProof/>
          <w:color w:val="000000" w:themeColor="text1"/>
        </w:rPr>
        <w:tab/>
        <w:t>Ragauskas, A.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The path forward for biofuels and biomaterials. </w:t>
      </w:r>
      <w:r w:rsidRPr="00F312E3">
        <w:rPr>
          <w:i/>
          <w:noProof/>
          <w:color w:val="000000" w:themeColor="text1"/>
        </w:rPr>
        <w:t>Science.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311</w:t>
      </w:r>
      <w:r w:rsidRPr="00F312E3">
        <w:rPr>
          <w:noProof/>
          <w:color w:val="000000" w:themeColor="text1"/>
        </w:rPr>
        <w:t xml:space="preserve"> (5760), 484-489, (2006).</w:t>
      </w:r>
    </w:p>
    <w:p w14:paraId="4F10C1A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8</w:t>
      </w:r>
      <w:r w:rsidRPr="00F312E3">
        <w:rPr>
          <w:noProof/>
          <w:color w:val="000000" w:themeColor="text1"/>
        </w:rPr>
        <w:tab/>
        <w:t xml:space="preserve">Service, R. F. Cellulosic ethanol - Biofuel researchers prepare to reap a new harvest. </w:t>
      </w:r>
      <w:r w:rsidRPr="00F312E3">
        <w:rPr>
          <w:i/>
          <w:noProof/>
          <w:color w:val="000000" w:themeColor="text1"/>
        </w:rPr>
        <w:t>Science.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315</w:t>
      </w:r>
      <w:r w:rsidRPr="00F312E3">
        <w:rPr>
          <w:noProof/>
          <w:color w:val="000000" w:themeColor="text1"/>
        </w:rPr>
        <w:t xml:space="preserve"> (5818), 1488-1491, (2007).</w:t>
      </w:r>
    </w:p>
    <w:p w14:paraId="3609D4A9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9</w:t>
      </w:r>
      <w:r w:rsidRPr="00F312E3">
        <w:rPr>
          <w:noProof/>
          <w:color w:val="000000" w:themeColor="text1"/>
        </w:rPr>
        <w:tab/>
        <w:t xml:space="preserve">Somerville, C., Youngs, H., Taylor, C., Davis, S. C. &amp; Long, S. P. Feedstocks for Lignocellulosic Biofuels. </w:t>
      </w:r>
      <w:r w:rsidRPr="00F312E3">
        <w:rPr>
          <w:i/>
          <w:noProof/>
          <w:color w:val="000000" w:themeColor="text1"/>
        </w:rPr>
        <w:t>Science.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329</w:t>
      </w:r>
      <w:r w:rsidRPr="00F312E3">
        <w:rPr>
          <w:noProof/>
          <w:color w:val="000000" w:themeColor="text1"/>
        </w:rPr>
        <w:t xml:space="preserve"> (5993), 790-792, (2010).</w:t>
      </w:r>
    </w:p>
    <w:p w14:paraId="229878E6" w14:textId="2F54D622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10</w:t>
      </w:r>
      <w:r w:rsidRPr="00F312E3">
        <w:rPr>
          <w:noProof/>
          <w:color w:val="000000" w:themeColor="text1"/>
        </w:rPr>
        <w:tab/>
        <w:t>Schiavone, M.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 combined chemical and enzymatic method to determine quantitatively the polysaccharide components in the cell wall of yeasts. </w:t>
      </w:r>
      <w:r w:rsidRPr="00F312E3">
        <w:rPr>
          <w:i/>
          <w:noProof/>
          <w:color w:val="000000" w:themeColor="text1"/>
        </w:rPr>
        <w:t xml:space="preserve">FEMS </w:t>
      </w:r>
      <w:del w:id="826" w:author="Tuo Wang" w:date="2018-10-23T21:10:00Z">
        <w:r w:rsidRPr="00F312E3" w:rsidDel="00A00BF2">
          <w:rPr>
            <w:i/>
            <w:noProof/>
            <w:color w:val="000000" w:themeColor="text1"/>
          </w:rPr>
          <w:delText xml:space="preserve">yeast </w:delText>
        </w:r>
      </w:del>
      <w:ins w:id="827" w:author="Tuo Wang" w:date="2018-10-23T21:10:00Z">
        <w:r w:rsidR="00A00BF2">
          <w:rPr>
            <w:i/>
            <w:noProof/>
            <w:color w:val="000000" w:themeColor="text1"/>
          </w:rPr>
          <w:t>Y</w:t>
        </w:r>
        <w:r w:rsidR="00A00BF2" w:rsidRPr="00F312E3">
          <w:rPr>
            <w:i/>
            <w:noProof/>
            <w:color w:val="000000" w:themeColor="text1"/>
          </w:rPr>
          <w:t xml:space="preserve">east </w:t>
        </w:r>
      </w:ins>
      <w:del w:id="828" w:author="Tuo Wang" w:date="2018-10-23T21:10:00Z">
        <w:r w:rsidRPr="00F312E3" w:rsidDel="00A00BF2">
          <w:rPr>
            <w:i/>
            <w:noProof/>
            <w:color w:val="000000" w:themeColor="text1"/>
          </w:rPr>
          <w:delText>research</w:delText>
        </w:r>
      </w:del>
      <w:ins w:id="829" w:author="Tuo Wang" w:date="2018-10-23T21:10:00Z">
        <w:r w:rsidR="00A00BF2">
          <w:rPr>
            <w:i/>
            <w:noProof/>
            <w:color w:val="000000" w:themeColor="text1"/>
          </w:rPr>
          <w:t>R</w:t>
        </w:r>
        <w:r w:rsidR="00A00BF2" w:rsidRPr="00F312E3">
          <w:rPr>
            <w:i/>
            <w:noProof/>
            <w:color w:val="000000" w:themeColor="text1"/>
          </w:rPr>
          <w:t>esearch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14</w:t>
      </w:r>
      <w:r w:rsidRPr="00F312E3">
        <w:rPr>
          <w:noProof/>
          <w:color w:val="000000" w:themeColor="text1"/>
        </w:rPr>
        <w:t xml:space="preserve"> (6), 933-947, (2014).</w:t>
      </w:r>
    </w:p>
    <w:p w14:paraId="643DA8B9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11</w:t>
      </w:r>
      <w:r w:rsidRPr="00F312E3">
        <w:rPr>
          <w:noProof/>
          <w:color w:val="000000" w:themeColor="text1"/>
        </w:rPr>
        <w:tab/>
        <w:t xml:space="preserve">Cheng, K., Sorek, H., Zimmermann, H., Wemmer, D. E. &amp; Pauly, M. Solution-State 2D NMR Spectroscopy of Plant Cell Walls Enabled by a Dimethylsulfoxide-d(6)/1-Ethyl-3-methylimidazolium Acetate Solvent. </w:t>
      </w:r>
      <w:r w:rsidRPr="00F312E3">
        <w:rPr>
          <w:i/>
          <w:noProof/>
          <w:color w:val="000000" w:themeColor="text1"/>
        </w:rPr>
        <w:t>Analytical 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85</w:t>
      </w:r>
      <w:r w:rsidRPr="00F312E3">
        <w:rPr>
          <w:noProof/>
          <w:color w:val="000000" w:themeColor="text1"/>
        </w:rPr>
        <w:t xml:space="preserve"> (6), 3213-3221, (2013).</w:t>
      </w:r>
    </w:p>
    <w:p w14:paraId="1392A48E" w14:textId="2E234B9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12</w:t>
      </w:r>
      <w:r w:rsidRPr="00F312E3">
        <w:rPr>
          <w:noProof/>
          <w:color w:val="000000" w:themeColor="text1"/>
        </w:rPr>
        <w:tab/>
        <w:t xml:space="preserve">Mansfield, S. D., Kim, H., Lu, F. C. &amp; Ralph, J. Whole plant cell wall characterization using solution-state 2D NMR. </w:t>
      </w:r>
      <w:r w:rsidRPr="00F312E3">
        <w:rPr>
          <w:i/>
          <w:noProof/>
          <w:color w:val="000000" w:themeColor="text1"/>
        </w:rPr>
        <w:t xml:space="preserve">Nature </w:t>
      </w:r>
      <w:del w:id="830" w:author="Tuo Wang" w:date="2018-10-23T21:11:00Z">
        <w:r w:rsidRPr="00F312E3" w:rsidDel="00A00BF2">
          <w:rPr>
            <w:i/>
            <w:noProof/>
            <w:color w:val="000000" w:themeColor="text1"/>
          </w:rPr>
          <w:delText>protocols</w:delText>
        </w:r>
      </w:del>
      <w:ins w:id="831" w:author="Tuo Wang" w:date="2018-10-23T21:11:00Z">
        <w:r w:rsidR="00A00BF2">
          <w:rPr>
            <w:i/>
            <w:noProof/>
            <w:color w:val="000000" w:themeColor="text1"/>
          </w:rPr>
          <w:t>P</w:t>
        </w:r>
        <w:r w:rsidR="00A00BF2" w:rsidRPr="00F312E3">
          <w:rPr>
            <w:i/>
            <w:noProof/>
            <w:color w:val="000000" w:themeColor="text1"/>
          </w:rPr>
          <w:t>rotocols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7</w:t>
      </w:r>
      <w:r w:rsidRPr="00F312E3">
        <w:rPr>
          <w:noProof/>
          <w:color w:val="000000" w:themeColor="text1"/>
        </w:rPr>
        <w:t xml:space="preserve"> (9), 1579-1589, (2012).</w:t>
      </w:r>
    </w:p>
    <w:p w14:paraId="063A0A12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13</w:t>
      </w:r>
      <w:r w:rsidRPr="00F312E3">
        <w:rPr>
          <w:noProof/>
          <w:color w:val="000000" w:themeColor="text1"/>
        </w:rPr>
        <w:tab/>
        <w:t>Tan, L.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An Arabidopsis Cell Wall Proteoglycan Consists of Pectin and Arabinoxylan Covalently Linked to an Arabinogalactan Protein. </w:t>
      </w:r>
      <w:r w:rsidRPr="00F312E3">
        <w:rPr>
          <w:i/>
          <w:noProof/>
          <w:color w:val="000000" w:themeColor="text1"/>
        </w:rPr>
        <w:t>Plant Cell.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25</w:t>
      </w:r>
      <w:r w:rsidRPr="00F312E3">
        <w:rPr>
          <w:noProof/>
          <w:color w:val="000000" w:themeColor="text1"/>
        </w:rPr>
        <w:t xml:space="preserve"> (1), 270-287, (2013).</w:t>
      </w:r>
    </w:p>
    <w:p w14:paraId="4F5B64C7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14</w:t>
      </w:r>
      <w:r w:rsidRPr="00F312E3">
        <w:rPr>
          <w:noProof/>
          <w:color w:val="000000" w:themeColor="text1"/>
        </w:rPr>
        <w:tab/>
        <w:t xml:space="preserve">Kollar, R., Petrakova, E., Ashwell, G., Robbins, P. W. &amp; Cabib, E. Architecture of the Yeast-Cell Wall - the Linkage between Chitin and Beta(1-3)-Glucan. </w:t>
      </w:r>
      <w:r w:rsidRPr="00F312E3">
        <w:rPr>
          <w:i/>
          <w:noProof/>
          <w:color w:val="000000" w:themeColor="text1"/>
        </w:rPr>
        <w:t>Journal of Biological 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270</w:t>
      </w:r>
      <w:r w:rsidRPr="00F312E3">
        <w:rPr>
          <w:noProof/>
          <w:color w:val="000000" w:themeColor="text1"/>
        </w:rPr>
        <w:t xml:space="preserve"> (3), 1170-1178, (1995).</w:t>
      </w:r>
    </w:p>
    <w:p w14:paraId="2B1518C9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15</w:t>
      </w:r>
      <w:r w:rsidRPr="00F312E3">
        <w:rPr>
          <w:noProof/>
          <w:color w:val="000000" w:themeColor="text1"/>
        </w:rPr>
        <w:tab/>
        <w:t>Kollar, R.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Architecture of the yeast cell wall - beta(1-&gt;6)-glucan interconnects mannoprotein, beta(1-3)-glucan, and chitin. </w:t>
      </w:r>
      <w:r w:rsidRPr="00F312E3">
        <w:rPr>
          <w:i/>
          <w:noProof/>
          <w:color w:val="000000" w:themeColor="text1"/>
        </w:rPr>
        <w:t>Journal of Biological 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272</w:t>
      </w:r>
      <w:r w:rsidRPr="00F312E3">
        <w:rPr>
          <w:noProof/>
          <w:color w:val="000000" w:themeColor="text1"/>
        </w:rPr>
        <w:t xml:space="preserve"> (28), 17762-17775, (1997).</w:t>
      </w:r>
    </w:p>
    <w:p w14:paraId="25CE1D08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16</w:t>
      </w:r>
      <w:r w:rsidRPr="00F312E3">
        <w:rPr>
          <w:noProof/>
          <w:color w:val="000000" w:themeColor="text1"/>
        </w:rPr>
        <w:tab/>
        <w:t>Mccann, M. C.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Old and new ways to probe plant cell wall architecture. </w:t>
      </w:r>
      <w:r w:rsidRPr="00F312E3">
        <w:rPr>
          <w:i/>
          <w:noProof/>
          <w:color w:val="000000" w:themeColor="text1"/>
        </w:rPr>
        <w:t>Canadian Journal of Botany.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73</w:t>
      </w:r>
      <w:r w:rsidRPr="00F312E3">
        <w:rPr>
          <w:noProof/>
          <w:color w:val="000000" w:themeColor="text1"/>
        </w:rPr>
        <w:t xml:space="preserve"> S103-S113, (1995).</w:t>
      </w:r>
    </w:p>
    <w:p w14:paraId="5A0AB35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lastRenderedPageBreak/>
        <w:t>17</w:t>
      </w:r>
      <w:r w:rsidRPr="00F312E3">
        <w:rPr>
          <w:noProof/>
          <w:color w:val="000000" w:themeColor="text1"/>
        </w:rPr>
        <w:tab/>
        <w:t xml:space="preserve">Whitney, S. E. C., Brigham, J. E., Darke, A. H., Reid, J. S. G. &amp; Gidley, M. J. In-Vitro Assembly of Cellulose/Xyloglucan Networks - Ultrastructural and Molecular Aspects. </w:t>
      </w:r>
      <w:r w:rsidRPr="00F312E3">
        <w:rPr>
          <w:i/>
          <w:noProof/>
          <w:color w:val="000000" w:themeColor="text1"/>
        </w:rPr>
        <w:t>The Plant Journal.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</w:t>
      </w:r>
      <w:r w:rsidRPr="00F312E3">
        <w:rPr>
          <w:noProof/>
          <w:color w:val="000000" w:themeColor="text1"/>
        </w:rPr>
        <w:t xml:space="preserve"> (4), 491-504, (1995).</w:t>
      </w:r>
    </w:p>
    <w:p w14:paraId="5BDE88D1" w14:textId="064EA4B5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18</w:t>
      </w:r>
      <w:r w:rsidRPr="00F312E3">
        <w:rPr>
          <w:noProof/>
          <w:color w:val="000000" w:themeColor="text1"/>
        </w:rPr>
        <w:tab/>
        <w:t xml:space="preserve">Zykwinska, A. W., Ralet, M. C. J., Garnier, C. D. &amp; Thibault, J. F. J. Evidence for </w:t>
      </w:r>
      <w:r w:rsidRPr="00F312E3">
        <w:rPr>
          <w:i/>
          <w:noProof/>
          <w:color w:val="000000" w:themeColor="text1"/>
        </w:rPr>
        <w:t xml:space="preserve">in vitro </w:t>
      </w:r>
      <w:r w:rsidRPr="00F312E3">
        <w:rPr>
          <w:noProof/>
          <w:color w:val="000000" w:themeColor="text1"/>
        </w:rPr>
        <w:t xml:space="preserve">binding of pectin side chains to cellulose. </w:t>
      </w:r>
      <w:r w:rsidRPr="00F312E3">
        <w:rPr>
          <w:i/>
          <w:noProof/>
          <w:color w:val="000000" w:themeColor="text1"/>
        </w:rPr>
        <w:t xml:space="preserve">Plant </w:t>
      </w:r>
      <w:del w:id="832" w:author="Tuo Wang" w:date="2018-10-23T21:11:00Z">
        <w:r w:rsidRPr="00F312E3" w:rsidDel="00EC3F3B">
          <w:rPr>
            <w:i/>
            <w:noProof/>
            <w:color w:val="000000" w:themeColor="text1"/>
          </w:rPr>
          <w:delText>physiology</w:delText>
        </w:r>
      </w:del>
      <w:ins w:id="833" w:author="Tuo Wang" w:date="2018-10-23T21:11:00Z">
        <w:r w:rsidR="00EC3F3B">
          <w:rPr>
            <w:i/>
            <w:noProof/>
            <w:color w:val="000000" w:themeColor="text1"/>
          </w:rPr>
          <w:t>P</w:t>
        </w:r>
        <w:r w:rsidR="00EC3F3B" w:rsidRPr="00F312E3">
          <w:rPr>
            <w:i/>
            <w:noProof/>
            <w:color w:val="000000" w:themeColor="text1"/>
          </w:rPr>
          <w:t>hysiology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139</w:t>
      </w:r>
      <w:r w:rsidRPr="00F312E3">
        <w:rPr>
          <w:noProof/>
          <w:color w:val="000000" w:themeColor="text1"/>
        </w:rPr>
        <w:t xml:space="preserve"> (1), 397-407, (2005).</w:t>
      </w:r>
    </w:p>
    <w:p w14:paraId="6FEBEA04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19</w:t>
      </w:r>
      <w:r w:rsidRPr="00F312E3">
        <w:rPr>
          <w:noProof/>
          <w:color w:val="000000" w:themeColor="text1"/>
        </w:rPr>
        <w:tab/>
        <w:t>Kiemle, S. N.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Role of (1,3)(1,4)-beta-Glucan in Cell Walls: Interaction with Cellulose. </w:t>
      </w:r>
      <w:r w:rsidRPr="00F312E3">
        <w:rPr>
          <w:i/>
          <w:noProof/>
          <w:color w:val="000000" w:themeColor="text1"/>
        </w:rPr>
        <w:t>Biomacromolecules.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15</w:t>
      </w:r>
      <w:r w:rsidRPr="00F312E3">
        <w:rPr>
          <w:noProof/>
          <w:color w:val="000000" w:themeColor="text1"/>
        </w:rPr>
        <w:t xml:space="preserve"> (5), 1727-1736, (2014).</w:t>
      </w:r>
    </w:p>
    <w:p w14:paraId="116A386D" w14:textId="680F283C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20</w:t>
      </w:r>
      <w:r w:rsidRPr="00F312E3">
        <w:rPr>
          <w:noProof/>
          <w:color w:val="000000" w:themeColor="text1"/>
        </w:rPr>
        <w:tab/>
        <w:t xml:space="preserve">Pogorelko, G., Lionetti, V., Bellincampi, D. &amp; Zabotina, O. Cell wall integrity: targeted post-synthetic modifications to reveal its role in plant growth and defense against pathogens. </w:t>
      </w:r>
      <w:r w:rsidRPr="00F312E3">
        <w:rPr>
          <w:i/>
          <w:noProof/>
          <w:color w:val="000000" w:themeColor="text1"/>
        </w:rPr>
        <w:t xml:space="preserve">Plant </w:t>
      </w:r>
      <w:del w:id="834" w:author="Tuo Wang" w:date="2018-10-23T21:11:00Z">
        <w:r w:rsidRPr="00F312E3" w:rsidDel="00EC3F3B">
          <w:rPr>
            <w:i/>
            <w:noProof/>
            <w:color w:val="000000" w:themeColor="text1"/>
          </w:rPr>
          <w:delText xml:space="preserve">signaling </w:delText>
        </w:r>
      </w:del>
      <w:ins w:id="835" w:author="Tuo Wang" w:date="2018-10-23T21:11:00Z">
        <w:r w:rsidR="00EC3F3B">
          <w:rPr>
            <w:i/>
            <w:noProof/>
            <w:color w:val="000000" w:themeColor="text1"/>
          </w:rPr>
          <w:t>S</w:t>
        </w:r>
        <w:r w:rsidR="00EC3F3B" w:rsidRPr="00F312E3">
          <w:rPr>
            <w:i/>
            <w:noProof/>
            <w:color w:val="000000" w:themeColor="text1"/>
          </w:rPr>
          <w:t xml:space="preserve">ignaling </w:t>
        </w:r>
      </w:ins>
      <w:r w:rsidRPr="00F312E3">
        <w:rPr>
          <w:i/>
          <w:noProof/>
          <w:color w:val="000000" w:themeColor="text1"/>
        </w:rPr>
        <w:t xml:space="preserve">&amp; </w:t>
      </w:r>
      <w:del w:id="836" w:author="Tuo Wang" w:date="2018-10-23T21:11:00Z">
        <w:r w:rsidRPr="00F312E3" w:rsidDel="00EC3F3B">
          <w:rPr>
            <w:i/>
            <w:noProof/>
            <w:color w:val="000000" w:themeColor="text1"/>
          </w:rPr>
          <w:delText>behavior</w:delText>
        </w:r>
      </w:del>
      <w:ins w:id="837" w:author="Tuo Wang" w:date="2018-10-23T21:11:00Z">
        <w:r w:rsidR="00EC3F3B">
          <w:rPr>
            <w:i/>
            <w:noProof/>
            <w:color w:val="000000" w:themeColor="text1"/>
          </w:rPr>
          <w:t>B</w:t>
        </w:r>
        <w:r w:rsidR="00EC3F3B" w:rsidRPr="00F312E3">
          <w:rPr>
            <w:i/>
            <w:noProof/>
            <w:color w:val="000000" w:themeColor="text1"/>
          </w:rPr>
          <w:t>ehavior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</w:t>
      </w:r>
      <w:r w:rsidRPr="00F312E3">
        <w:rPr>
          <w:noProof/>
          <w:color w:val="000000" w:themeColor="text1"/>
        </w:rPr>
        <w:t xml:space="preserve"> (9), e25435, (2013).</w:t>
      </w:r>
    </w:p>
    <w:p w14:paraId="6AFD0144" w14:textId="3CFD42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21</w:t>
      </w:r>
      <w:r w:rsidRPr="00F312E3">
        <w:rPr>
          <w:noProof/>
          <w:color w:val="000000" w:themeColor="text1"/>
        </w:rPr>
        <w:tab/>
        <w:t xml:space="preserve">Wang, T., Park, Y. B., Cosgrove, D. J. &amp; Hong, M. Cellulose-Pectin Spatial Contacts Are Inherent to Never-Dried Arabidopsis thaliana Primary Cell Walls: Evidence from Solid-State NMR. </w:t>
      </w:r>
      <w:r w:rsidRPr="00F312E3">
        <w:rPr>
          <w:i/>
          <w:noProof/>
          <w:color w:val="000000" w:themeColor="text1"/>
        </w:rPr>
        <w:t xml:space="preserve">Plant </w:t>
      </w:r>
      <w:del w:id="838" w:author="Tuo Wang" w:date="2018-10-23T21:11:00Z">
        <w:r w:rsidRPr="00F312E3" w:rsidDel="00EC3F3B">
          <w:rPr>
            <w:i/>
            <w:noProof/>
            <w:color w:val="000000" w:themeColor="text1"/>
          </w:rPr>
          <w:delText>physiology</w:delText>
        </w:r>
      </w:del>
      <w:ins w:id="839" w:author="Tuo Wang" w:date="2018-10-23T21:11:00Z">
        <w:r w:rsidR="00EC3F3B">
          <w:rPr>
            <w:i/>
            <w:noProof/>
            <w:color w:val="000000" w:themeColor="text1"/>
          </w:rPr>
          <w:t>P</w:t>
        </w:r>
        <w:r w:rsidR="00EC3F3B" w:rsidRPr="00F312E3">
          <w:rPr>
            <w:i/>
            <w:noProof/>
            <w:color w:val="000000" w:themeColor="text1"/>
          </w:rPr>
          <w:t>hysiology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168</w:t>
      </w:r>
      <w:r w:rsidRPr="00F312E3">
        <w:rPr>
          <w:noProof/>
          <w:color w:val="000000" w:themeColor="text1"/>
        </w:rPr>
        <w:t xml:space="preserve"> (3), 871-884, (2015).</w:t>
      </w:r>
    </w:p>
    <w:p w14:paraId="23005E11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22</w:t>
      </w:r>
      <w:r w:rsidRPr="00F312E3">
        <w:rPr>
          <w:noProof/>
          <w:color w:val="000000" w:themeColor="text1"/>
        </w:rPr>
        <w:tab/>
        <w:t xml:space="preserve">Wang, T., Salazar, A., Zabotina, O. A. &amp; Hong, M. Structure and dynamics of </w:t>
      </w:r>
      <w:r w:rsidRPr="00F312E3">
        <w:rPr>
          <w:i/>
          <w:noProof/>
          <w:color w:val="000000" w:themeColor="text1"/>
        </w:rPr>
        <w:t>Brachypodium</w:t>
      </w:r>
      <w:r w:rsidRPr="00F312E3">
        <w:rPr>
          <w:noProof/>
          <w:color w:val="000000" w:themeColor="text1"/>
        </w:rPr>
        <w:t xml:space="preserve"> primary cell wall polysaccharides from two-dimensional </w:t>
      </w:r>
      <w:r w:rsidRPr="00F312E3">
        <w:rPr>
          <w:noProof/>
          <w:color w:val="000000" w:themeColor="text1"/>
          <w:vertAlign w:val="superscript"/>
        </w:rPr>
        <w:t>13</w:t>
      </w:r>
      <w:r w:rsidRPr="00F312E3">
        <w:rPr>
          <w:noProof/>
          <w:color w:val="000000" w:themeColor="text1"/>
        </w:rPr>
        <w:t xml:space="preserve">C solid-state nuclear magnetic resonance spectroscopy. </w:t>
      </w:r>
      <w:r w:rsidRPr="00F312E3">
        <w:rPr>
          <w:i/>
          <w:noProof/>
          <w:color w:val="000000" w:themeColor="text1"/>
        </w:rPr>
        <w:t>Biochemistry.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53</w:t>
      </w:r>
      <w:r w:rsidRPr="00F312E3">
        <w:rPr>
          <w:noProof/>
          <w:color w:val="000000" w:themeColor="text1"/>
        </w:rPr>
        <w:t xml:space="preserve"> (17), 2840-2854, (2014).</w:t>
      </w:r>
    </w:p>
    <w:p w14:paraId="6E3D463E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23</w:t>
      </w:r>
      <w:r w:rsidRPr="00F312E3">
        <w:rPr>
          <w:noProof/>
          <w:color w:val="000000" w:themeColor="text1"/>
        </w:rPr>
        <w:tab/>
        <w:t>Grantham, N.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An even pattern of xylan substitution is critical for interaction with cellulose in plant cell walls. </w:t>
      </w:r>
      <w:r w:rsidRPr="00F312E3">
        <w:rPr>
          <w:i/>
          <w:noProof/>
          <w:color w:val="000000" w:themeColor="text1"/>
        </w:rPr>
        <w:t>Nature Plants.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3</w:t>
      </w:r>
      <w:r w:rsidRPr="00F312E3">
        <w:rPr>
          <w:noProof/>
          <w:color w:val="000000" w:themeColor="text1"/>
        </w:rPr>
        <w:t xml:space="preserve"> (11), 859-865, (2017).</w:t>
      </w:r>
    </w:p>
    <w:p w14:paraId="452FF2F1" w14:textId="7AC7FFE3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24</w:t>
      </w:r>
      <w:r w:rsidRPr="00F312E3">
        <w:rPr>
          <w:noProof/>
          <w:color w:val="000000" w:themeColor="text1"/>
        </w:rPr>
        <w:tab/>
        <w:t>Simmons, T.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Folding of xylan onto cellulose fibrils in plant cell walls revealed by solid-state NMR. </w:t>
      </w:r>
      <w:r w:rsidRPr="00F312E3">
        <w:rPr>
          <w:i/>
          <w:noProof/>
          <w:color w:val="000000" w:themeColor="text1"/>
        </w:rPr>
        <w:t xml:space="preserve">Nature </w:t>
      </w:r>
      <w:del w:id="840" w:author="Tuo Wang" w:date="2018-10-23T21:11:00Z">
        <w:r w:rsidRPr="00F312E3" w:rsidDel="00EC3F3B">
          <w:rPr>
            <w:i/>
            <w:noProof/>
            <w:color w:val="000000" w:themeColor="text1"/>
          </w:rPr>
          <w:delText>communications</w:delText>
        </w:r>
      </w:del>
      <w:ins w:id="841" w:author="Tuo Wang" w:date="2018-10-23T21:11:00Z">
        <w:r w:rsidR="00EC3F3B">
          <w:rPr>
            <w:i/>
            <w:noProof/>
            <w:color w:val="000000" w:themeColor="text1"/>
          </w:rPr>
          <w:t>C</w:t>
        </w:r>
        <w:r w:rsidR="00EC3F3B" w:rsidRPr="00F312E3">
          <w:rPr>
            <w:i/>
            <w:noProof/>
            <w:color w:val="000000" w:themeColor="text1"/>
          </w:rPr>
          <w:t>ommunications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7</w:t>
      </w:r>
      <w:r w:rsidRPr="00F312E3">
        <w:rPr>
          <w:noProof/>
          <w:color w:val="000000" w:themeColor="text1"/>
        </w:rPr>
        <w:t xml:space="preserve"> 13902, (2016).</w:t>
      </w:r>
    </w:p>
    <w:p w14:paraId="0ADADBE1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25</w:t>
      </w:r>
      <w:r w:rsidRPr="00F312E3">
        <w:rPr>
          <w:noProof/>
          <w:color w:val="000000" w:themeColor="text1"/>
        </w:rPr>
        <w:tab/>
        <w:t xml:space="preserve">Komatsu, T. &amp; Kikuchi, J. Selective Signal Detection in Solid-State NMR Using Rotor-Synchronized Dipolar Dephasing for the Analysis of Hemicellulose in Lignocellulosic Biomass. </w:t>
      </w:r>
      <w:r w:rsidRPr="00F312E3">
        <w:rPr>
          <w:i/>
          <w:noProof/>
          <w:color w:val="000000" w:themeColor="text1"/>
        </w:rPr>
        <w:t>The Journal of Physical Chemistry Letters.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</w:t>
      </w:r>
      <w:r w:rsidRPr="00F312E3">
        <w:rPr>
          <w:noProof/>
          <w:color w:val="000000" w:themeColor="text1"/>
        </w:rPr>
        <w:t xml:space="preserve"> (14), 2279-2283, (2013).</w:t>
      </w:r>
    </w:p>
    <w:p w14:paraId="7AD5116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26</w:t>
      </w:r>
      <w:r w:rsidRPr="00F312E3">
        <w:rPr>
          <w:noProof/>
          <w:color w:val="000000" w:themeColor="text1"/>
        </w:rPr>
        <w:tab/>
        <w:t>Perras, F. A.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Atomic-Level Structure Characterization of Biomass Pre- and Post-Lignin Treatment by Dynamic Nuclear Polarization-Enhanced Solid-State NMR. </w:t>
      </w:r>
      <w:r w:rsidRPr="00F312E3">
        <w:rPr>
          <w:i/>
          <w:noProof/>
          <w:color w:val="000000" w:themeColor="text1"/>
        </w:rPr>
        <w:t>The Journal of Physical Chemistry A.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121</w:t>
      </w:r>
      <w:r w:rsidRPr="00F312E3">
        <w:rPr>
          <w:noProof/>
          <w:color w:val="000000" w:themeColor="text1"/>
        </w:rPr>
        <w:t xml:space="preserve"> (3), 623-630, (2017).</w:t>
      </w:r>
    </w:p>
    <w:p w14:paraId="4CC889A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27</w:t>
      </w:r>
      <w:r w:rsidRPr="00F312E3">
        <w:rPr>
          <w:noProof/>
          <w:color w:val="000000" w:themeColor="text1"/>
        </w:rPr>
        <w:tab/>
        <w:t xml:space="preserve">Chatterjee, S., Prados-Rosales, R., Itin, B., Casadevall, A. &amp; Stark, R. E. Solid-state NMR Reveals the Carbon-based Molecular Architecture of Cryptococcus neoformans Fungal Eumelanins in the Cell Wall. </w:t>
      </w:r>
      <w:r w:rsidRPr="00F312E3">
        <w:rPr>
          <w:i/>
          <w:noProof/>
          <w:color w:val="000000" w:themeColor="text1"/>
        </w:rPr>
        <w:t>Journal of Biological 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290</w:t>
      </w:r>
      <w:r w:rsidRPr="00F312E3">
        <w:rPr>
          <w:noProof/>
          <w:color w:val="000000" w:themeColor="text1"/>
        </w:rPr>
        <w:t xml:space="preserve"> (22), 13779-13790, (2015).</w:t>
      </w:r>
    </w:p>
    <w:p w14:paraId="3932A11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28</w:t>
      </w:r>
      <w:r w:rsidRPr="00F312E3">
        <w:rPr>
          <w:noProof/>
          <w:color w:val="000000" w:themeColor="text1"/>
        </w:rPr>
        <w:tab/>
        <w:t xml:space="preserve">Zhong, J., Frases, S., Wang, H., Casadevall, A. &amp; Stark, R. E. Following fungal melanin biosynthesis with solid-state NMR: biopolymer molecular structures and possible connections to cell-wall polysaccharides. </w:t>
      </w:r>
      <w:r w:rsidRPr="00F312E3">
        <w:rPr>
          <w:i/>
          <w:noProof/>
          <w:color w:val="000000" w:themeColor="text1"/>
        </w:rPr>
        <w:t>Biochemistry.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47</w:t>
      </w:r>
      <w:r w:rsidRPr="00F312E3">
        <w:rPr>
          <w:noProof/>
          <w:color w:val="000000" w:themeColor="text1"/>
        </w:rPr>
        <w:t xml:space="preserve"> (16), 4701-4710, (2008).</w:t>
      </w:r>
    </w:p>
    <w:p w14:paraId="4B41ED9C" w14:textId="6F8F8509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29</w:t>
      </w:r>
      <w:r w:rsidRPr="00F312E3">
        <w:rPr>
          <w:noProof/>
          <w:color w:val="000000" w:themeColor="text1"/>
        </w:rPr>
        <w:tab/>
        <w:t>Kang, X.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Molecular architecture of fungal cell walls revealed by solid-state NMR. </w:t>
      </w:r>
      <w:r w:rsidRPr="00F312E3">
        <w:rPr>
          <w:i/>
          <w:noProof/>
          <w:color w:val="000000" w:themeColor="text1"/>
        </w:rPr>
        <w:t xml:space="preserve">Nature </w:t>
      </w:r>
      <w:del w:id="842" w:author="Tuo Wang" w:date="2018-10-23T21:11:00Z">
        <w:r w:rsidRPr="00F312E3" w:rsidDel="00EC3F3B">
          <w:rPr>
            <w:i/>
            <w:noProof/>
            <w:color w:val="000000" w:themeColor="text1"/>
          </w:rPr>
          <w:delText>communications</w:delText>
        </w:r>
      </w:del>
      <w:ins w:id="843" w:author="Tuo Wang" w:date="2018-10-23T21:11:00Z">
        <w:r w:rsidR="00EC3F3B">
          <w:rPr>
            <w:i/>
            <w:noProof/>
            <w:color w:val="000000" w:themeColor="text1"/>
          </w:rPr>
          <w:t>C</w:t>
        </w:r>
        <w:r w:rsidR="00EC3F3B" w:rsidRPr="00F312E3">
          <w:rPr>
            <w:i/>
            <w:noProof/>
            <w:color w:val="000000" w:themeColor="text1"/>
          </w:rPr>
          <w:t>ommunications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9</w:t>
      </w:r>
      <w:r w:rsidRPr="00F312E3">
        <w:rPr>
          <w:noProof/>
          <w:color w:val="000000" w:themeColor="text1"/>
        </w:rPr>
        <w:t xml:space="preserve"> (1), 2747, (2018).</w:t>
      </w:r>
    </w:p>
    <w:p w14:paraId="5BF440C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30</w:t>
      </w:r>
      <w:r w:rsidRPr="00F312E3">
        <w:rPr>
          <w:noProof/>
          <w:color w:val="000000" w:themeColor="text1"/>
        </w:rPr>
        <w:tab/>
        <w:t>Takahashi, H.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Solid-state NMR on bacterial cells: selective cell wall signal enhancement and resolution improvement using dynamic nuclear polarization.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135</w:t>
      </w:r>
      <w:r w:rsidRPr="00F312E3">
        <w:rPr>
          <w:noProof/>
          <w:color w:val="000000" w:themeColor="text1"/>
        </w:rPr>
        <w:t xml:space="preserve"> (13), 5105-5110, (2013).</w:t>
      </w:r>
    </w:p>
    <w:p w14:paraId="2EFF91CB" w14:textId="72B5266D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31</w:t>
      </w:r>
      <w:r w:rsidRPr="00F312E3">
        <w:rPr>
          <w:noProof/>
          <w:color w:val="000000" w:themeColor="text1"/>
        </w:rPr>
        <w:tab/>
        <w:t xml:space="preserve">Wang, T. &amp; Hong, M. Solid-state NMR investigations of cellulose structure and interactions with matrix polysaccharides in plant primary cell walls. </w:t>
      </w:r>
      <w:r w:rsidRPr="00F312E3">
        <w:rPr>
          <w:i/>
          <w:noProof/>
          <w:color w:val="000000" w:themeColor="text1"/>
        </w:rPr>
        <w:t>J</w:t>
      </w:r>
      <w:del w:id="844" w:author="Tuo Wang" w:date="2018-10-23T21:11:00Z">
        <w:r w:rsidRPr="00F312E3" w:rsidDel="00EC3F3B">
          <w:rPr>
            <w:i/>
            <w:noProof/>
            <w:color w:val="000000" w:themeColor="text1"/>
          </w:rPr>
          <w:delText xml:space="preserve">. </w:delText>
        </w:r>
      </w:del>
      <w:ins w:id="845" w:author="Tuo Wang" w:date="2018-10-23T21:11:00Z">
        <w:r w:rsidR="00EC3F3B">
          <w:rPr>
            <w:i/>
            <w:noProof/>
            <w:color w:val="000000" w:themeColor="text1"/>
          </w:rPr>
          <w:t>ournal of</w:t>
        </w:r>
        <w:r w:rsidR="00EC3F3B" w:rsidRPr="00F312E3">
          <w:rPr>
            <w:i/>
            <w:noProof/>
            <w:color w:val="000000" w:themeColor="text1"/>
          </w:rPr>
          <w:t xml:space="preserve"> </w:t>
        </w:r>
      </w:ins>
      <w:r w:rsidRPr="00F312E3">
        <w:rPr>
          <w:i/>
          <w:noProof/>
          <w:color w:val="000000" w:themeColor="text1"/>
        </w:rPr>
        <w:t>Exp</w:t>
      </w:r>
      <w:del w:id="846" w:author="Tuo Wang" w:date="2018-10-23T21:11:00Z">
        <w:r w:rsidRPr="00F312E3" w:rsidDel="00EC3F3B">
          <w:rPr>
            <w:i/>
            <w:noProof/>
            <w:color w:val="000000" w:themeColor="text1"/>
          </w:rPr>
          <w:delText>.</w:delText>
        </w:r>
      </w:del>
      <w:ins w:id="847" w:author="Tuo Wang" w:date="2018-10-23T21:11:00Z">
        <w:r w:rsidR="00EC3F3B">
          <w:rPr>
            <w:i/>
            <w:noProof/>
            <w:color w:val="000000" w:themeColor="text1"/>
          </w:rPr>
          <w:t>erimental</w:t>
        </w:r>
      </w:ins>
      <w:r w:rsidRPr="00F312E3">
        <w:rPr>
          <w:i/>
          <w:noProof/>
          <w:color w:val="000000" w:themeColor="text1"/>
        </w:rPr>
        <w:t xml:space="preserve"> Bot</w:t>
      </w:r>
      <w:del w:id="848" w:author="Tuo Wang" w:date="2018-10-23T21:11:00Z">
        <w:r w:rsidRPr="00F312E3" w:rsidDel="00EC3F3B">
          <w:rPr>
            <w:i/>
            <w:noProof/>
            <w:color w:val="000000" w:themeColor="text1"/>
          </w:rPr>
          <w:delText>.</w:delText>
        </w:r>
      </w:del>
      <w:ins w:id="849" w:author="Tuo Wang" w:date="2018-10-23T21:11:00Z">
        <w:r w:rsidR="00EC3F3B">
          <w:rPr>
            <w:i/>
            <w:noProof/>
            <w:color w:val="000000" w:themeColor="text1"/>
          </w:rPr>
          <w:t>any</w:t>
        </w:r>
      </w:ins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67</w:t>
      </w:r>
      <w:r w:rsidRPr="00F312E3">
        <w:rPr>
          <w:noProof/>
          <w:color w:val="000000" w:themeColor="text1"/>
        </w:rPr>
        <w:t xml:space="preserve"> 503-514, (2016).</w:t>
      </w:r>
    </w:p>
    <w:p w14:paraId="28CF61A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32</w:t>
      </w:r>
      <w:r w:rsidRPr="00F312E3">
        <w:rPr>
          <w:noProof/>
          <w:color w:val="000000" w:themeColor="text1"/>
        </w:rPr>
        <w:tab/>
        <w:t xml:space="preserve">Mentink-Vigier, F., Akbey, Ü., Oschkinat, H., Vega, S. &amp; Feintuch, A. Theoretical aspects of magic angle spinning-dynamic nuclear polarization. </w:t>
      </w:r>
      <w:r w:rsidRPr="00F312E3">
        <w:rPr>
          <w:i/>
          <w:noProof/>
          <w:color w:val="000000" w:themeColor="text1"/>
        </w:rPr>
        <w:t>Journal of Magnetic Resonance.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258</w:t>
      </w:r>
      <w:r w:rsidRPr="00F312E3">
        <w:rPr>
          <w:noProof/>
          <w:color w:val="000000" w:themeColor="text1"/>
        </w:rPr>
        <w:t xml:space="preserve"> 102-120, (2015).</w:t>
      </w:r>
    </w:p>
    <w:p w14:paraId="3691D552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lastRenderedPageBreak/>
        <w:t>33</w:t>
      </w:r>
      <w:r w:rsidRPr="00F312E3">
        <w:rPr>
          <w:noProof/>
          <w:color w:val="000000" w:themeColor="text1"/>
        </w:rPr>
        <w:tab/>
        <w:t>Gupta, R.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Dynamic nuclear polarization enhanced MAS NMR spectroscopy for structural analysis of HIV-1 protein assemblies. </w:t>
      </w:r>
      <w:r w:rsidRPr="00F312E3">
        <w:rPr>
          <w:i/>
          <w:noProof/>
          <w:color w:val="000000" w:themeColor="text1"/>
        </w:rPr>
        <w:t>The Journal of Physical Chemistry B.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120</w:t>
      </w:r>
      <w:r w:rsidRPr="00F312E3">
        <w:rPr>
          <w:noProof/>
          <w:color w:val="000000" w:themeColor="text1"/>
        </w:rPr>
        <w:t xml:space="preserve"> (2), 329-339, (2016).</w:t>
      </w:r>
    </w:p>
    <w:p w14:paraId="41953F8E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34</w:t>
      </w:r>
      <w:r w:rsidRPr="00F312E3">
        <w:rPr>
          <w:noProof/>
          <w:color w:val="000000" w:themeColor="text1"/>
        </w:rPr>
        <w:tab/>
        <w:t xml:space="preserve">Takahashi, H., Hediger, S. &amp; De Paëpe, G. Matrix-free dynamic nuclear polarization enables solid-state NMR 13 C–13 C correlation spectroscopy of proteins at natural isotopic abundance. </w:t>
      </w:r>
      <w:r w:rsidRPr="00F312E3">
        <w:rPr>
          <w:i/>
          <w:noProof/>
          <w:color w:val="000000" w:themeColor="text1"/>
        </w:rPr>
        <w:t>Chemical Communications.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49</w:t>
      </w:r>
      <w:r w:rsidRPr="00F312E3">
        <w:rPr>
          <w:noProof/>
          <w:color w:val="000000" w:themeColor="text1"/>
        </w:rPr>
        <w:t xml:space="preserve"> (82), 9479-9481, (2013).</w:t>
      </w:r>
    </w:p>
    <w:p w14:paraId="1A493AD1" w14:textId="46DFD0E5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35</w:t>
      </w:r>
      <w:r w:rsidRPr="00F312E3">
        <w:rPr>
          <w:noProof/>
          <w:color w:val="000000" w:themeColor="text1"/>
        </w:rPr>
        <w:tab/>
        <w:t>Ni, Q. Z.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High frequency dynamic nuclear polarization. </w:t>
      </w:r>
      <w:r w:rsidRPr="00F312E3">
        <w:rPr>
          <w:i/>
          <w:noProof/>
          <w:color w:val="000000" w:themeColor="text1"/>
        </w:rPr>
        <w:t xml:space="preserve">Accounts of </w:t>
      </w:r>
      <w:del w:id="850" w:author="Tuo Wang" w:date="2018-10-23T21:12:00Z">
        <w:r w:rsidRPr="00F312E3" w:rsidDel="00EC3F3B">
          <w:rPr>
            <w:i/>
            <w:noProof/>
            <w:color w:val="000000" w:themeColor="text1"/>
          </w:rPr>
          <w:delText xml:space="preserve">chemical </w:delText>
        </w:r>
      </w:del>
      <w:ins w:id="851" w:author="Tuo Wang" w:date="2018-10-23T21:12:00Z">
        <w:r w:rsidR="00EC3F3B">
          <w:rPr>
            <w:i/>
            <w:noProof/>
            <w:color w:val="000000" w:themeColor="text1"/>
          </w:rPr>
          <w:t>C</w:t>
        </w:r>
        <w:r w:rsidR="00EC3F3B" w:rsidRPr="00F312E3">
          <w:rPr>
            <w:i/>
            <w:noProof/>
            <w:color w:val="000000" w:themeColor="text1"/>
          </w:rPr>
          <w:t xml:space="preserve">hemical </w:t>
        </w:r>
      </w:ins>
      <w:del w:id="852" w:author="Tuo Wang" w:date="2018-10-23T21:12:00Z">
        <w:r w:rsidRPr="00F312E3" w:rsidDel="00EC3F3B">
          <w:rPr>
            <w:i/>
            <w:noProof/>
            <w:color w:val="000000" w:themeColor="text1"/>
          </w:rPr>
          <w:delText>research</w:delText>
        </w:r>
      </w:del>
      <w:ins w:id="853" w:author="Tuo Wang" w:date="2018-10-23T21:12:00Z">
        <w:r w:rsidR="00EC3F3B">
          <w:rPr>
            <w:i/>
            <w:noProof/>
            <w:color w:val="000000" w:themeColor="text1"/>
          </w:rPr>
          <w:t>R</w:t>
        </w:r>
        <w:r w:rsidR="00EC3F3B" w:rsidRPr="00F312E3">
          <w:rPr>
            <w:i/>
            <w:noProof/>
            <w:color w:val="000000" w:themeColor="text1"/>
          </w:rPr>
          <w:t>esearch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46</w:t>
      </w:r>
      <w:r w:rsidRPr="00F312E3">
        <w:rPr>
          <w:noProof/>
          <w:color w:val="000000" w:themeColor="text1"/>
        </w:rPr>
        <w:t xml:space="preserve"> (9), 1933-1941, (2013).</w:t>
      </w:r>
    </w:p>
    <w:p w14:paraId="7D6A8D9A" w14:textId="2DB1A25F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36</w:t>
      </w:r>
      <w:r w:rsidRPr="00F312E3">
        <w:rPr>
          <w:noProof/>
          <w:color w:val="000000" w:themeColor="text1"/>
        </w:rPr>
        <w:tab/>
        <w:t>Koers, E.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NMR-based structural biology enhanced by dynamic nuclear polarization at high magnetic field. </w:t>
      </w:r>
      <w:r w:rsidRPr="00F312E3">
        <w:rPr>
          <w:i/>
          <w:noProof/>
          <w:color w:val="000000" w:themeColor="text1"/>
        </w:rPr>
        <w:t xml:space="preserve">Journal of </w:t>
      </w:r>
      <w:del w:id="854" w:author="Tuo Wang" w:date="2018-10-23T21:12:00Z">
        <w:r w:rsidRPr="00F312E3" w:rsidDel="00EC3F3B">
          <w:rPr>
            <w:i/>
            <w:noProof/>
            <w:color w:val="000000" w:themeColor="text1"/>
          </w:rPr>
          <w:delText xml:space="preserve">biomolecular </w:delText>
        </w:r>
      </w:del>
      <w:ins w:id="855" w:author="Tuo Wang" w:date="2018-10-23T21:12:00Z">
        <w:r w:rsidR="00EC3F3B">
          <w:rPr>
            <w:i/>
            <w:noProof/>
            <w:color w:val="000000" w:themeColor="text1"/>
          </w:rPr>
          <w:t>B</w:t>
        </w:r>
        <w:r w:rsidR="00EC3F3B" w:rsidRPr="00F312E3">
          <w:rPr>
            <w:i/>
            <w:noProof/>
            <w:color w:val="000000" w:themeColor="text1"/>
          </w:rPr>
          <w:t xml:space="preserve">iomolecular </w:t>
        </w:r>
      </w:ins>
      <w:r w:rsidRPr="00F312E3">
        <w:rPr>
          <w:i/>
          <w:noProof/>
          <w:color w:val="000000" w:themeColor="text1"/>
        </w:rPr>
        <w:t>NMR.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60</w:t>
      </w:r>
      <w:r w:rsidRPr="00F312E3">
        <w:rPr>
          <w:noProof/>
          <w:color w:val="000000" w:themeColor="text1"/>
        </w:rPr>
        <w:t xml:space="preserve"> (2-3), 157-168, (2014).</w:t>
      </w:r>
    </w:p>
    <w:p w14:paraId="7C94F40F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37</w:t>
      </w:r>
      <w:r w:rsidRPr="00F312E3">
        <w:rPr>
          <w:noProof/>
          <w:color w:val="000000" w:themeColor="text1"/>
        </w:rPr>
        <w:tab/>
        <w:t>Saliba, E. P.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Electron Decoupling with Dynamic Nuclear Polarization in Rotating Solids.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139</w:t>
      </w:r>
      <w:r w:rsidRPr="00F312E3">
        <w:rPr>
          <w:noProof/>
          <w:color w:val="000000" w:themeColor="text1"/>
        </w:rPr>
        <w:t xml:space="preserve"> (18), 6310-6313, (2017).</w:t>
      </w:r>
    </w:p>
    <w:p w14:paraId="387DB0E4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38</w:t>
      </w:r>
      <w:r w:rsidRPr="00F312E3">
        <w:rPr>
          <w:noProof/>
          <w:color w:val="000000" w:themeColor="text1"/>
        </w:rPr>
        <w:tab/>
        <w:t>Mentink-Vigier, F.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Efficient cross-effect dynamic nuclear polarization without depolarization in high-resolution MAS NMR. </w:t>
      </w:r>
      <w:r w:rsidRPr="00F312E3">
        <w:rPr>
          <w:i/>
          <w:noProof/>
          <w:color w:val="000000" w:themeColor="text1"/>
        </w:rPr>
        <w:t>Chemical Science.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</w:t>
      </w:r>
      <w:r w:rsidRPr="00F312E3">
        <w:rPr>
          <w:noProof/>
          <w:color w:val="000000" w:themeColor="text1"/>
        </w:rPr>
        <w:t xml:space="preserve"> (12), 8150-8163, (2017).</w:t>
      </w:r>
    </w:p>
    <w:p w14:paraId="6980CC2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39</w:t>
      </w:r>
      <w:r w:rsidRPr="00F312E3">
        <w:rPr>
          <w:noProof/>
          <w:color w:val="000000" w:themeColor="text1"/>
        </w:rPr>
        <w:tab/>
        <w:t xml:space="preserve">Smith, A. N., Twahir, U. T., Dubroca, T., Fanucci, G. E. &amp; Long, J. R. Molecular Rationale for Improved Dynamic Nuclear Polarization of Biomembranes. </w:t>
      </w:r>
      <w:r w:rsidRPr="00F312E3">
        <w:rPr>
          <w:i/>
          <w:noProof/>
          <w:color w:val="000000" w:themeColor="text1"/>
        </w:rPr>
        <w:t>The Journal of Physical Chemistry B.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120</w:t>
      </w:r>
      <w:r w:rsidRPr="00F312E3">
        <w:rPr>
          <w:noProof/>
          <w:color w:val="000000" w:themeColor="text1"/>
        </w:rPr>
        <w:t xml:space="preserve"> (32), 7880-7888, (2016).</w:t>
      </w:r>
    </w:p>
    <w:p w14:paraId="6E625077" w14:textId="774EA951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40</w:t>
      </w:r>
      <w:r w:rsidRPr="00F312E3">
        <w:rPr>
          <w:noProof/>
          <w:color w:val="000000" w:themeColor="text1"/>
        </w:rPr>
        <w:tab/>
        <w:t xml:space="preserve">Su, Y., Andreas, L. &amp; Griffin, R. G. Magic angle spinning NMR of proteins: high-frequency dynamic nuclear polarization and </w:t>
      </w:r>
      <w:r w:rsidRPr="00F312E3">
        <w:rPr>
          <w:noProof/>
          <w:color w:val="000000" w:themeColor="text1"/>
          <w:vertAlign w:val="superscript"/>
        </w:rPr>
        <w:t>1</w:t>
      </w:r>
      <w:r w:rsidRPr="00F312E3">
        <w:rPr>
          <w:noProof/>
          <w:color w:val="000000" w:themeColor="text1"/>
        </w:rPr>
        <w:t xml:space="preserve">H detection. </w:t>
      </w:r>
      <w:r w:rsidRPr="00F312E3">
        <w:rPr>
          <w:i/>
          <w:noProof/>
          <w:color w:val="000000" w:themeColor="text1"/>
        </w:rPr>
        <w:t>Annu</w:t>
      </w:r>
      <w:del w:id="856" w:author="Tuo Wang" w:date="2018-10-23T21:12:00Z">
        <w:r w:rsidRPr="00F312E3" w:rsidDel="00EC3F3B">
          <w:rPr>
            <w:i/>
            <w:noProof/>
            <w:color w:val="000000" w:themeColor="text1"/>
          </w:rPr>
          <w:delText xml:space="preserve">. </w:delText>
        </w:r>
      </w:del>
      <w:ins w:id="857" w:author="Tuo Wang" w:date="2018-10-23T21:12:00Z">
        <w:r w:rsidR="00EC3F3B">
          <w:rPr>
            <w:i/>
            <w:noProof/>
            <w:color w:val="000000" w:themeColor="text1"/>
          </w:rPr>
          <w:t>al</w:t>
        </w:r>
        <w:r w:rsidR="00EC3F3B" w:rsidRPr="00F312E3">
          <w:rPr>
            <w:i/>
            <w:noProof/>
            <w:color w:val="000000" w:themeColor="text1"/>
          </w:rPr>
          <w:t xml:space="preserve"> </w:t>
        </w:r>
      </w:ins>
      <w:r w:rsidRPr="00F312E3">
        <w:rPr>
          <w:i/>
          <w:noProof/>
          <w:color w:val="000000" w:themeColor="text1"/>
        </w:rPr>
        <w:t>Rev</w:t>
      </w:r>
      <w:ins w:id="858" w:author="Tuo Wang" w:date="2018-10-23T21:12:00Z">
        <w:r w:rsidR="00EC3F3B">
          <w:rPr>
            <w:i/>
            <w:noProof/>
            <w:color w:val="000000" w:themeColor="text1"/>
          </w:rPr>
          <w:t>iews of</w:t>
        </w:r>
      </w:ins>
      <w:del w:id="859" w:author="Tuo Wang" w:date="2018-10-23T21:12:00Z">
        <w:r w:rsidRPr="00F312E3" w:rsidDel="00EC3F3B">
          <w:rPr>
            <w:i/>
            <w:noProof/>
            <w:color w:val="000000" w:themeColor="text1"/>
          </w:rPr>
          <w:delText>.</w:delText>
        </w:r>
      </w:del>
      <w:r w:rsidRPr="00F312E3">
        <w:rPr>
          <w:i/>
          <w:noProof/>
          <w:color w:val="000000" w:themeColor="text1"/>
        </w:rPr>
        <w:t xml:space="preserve"> Biochem</w:t>
      </w:r>
      <w:ins w:id="860" w:author="Tuo Wang" w:date="2018-10-23T21:12:00Z">
        <w:r w:rsidR="00EC3F3B">
          <w:rPr>
            <w:i/>
            <w:noProof/>
            <w:color w:val="000000" w:themeColor="text1"/>
          </w:rPr>
          <w:t>istry</w:t>
        </w:r>
      </w:ins>
      <w:del w:id="861" w:author="Tuo Wang" w:date="2018-10-23T21:12:00Z">
        <w:r w:rsidRPr="00F312E3" w:rsidDel="00EC3F3B">
          <w:rPr>
            <w:i/>
            <w:noProof/>
            <w:color w:val="000000" w:themeColor="text1"/>
          </w:rPr>
          <w:delText>.</w:delText>
        </w:r>
      </w:del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84</w:t>
      </w:r>
      <w:r w:rsidRPr="00F312E3">
        <w:rPr>
          <w:noProof/>
          <w:color w:val="000000" w:themeColor="text1"/>
        </w:rPr>
        <w:t xml:space="preserve"> 465-497, (2015).</w:t>
      </w:r>
    </w:p>
    <w:p w14:paraId="363FDC64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41</w:t>
      </w:r>
      <w:r w:rsidRPr="00F312E3">
        <w:rPr>
          <w:noProof/>
          <w:color w:val="000000" w:themeColor="text1"/>
        </w:rPr>
        <w:tab/>
        <w:t xml:space="preserve">Hediger, S., Lee, S., Mentink-Vigier, F. &amp; Paepe, G. D. MAS-DNP Enhancements : Hyperpolarization , Depolarization , and Absolute Sensitivity. </w:t>
      </w:r>
      <w:r w:rsidRPr="00F312E3">
        <w:rPr>
          <w:i/>
          <w:noProof/>
          <w:color w:val="000000" w:themeColor="text1"/>
        </w:rPr>
        <w:t>eMagRes.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7</w:t>
      </w:r>
      <w:r w:rsidRPr="00F312E3">
        <w:rPr>
          <w:noProof/>
          <w:color w:val="000000" w:themeColor="text1"/>
        </w:rPr>
        <w:t xml:space="preserve"> 1-13, (2018).</w:t>
      </w:r>
    </w:p>
    <w:p w14:paraId="206400E0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42</w:t>
      </w:r>
      <w:r w:rsidRPr="00F312E3">
        <w:rPr>
          <w:noProof/>
          <w:color w:val="000000" w:themeColor="text1"/>
        </w:rPr>
        <w:tab/>
        <w:t>Ni, Q. Z.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In Situ Characterization of Pharmaceutical Formulations by Dynamic Nuclear Polarization Enhanced MAS NMR. </w:t>
      </w:r>
      <w:r w:rsidRPr="00F312E3">
        <w:rPr>
          <w:i/>
          <w:noProof/>
          <w:color w:val="000000" w:themeColor="text1"/>
        </w:rPr>
        <w:t>The Journal of Physical Chemistry B.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121</w:t>
      </w:r>
      <w:r w:rsidRPr="00F312E3">
        <w:rPr>
          <w:noProof/>
          <w:color w:val="000000" w:themeColor="text1"/>
        </w:rPr>
        <w:t xml:space="preserve"> (34), 8132-8141, (2017).</w:t>
      </w:r>
    </w:p>
    <w:p w14:paraId="1FCB4080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43</w:t>
      </w:r>
      <w:r w:rsidRPr="00F312E3">
        <w:rPr>
          <w:noProof/>
          <w:color w:val="000000" w:themeColor="text1"/>
        </w:rPr>
        <w:tab/>
        <w:t xml:space="preserve">Hill, T. W. &amp; Kafer, E. Improved protocols for Aspergillus minimal medium: trace element and minimal medium salt stock solutions. </w:t>
      </w:r>
      <w:r w:rsidRPr="00F312E3">
        <w:rPr>
          <w:i/>
          <w:noProof/>
          <w:color w:val="000000" w:themeColor="text1"/>
        </w:rPr>
        <w:t>Fungal Genetics Reports.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48</w:t>
      </w:r>
      <w:r w:rsidRPr="00F312E3">
        <w:rPr>
          <w:noProof/>
          <w:color w:val="000000" w:themeColor="text1"/>
        </w:rPr>
        <w:t xml:space="preserve"> (1), 20-21, (2001).</w:t>
      </w:r>
    </w:p>
    <w:p w14:paraId="029CDEAF" w14:textId="659E92B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44</w:t>
      </w:r>
      <w:r w:rsidRPr="00F312E3">
        <w:rPr>
          <w:noProof/>
          <w:color w:val="000000" w:themeColor="text1"/>
        </w:rPr>
        <w:tab/>
        <w:t>Rossini, A. J.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Dynamic nuclear polarization surface enhanced NMR spectroscopy. </w:t>
      </w:r>
      <w:r w:rsidRPr="00F312E3">
        <w:rPr>
          <w:i/>
          <w:noProof/>
          <w:color w:val="000000" w:themeColor="text1"/>
        </w:rPr>
        <w:t xml:space="preserve">Accounts of </w:t>
      </w:r>
      <w:del w:id="862" w:author="Tuo Wang" w:date="2018-10-23T21:12:00Z">
        <w:r w:rsidRPr="00F312E3" w:rsidDel="00EC3F3B">
          <w:rPr>
            <w:i/>
            <w:noProof/>
            <w:color w:val="000000" w:themeColor="text1"/>
          </w:rPr>
          <w:delText xml:space="preserve">chemical </w:delText>
        </w:r>
      </w:del>
      <w:ins w:id="863" w:author="Tuo Wang" w:date="2018-10-23T21:12:00Z">
        <w:r w:rsidR="00EC3F3B">
          <w:rPr>
            <w:i/>
            <w:noProof/>
            <w:color w:val="000000" w:themeColor="text1"/>
          </w:rPr>
          <w:t>C</w:t>
        </w:r>
        <w:r w:rsidR="00EC3F3B" w:rsidRPr="00F312E3">
          <w:rPr>
            <w:i/>
            <w:noProof/>
            <w:color w:val="000000" w:themeColor="text1"/>
          </w:rPr>
          <w:t xml:space="preserve">hemical </w:t>
        </w:r>
      </w:ins>
      <w:del w:id="864" w:author="Tuo Wang" w:date="2018-10-23T21:12:00Z">
        <w:r w:rsidRPr="00F312E3" w:rsidDel="00EC3F3B">
          <w:rPr>
            <w:i/>
            <w:noProof/>
            <w:color w:val="000000" w:themeColor="text1"/>
          </w:rPr>
          <w:delText>research</w:delText>
        </w:r>
      </w:del>
      <w:ins w:id="865" w:author="Tuo Wang" w:date="2018-10-23T21:12:00Z">
        <w:r w:rsidR="00EC3F3B">
          <w:rPr>
            <w:i/>
            <w:noProof/>
            <w:color w:val="000000" w:themeColor="text1"/>
          </w:rPr>
          <w:t>R</w:t>
        </w:r>
        <w:r w:rsidR="00EC3F3B" w:rsidRPr="00F312E3">
          <w:rPr>
            <w:i/>
            <w:noProof/>
            <w:color w:val="000000" w:themeColor="text1"/>
          </w:rPr>
          <w:t>esearch</w:t>
        </w:r>
      </w:ins>
      <w:r w:rsidRPr="00F312E3">
        <w:rPr>
          <w:i/>
          <w:noProof/>
          <w:color w:val="000000" w:themeColor="text1"/>
        </w:rPr>
        <w:t>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46</w:t>
      </w:r>
      <w:r w:rsidRPr="00F312E3">
        <w:rPr>
          <w:noProof/>
          <w:color w:val="000000" w:themeColor="text1"/>
        </w:rPr>
        <w:t xml:space="preserve"> (9), 1942-1951, (2013).</w:t>
      </w:r>
    </w:p>
    <w:p w14:paraId="090C3B6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rFonts w:hint="eastAsia"/>
          <w:noProof/>
          <w:color w:val="000000" w:themeColor="text1"/>
        </w:rPr>
        <w:t>45</w:t>
      </w:r>
      <w:r w:rsidRPr="00F312E3">
        <w:rPr>
          <w:rFonts w:hint="eastAsia"/>
          <w:noProof/>
          <w:color w:val="000000" w:themeColor="text1"/>
        </w:rPr>
        <w:tab/>
        <w:t>Sauvée, C.</w:t>
      </w:r>
      <w:r w:rsidRPr="00F312E3">
        <w:rPr>
          <w:rFonts w:hint="eastAsia"/>
          <w:i/>
          <w:noProof/>
          <w:color w:val="000000" w:themeColor="text1"/>
        </w:rPr>
        <w:t xml:space="preserve"> et al.</w:t>
      </w:r>
      <w:r w:rsidRPr="00F312E3">
        <w:rPr>
          <w:rFonts w:hint="eastAsia"/>
          <w:noProof/>
          <w:color w:val="000000" w:themeColor="text1"/>
        </w:rPr>
        <w:t xml:space="preserve"> Highly efficient, water</w:t>
      </w:r>
      <w:r w:rsidRPr="00F312E3">
        <w:rPr>
          <w:rFonts w:hint="eastAsia"/>
          <w:noProof/>
          <w:color w:val="000000" w:themeColor="text1"/>
        </w:rPr>
        <w:t>‐</w:t>
      </w:r>
      <w:r w:rsidRPr="00F312E3">
        <w:rPr>
          <w:rFonts w:hint="eastAsia"/>
          <w:noProof/>
          <w:color w:val="000000" w:themeColor="text1"/>
        </w:rPr>
        <w:t xml:space="preserve">soluble polarizing agents for dynamic nuclear polarization at high frequency. </w:t>
      </w:r>
      <w:r w:rsidRPr="00F312E3">
        <w:rPr>
          <w:rFonts w:hint="eastAsia"/>
          <w:i/>
          <w:noProof/>
          <w:color w:val="000000" w:themeColor="text1"/>
        </w:rPr>
        <w:t>Angewandte Chemie International Edition.</w:t>
      </w:r>
      <w:r w:rsidRPr="00F312E3">
        <w:rPr>
          <w:rFonts w:hint="eastAsia"/>
          <w:noProof/>
          <w:color w:val="000000" w:themeColor="text1"/>
        </w:rPr>
        <w:t xml:space="preserve"> </w:t>
      </w:r>
      <w:r w:rsidRPr="00F312E3">
        <w:rPr>
          <w:rFonts w:hint="eastAsia"/>
          <w:b/>
          <w:noProof/>
          <w:color w:val="000000" w:themeColor="text1"/>
        </w:rPr>
        <w:t>125</w:t>
      </w:r>
      <w:r w:rsidRPr="00F312E3">
        <w:rPr>
          <w:rFonts w:hint="eastAsia"/>
          <w:noProof/>
          <w:color w:val="000000" w:themeColor="text1"/>
        </w:rPr>
        <w:t xml:space="preserve"> </w:t>
      </w:r>
      <w:r w:rsidRPr="00F312E3">
        <w:rPr>
          <w:noProof/>
          <w:color w:val="000000" w:themeColor="text1"/>
        </w:rPr>
        <w:t>(41), 11058-11061, (2013).</w:t>
      </w:r>
    </w:p>
    <w:p w14:paraId="6CA7F0BA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46</w:t>
      </w:r>
      <w:r w:rsidRPr="00F312E3">
        <w:rPr>
          <w:noProof/>
          <w:color w:val="000000" w:themeColor="text1"/>
        </w:rPr>
        <w:tab/>
        <w:t>Phyo, P.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Gradients in Wall Mechanics and Polysaccharides along Growing Inflorescence Stems. </w:t>
      </w:r>
      <w:r w:rsidRPr="00F312E3">
        <w:rPr>
          <w:i/>
          <w:noProof/>
          <w:color w:val="000000" w:themeColor="text1"/>
        </w:rPr>
        <w:t>Plant physiology.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175</w:t>
      </w:r>
      <w:r w:rsidRPr="00F312E3">
        <w:rPr>
          <w:noProof/>
          <w:color w:val="000000" w:themeColor="text1"/>
        </w:rPr>
        <w:t xml:space="preserve"> (4), 1593-1607, (2017).</w:t>
      </w:r>
    </w:p>
    <w:p w14:paraId="6DECF400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47</w:t>
      </w:r>
      <w:r w:rsidRPr="00F312E3">
        <w:rPr>
          <w:noProof/>
          <w:color w:val="000000" w:themeColor="text1"/>
        </w:rPr>
        <w:tab/>
        <w:t xml:space="preserve">White, P. B., Wang, T., Park, Y. B., Cosgrove, D. J. &amp; Hong, M. Water-polysaccharide interactions in the primary cell wall of </w:t>
      </w:r>
      <w:r w:rsidRPr="00F312E3">
        <w:rPr>
          <w:i/>
          <w:noProof/>
          <w:color w:val="000000" w:themeColor="text1"/>
        </w:rPr>
        <w:t>Arabidopsis thaliana</w:t>
      </w:r>
      <w:r w:rsidRPr="00F312E3">
        <w:rPr>
          <w:noProof/>
          <w:color w:val="000000" w:themeColor="text1"/>
        </w:rPr>
        <w:t xml:space="preserve"> from polarization transfer solid-state NMR.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136</w:t>
      </w:r>
      <w:r w:rsidRPr="00F312E3">
        <w:rPr>
          <w:noProof/>
          <w:color w:val="000000" w:themeColor="text1"/>
        </w:rPr>
        <w:t xml:space="preserve"> (29), 10399-10409, (2014).</w:t>
      </w:r>
    </w:p>
    <w:p w14:paraId="5E9CEF27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48</w:t>
      </w:r>
      <w:r w:rsidRPr="00F312E3">
        <w:rPr>
          <w:noProof/>
          <w:color w:val="000000" w:themeColor="text1"/>
        </w:rPr>
        <w:tab/>
        <w:t xml:space="preserve">Jippo, T., Kamo, O. &amp; Nagayama, K. Determination of long-range proton-carbon 13 coupling constants with selective two-dimensional INEPT. </w:t>
      </w:r>
      <w:r w:rsidRPr="00F312E3">
        <w:rPr>
          <w:i/>
          <w:noProof/>
          <w:color w:val="000000" w:themeColor="text1"/>
        </w:rPr>
        <w:t>Journal of Magnetic Resonance (1969).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66</w:t>
      </w:r>
      <w:r w:rsidRPr="00F312E3">
        <w:rPr>
          <w:noProof/>
          <w:color w:val="000000" w:themeColor="text1"/>
        </w:rPr>
        <w:t xml:space="preserve"> (2), 344-348, (1986).</w:t>
      </w:r>
    </w:p>
    <w:p w14:paraId="3C4677AE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49</w:t>
      </w:r>
      <w:r w:rsidRPr="00F312E3">
        <w:rPr>
          <w:noProof/>
          <w:color w:val="000000" w:themeColor="text1"/>
        </w:rPr>
        <w:tab/>
        <w:t xml:space="preserve">Morris, G. A. Sensitivity enhancement in nitrogen-15 NMR: polarization transfer using the INEPT pulse sequence.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102</w:t>
      </w:r>
      <w:r w:rsidRPr="00F312E3">
        <w:rPr>
          <w:noProof/>
          <w:color w:val="000000" w:themeColor="text1"/>
        </w:rPr>
        <w:t xml:space="preserve"> (1), 428-429, (1980).</w:t>
      </w:r>
    </w:p>
    <w:p w14:paraId="1ADB6632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50</w:t>
      </w:r>
      <w:r w:rsidRPr="00F312E3">
        <w:rPr>
          <w:noProof/>
          <w:color w:val="000000" w:themeColor="text1"/>
        </w:rPr>
        <w:tab/>
        <w:t>Cadars, S.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The refocused INADEQUATE MAS NMR experiment in multiple spin-</w:t>
      </w:r>
      <w:r w:rsidRPr="00F312E3">
        <w:rPr>
          <w:noProof/>
          <w:color w:val="000000" w:themeColor="text1"/>
        </w:rPr>
        <w:lastRenderedPageBreak/>
        <w:t xml:space="preserve">systems: interpreting observed correlation peaks and optimising lineshapes. </w:t>
      </w:r>
      <w:r w:rsidRPr="00F312E3">
        <w:rPr>
          <w:i/>
          <w:noProof/>
          <w:color w:val="000000" w:themeColor="text1"/>
        </w:rPr>
        <w:t>Journal of Magnetic Resonance.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188</w:t>
      </w:r>
      <w:r w:rsidRPr="00F312E3">
        <w:rPr>
          <w:noProof/>
          <w:color w:val="000000" w:themeColor="text1"/>
        </w:rPr>
        <w:t xml:space="preserve"> (1), 24-34, (2007).</w:t>
      </w:r>
    </w:p>
    <w:p w14:paraId="1B6C2717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51</w:t>
      </w:r>
      <w:r w:rsidRPr="00F312E3">
        <w:rPr>
          <w:noProof/>
          <w:color w:val="000000" w:themeColor="text1"/>
        </w:rPr>
        <w:tab/>
        <w:t xml:space="preserve">Lesage, A., Bardet, M. &amp; Emsley, L. Through-bond carbon− carbon connectivities in disordered solids by NMR. </w:t>
      </w:r>
      <w:r w:rsidRPr="00F312E3">
        <w:rPr>
          <w:i/>
          <w:noProof/>
          <w:color w:val="000000" w:themeColor="text1"/>
        </w:rPr>
        <w:t>Journal of the American Chemical Society.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121</w:t>
      </w:r>
      <w:r w:rsidRPr="00F312E3">
        <w:rPr>
          <w:noProof/>
          <w:color w:val="000000" w:themeColor="text1"/>
        </w:rPr>
        <w:t xml:space="preserve"> (47), 10987-10993, (1999).</w:t>
      </w:r>
    </w:p>
    <w:p w14:paraId="3C3D3BCD" w14:textId="5B9ED9F8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52</w:t>
      </w:r>
      <w:r w:rsidRPr="00F312E3">
        <w:rPr>
          <w:noProof/>
          <w:color w:val="000000" w:themeColor="text1"/>
        </w:rPr>
        <w:tab/>
        <w:t>Bennett, A. E.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Homonuclear radio frequency-driven recoupling in rotating solids. </w:t>
      </w:r>
      <w:r w:rsidRPr="00F312E3">
        <w:rPr>
          <w:i/>
          <w:noProof/>
          <w:color w:val="000000" w:themeColor="text1"/>
        </w:rPr>
        <w:t xml:space="preserve">The Journal of </w:t>
      </w:r>
      <w:del w:id="866" w:author="Tuo Wang" w:date="2018-10-23T21:13:00Z">
        <w:r w:rsidRPr="00F312E3" w:rsidDel="00EC3F3B">
          <w:rPr>
            <w:i/>
            <w:noProof/>
            <w:color w:val="000000" w:themeColor="text1"/>
          </w:rPr>
          <w:delText xml:space="preserve">chemical </w:delText>
        </w:r>
      </w:del>
      <w:ins w:id="867" w:author="Tuo Wang" w:date="2018-10-23T21:13:00Z">
        <w:r w:rsidR="00EC3F3B">
          <w:rPr>
            <w:i/>
            <w:noProof/>
            <w:color w:val="000000" w:themeColor="text1"/>
          </w:rPr>
          <w:t>C</w:t>
        </w:r>
        <w:r w:rsidR="00EC3F3B" w:rsidRPr="00F312E3">
          <w:rPr>
            <w:i/>
            <w:noProof/>
            <w:color w:val="000000" w:themeColor="text1"/>
          </w:rPr>
          <w:t xml:space="preserve">hemical </w:t>
        </w:r>
        <w:r w:rsidR="00EC3F3B">
          <w:rPr>
            <w:i/>
            <w:noProof/>
            <w:color w:val="000000" w:themeColor="text1"/>
          </w:rPr>
          <w:t>P</w:t>
        </w:r>
      </w:ins>
      <w:del w:id="868" w:author="Tuo Wang" w:date="2018-10-23T21:13:00Z">
        <w:r w:rsidRPr="00F312E3" w:rsidDel="00EC3F3B">
          <w:rPr>
            <w:i/>
            <w:noProof/>
            <w:color w:val="000000" w:themeColor="text1"/>
          </w:rPr>
          <w:delText>p</w:delText>
        </w:r>
      </w:del>
      <w:r w:rsidRPr="00F312E3">
        <w:rPr>
          <w:i/>
          <w:noProof/>
          <w:color w:val="000000" w:themeColor="text1"/>
        </w:rPr>
        <w:t>hysics.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108</w:t>
      </w:r>
      <w:r w:rsidRPr="00F312E3">
        <w:rPr>
          <w:noProof/>
          <w:color w:val="000000" w:themeColor="text1"/>
        </w:rPr>
        <w:t xml:space="preserve"> (22), 9463-9479, (1998).</w:t>
      </w:r>
    </w:p>
    <w:p w14:paraId="47E85913" w14:textId="495F9549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53</w:t>
      </w:r>
      <w:r w:rsidRPr="00F312E3">
        <w:rPr>
          <w:noProof/>
          <w:color w:val="000000" w:themeColor="text1"/>
        </w:rPr>
        <w:tab/>
        <w:t xml:space="preserve">Lu, X., Guo, C., Hou, G. &amp; Polenova, T. Combined zero-quantum and spin-diffusion mixing for efficient homonuclear correlation spectroscopy under fast MAS: broadband recoupling and detection of long-range correlations. </w:t>
      </w:r>
      <w:r w:rsidRPr="00F312E3">
        <w:rPr>
          <w:i/>
          <w:noProof/>
          <w:color w:val="000000" w:themeColor="text1"/>
        </w:rPr>
        <w:t xml:space="preserve">Journal of </w:t>
      </w:r>
      <w:del w:id="869" w:author="Tuo Wang" w:date="2018-10-23T21:13:00Z">
        <w:r w:rsidRPr="00F312E3" w:rsidDel="00EC3F3B">
          <w:rPr>
            <w:i/>
            <w:noProof/>
            <w:color w:val="000000" w:themeColor="text1"/>
          </w:rPr>
          <w:delText xml:space="preserve">biomolecular </w:delText>
        </w:r>
      </w:del>
      <w:ins w:id="870" w:author="Tuo Wang" w:date="2018-10-23T21:13:00Z">
        <w:r w:rsidR="00EC3F3B">
          <w:rPr>
            <w:i/>
            <w:noProof/>
            <w:color w:val="000000" w:themeColor="text1"/>
          </w:rPr>
          <w:t>B</w:t>
        </w:r>
        <w:r w:rsidR="00EC3F3B" w:rsidRPr="00F312E3">
          <w:rPr>
            <w:i/>
            <w:noProof/>
            <w:color w:val="000000" w:themeColor="text1"/>
          </w:rPr>
          <w:t xml:space="preserve">iomolecular </w:t>
        </w:r>
      </w:ins>
      <w:r w:rsidRPr="00F312E3">
        <w:rPr>
          <w:i/>
          <w:noProof/>
          <w:color w:val="000000" w:themeColor="text1"/>
        </w:rPr>
        <w:t>NMR.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61</w:t>
      </w:r>
      <w:r w:rsidRPr="00F312E3">
        <w:rPr>
          <w:noProof/>
          <w:color w:val="000000" w:themeColor="text1"/>
        </w:rPr>
        <w:t xml:space="preserve"> (1), 7-20, (2015).</w:t>
      </w:r>
    </w:p>
    <w:p w14:paraId="0E09EBBD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54</w:t>
      </w:r>
      <w:r w:rsidRPr="00F312E3">
        <w:rPr>
          <w:noProof/>
          <w:color w:val="000000" w:themeColor="text1"/>
        </w:rPr>
        <w:tab/>
        <w:t xml:space="preserve">Wang, T., Zabotina, O. &amp; Hong, M. Pectin–cellulose interactions in the Arabidopsis primary cell wall from two-dimensional magic-angle-spinning solid-state nuclear magnetic resonance. </w:t>
      </w:r>
      <w:r w:rsidRPr="00F312E3">
        <w:rPr>
          <w:i/>
          <w:noProof/>
          <w:color w:val="000000" w:themeColor="text1"/>
        </w:rPr>
        <w:t>Biochemistry.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51</w:t>
      </w:r>
      <w:r w:rsidRPr="00F312E3">
        <w:rPr>
          <w:noProof/>
          <w:color w:val="000000" w:themeColor="text1"/>
        </w:rPr>
        <w:t xml:space="preserve"> (49), 9846-9856, (2012).</w:t>
      </w:r>
    </w:p>
    <w:p w14:paraId="69F656C1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55</w:t>
      </w:r>
      <w:r w:rsidRPr="00F312E3">
        <w:rPr>
          <w:noProof/>
          <w:color w:val="000000" w:themeColor="text1"/>
        </w:rPr>
        <w:tab/>
        <w:t xml:space="preserve">Wang, T., Yang, H., Kubicki, J. D. &amp; Hong, M. Cellulose Structural Polymorphism in Plant Primary Cell Walls Investigated by High-Field 2D Solid-State NMR Spectroscopy and Density Functional Theory Calculations. </w:t>
      </w:r>
      <w:r w:rsidRPr="00F312E3">
        <w:rPr>
          <w:i/>
          <w:noProof/>
          <w:color w:val="000000" w:themeColor="text1"/>
        </w:rPr>
        <w:t>Biomacromolecules.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17</w:t>
      </w:r>
      <w:r w:rsidRPr="00F312E3">
        <w:rPr>
          <w:noProof/>
          <w:color w:val="000000" w:themeColor="text1"/>
        </w:rPr>
        <w:t xml:space="preserve"> (6), 2210-2222, (2016).</w:t>
      </w:r>
    </w:p>
    <w:p w14:paraId="698016E9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56</w:t>
      </w:r>
      <w:r w:rsidRPr="00F312E3">
        <w:rPr>
          <w:noProof/>
          <w:color w:val="000000" w:themeColor="text1"/>
        </w:rPr>
        <w:tab/>
        <w:t>Kirui, A.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Atomic Resolution of Cotton Cellulose Structure Enabled by Dynamic Nuclear Polarization Solid-State NMR. </w:t>
      </w:r>
      <w:r w:rsidRPr="00F312E3">
        <w:rPr>
          <w:i/>
          <w:noProof/>
          <w:color w:val="000000" w:themeColor="text1"/>
        </w:rPr>
        <w:t>Cellulose.</w:t>
      </w:r>
      <w:r w:rsidRPr="00F312E3">
        <w:rPr>
          <w:noProof/>
          <w:color w:val="000000" w:themeColor="text1"/>
        </w:rPr>
        <w:t xml:space="preserve"> accepted, (2019).</w:t>
      </w:r>
    </w:p>
    <w:p w14:paraId="0BE97D35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57</w:t>
      </w:r>
      <w:r w:rsidRPr="00F312E3">
        <w:rPr>
          <w:noProof/>
          <w:color w:val="000000" w:themeColor="text1"/>
        </w:rPr>
        <w:tab/>
        <w:t>Wang, T.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Sensitivity-enhanced solid-state NMR detection of expansin's target in plant cell walls. </w:t>
      </w:r>
      <w:r w:rsidRPr="00F312E3">
        <w:rPr>
          <w:i/>
          <w:noProof/>
          <w:color w:val="000000" w:themeColor="text1"/>
        </w:rPr>
        <w:t>Proceedings of the National Academy of Sciences of the United States of America.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110</w:t>
      </w:r>
      <w:r w:rsidRPr="00F312E3">
        <w:rPr>
          <w:noProof/>
          <w:color w:val="000000" w:themeColor="text1"/>
        </w:rPr>
        <w:t xml:space="preserve"> (41), 16444-16449, (2013).</w:t>
      </w:r>
    </w:p>
    <w:p w14:paraId="6DD21A5F" w14:textId="2CF04D58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58</w:t>
      </w:r>
      <w:r w:rsidRPr="00F312E3">
        <w:rPr>
          <w:noProof/>
          <w:color w:val="000000" w:themeColor="text1"/>
        </w:rPr>
        <w:tab/>
        <w:t xml:space="preserve">Wang, T., Park, Y. B., Cosgrove, D. J. &amp; Hong, M. Cellulose-Pectin Spatial Contacts Are Inherent to Never-Dried Arabidopsis thaliana Primary Cell Walls: Evidence from Solid-State NMR. </w:t>
      </w:r>
      <w:r w:rsidRPr="00F312E3">
        <w:rPr>
          <w:i/>
          <w:noProof/>
          <w:color w:val="000000" w:themeColor="text1"/>
        </w:rPr>
        <w:t>Plant Physiol</w:t>
      </w:r>
      <w:del w:id="871" w:author="Tuo Wang" w:date="2018-10-23T21:14:00Z">
        <w:r w:rsidRPr="00F312E3" w:rsidDel="00526DCC">
          <w:rPr>
            <w:i/>
            <w:noProof/>
            <w:color w:val="000000" w:themeColor="text1"/>
          </w:rPr>
          <w:delText>.</w:delText>
        </w:r>
      </w:del>
      <w:ins w:id="872" w:author="Tuo Wang" w:date="2018-10-23T21:14:00Z">
        <w:r w:rsidR="00526DCC">
          <w:rPr>
            <w:i/>
            <w:noProof/>
            <w:color w:val="000000" w:themeColor="text1"/>
          </w:rPr>
          <w:t>ogy</w:t>
        </w:r>
      </w:ins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168</w:t>
      </w:r>
      <w:r w:rsidRPr="00F312E3">
        <w:rPr>
          <w:noProof/>
          <w:color w:val="000000" w:themeColor="text1"/>
        </w:rPr>
        <w:t xml:space="preserve"> (3), 871-884, (2015).</w:t>
      </w:r>
    </w:p>
    <w:p w14:paraId="4F6A0DD0" w14:textId="60DBE1B2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59</w:t>
      </w:r>
      <w:r w:rsidRPr="00F312E3">
        <w:rPr>
          <w:noProof/>
          <w:color w:val="000000" w:themeColor="text1"/>
        </w:rPr>
        <w:tab/>
        <w:t xml:space="preserve">Liao, S. Y., Lee, M., Wang, T., Sergeyev, I. V. &amp; Hong, M. Efficient DNP NMR of membrane proteins: sample preparation protocols, sensitivity, and radical location. </w:t>
      </w:r>
      <w:r w:rsidRPr="00F312E3">
        <w:rPr>
          <w:i/>
          <w:noProof/>
          <w:color w:val="000000" w:themeColor="text1"/>
        </w:rPr>
        <w:t xml:space="preserve">Journal of </w:t>
      </w:r>
      <w:del w:id="873" w:author="Tuo Wang" w:date="2018-10-23T21:15:00Z">
        <w:r w:rsidRPr="00F312E3" w:rsidDel="00526DCC">
          <w:rPr>
            <w:i/>
            <w:noProof/>
            <w:color w:val="000000" w:themeColor="text1"/>
          </w:rPr>
          <w:delText xml:space="preserve">biomolecular </w:delText>
        </w:r>
      </w:del>
      <w:ins w:id="874" w:author="Tuo Wang" w:date="2018-10-23T21:15:00Z">
        <w:r w:rsidR="00526DCC">
          <w:rPr>
            <w:i/>
            <w:noProof/>
            <w:color w:val="000000" w:themeColor="text1"/>
          </w:rPr>
          <w:t>B</w:t>
        </w:r>
        <w:r w:rsidR="00526DCC" w:rsidRPr="00F312E3">
          <w:rPr>
            <w:i/>
            <w:noProof/>
            <w:color w:val="000000" w:themeColor="text1"/>
          </w:rPr>
          <w:t xml:space="preserve">iomolecular </w:t>
        </w:r>
      </w:ins>
      <w:r w:rsidRPr="00F312E3">
        <w:rPr>
          <w:i/>
          <w:noProof/>
          <w:color w:val="000000" w:themeColor="text1"/>
        </w:rPr>
        <w:t>NMR.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64</w:t>
      </w:r>
      <w:r w:rsidRPr="00F312E3">
        <w:rPr>
          <w:noProof/>
          <w:color w:val="000000" w:themeColor="text1"/>
        </w:rPr>
        <w:t xml:space="preserve"> (3), 223-237, (2016).</w:t>
      </w:r>
    </w:p>
    <w:p w14:paraId="40F3B9AE" w14:textId="77777777" w:rsidR="00F312E3" w:rsidRPr="00F312E3" w:rsidRDefault="00F312E3" w:rsidP="00F312E3">
      <w:pPr>
        <w:ind w:left="720" w:hanging="720"/>
        <w:rPr>
          <w:noProof/>
          <w:color w:val="000000" w:themeColor="text1"/>
        </w:rPr>
      </w:pPr>
      <w:r w:rsidRPr="00F312E3">
        <w:rPr>
          <w:noProof/>
          <w:color w:val="000000" w:themeColor="text1"/>
        </w:rPr>
        <w:t>60</w:t>
      </w:r>
      <w:r w:rsidRPr="00F312E3">
        <w:rPr>
          <w:noProof/>
          <w:color w:val="000000" w:themeColor="text1"/>
        </w:rPr>
        <w:tab/>
        <w:t>Takahashi, H.</w:t>
      </w:r>
      <w:r w:rsidRPr="00F312E3">
        <w:rPr>
          <w:i/>
          <w:noProof/>
          <w:color w:val="000000" w:themeColor="text1"/>
        </w:rPr>
        <w:t xml:space="preserve"> et al.</w:t>
      </w:r>
      <w:r w:rsidRPr="00F312E3">
        <w:rPr>
          <w:noProof/>
          <w:color w:val="000000" w:themeColor="text1"/>
        </w:rPr>
        <w:t xml:space="preserve"> Rapid Natural-Abundance 2D 13C-13C Correlation Spectroscopy Using Dynamic Nuclear Polarization Enhanced Solid-State NMR and Matrix-Free Sample Preparation. </w:t>
      </w:r>
      <w:r w:rsidRPr="00F312E3">
        <w:rPr>
          <w:i/>
          <w:noProof/>
          <w:color w:val="000000" w:themeColor="text1"/>
        </w:rPr>
        <w:t>Angewandte Chemie International Edition.</w:t>
      </w:r>
      <w:r w:rsidRPr="00F312E3">
        <w:rPr>
          <w:noProof/>
          <w:color w:val="000000" w:themeColor="text1"/>
        </w:rPr>
        <w:t xml:space="preserve"> </w:t>
      </w:r>
      <w:r w:rsidRPr="00F312E3">
        <w:rPr>
          <w:b/>
          <w:noProof/>
          <w:color w:val="000000" w:themeColor="text1"/>
        </w:rPr>
        <w:t>51</w:t>
      </w:r>
      <w:r w:rsidRPr="00F312E3">
        <w:rPr>
          <w:noProof/>
          <w:color w:val="000000" w:themeColor="text1"/>
        </w:rPr>
        <w:t xml:space="preserve"> (47), 11766-11769, (2012).</w:t>
      </w:r>
    </w:p>
    <w:p w14:paraId="68F87E55" w14:textId="5A95D405" w:rsidR="00F312E3" w:rsidRDefault="00F312E3" w:rsidP="00F312E3">
      <w:pPr>
        <w:rPr>
          <w:noProof/>
          <w:color w:val="000000" w:themeColor="text1"/>
        </w:rPr>
      </w:pPr>
    </w:p>
    <w:p w14:paraId="07DCF19F" w14:textId="5FF37D2D" w:rsidR="009F659A" w:rsidRPr="00C16192" w:rsidRDefault="000B1BFE" w:rsidP="009574C0">
      <w:pPr>
        <w:rPr>
          <w:rFonts w:asciiTheme="minorHAnsi" w:hAnsiTheme="minorHAnsi" w:cs="Times New Roman"/>
          <w:color w:val="808080" w:themeColor="background1" w:themeShade="80"/>
        </w:rPr>
      </w:pPr>
      <w:r w:rsidRPr="000250DF">
        <w:rPr>
          <w:rFonts w:asciiTheme="minorHAnsi" w:hAnsiTheme="minorHAnsi" w:cs="Times New Roman"/>
          <w:color w:val="000000" w:themeColor="text1"/>
        </w:rPr>
        <w:fldChar w:fldCharType="end"/>
      </w:r>
    </w:p>
    <w:sectPr w:rsidR="009F659A" w:rsidRPr="00C16192" w:rsidSect="00684266">
      <w:headerReference w:type="default" r:id="rId9"/>
      <w:footerReference w:type="first" r:id="rId10"/>
      <w:pgSz w:w="12240" w:h="15840" w:code="1"/>
      <w:pgMar w:top="1440" w:right="1440" w:bottom="1440" w:left="1440" w:header="720" w:footer="605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C37F7" w14:textId="77777777" w:rsidR="00BA7B51" w:rsidRDefault="00BA7B51" w:rsidP="00621C4E">
      <w:r>
        <w:separator/>
      </w:r>
    </w:p>
  </w:endnote>
  <w:endnote w:type="continuationSeparator" w:id="0">
    <w:p w14:paraId="1114DCE4" w14:textId="77777777" w:rsidR="00BA7B51" w:rsidRDefault="00BA7B51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54692A" w:rsidRDefault="0054692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75954" w14:textId="77777777" w:rsidR="00BA7B51" w:rsidRDefault="00BA7B51" w:rsidP="00621C4E">
      <w:r>
        <w:separator/>
      </w:r>
    </w:p>
  </w:footnote>
  <w:footnote w:type="continuationSeparator" w:id="0">
    <w:p w14:paraId="38F35142" w14:textId="77777777" w:rsidR="00BA7B51" w:rsidRDefault="00BA7B51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54692A" w:rsidRPr="006F06E4" w:rsidRDefault="0054692A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93AFD"/>
    <w:multiLevelType w:val="multilevel"/>
    <w:tmpl w:val="9DC4CF7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5256BE"/>
    <w:multiLevelType w:val="multilevel"/>
    <w:tmpl w:val="B8040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6C414B3"/>
    <w:multiLevelType w:val="hybridMultilevel"/>
    <w:tmpl w:val="20A6DDA4"/>
    <w:lvl w:ilvl="0" w:tplc="8578AF58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309AF"/>
    <w:multiLevelType w:val="hybridMultilevel"/>
    <w:tmpl w:val="053E9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21BEC"/>
    <w:multiLevelType w:val="multilevel"/>
    <w:tmpl w:val="CE506096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FC755C"/>
    <w:multiLevelType w:val="multilevel"/>
    <w:tmpl w:val="2730DC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A0B2169"/>
    <w:multiLevelType w:val="multilevel"/>
    <w:tmpl w:val="0470BF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376A1DFD"/>
    <w:multiLevelType w:val="multilevel"/>
    <w:tmpl w:val="79F88F8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24A7C"/>
    <w:multiLevelType w:val="multilevel"/>
    <w:tmpl w:val="6D167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1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5"/>
  </w:num>
  <w:num w:numId="3">
    <w:abstractNumId w:val="6"/>
  </w:num>
  <w:num w:numId="4">
    <w:abstractNumId w:val="23"/>
  </w:num>
  <w:num w:numId="5">
    <w:abstractNumId w:val="15"/>
  </w:num>
  <w:num w:numId="6">
    <w:abstractNumId w:val="22"/>
  </w:num>
  <w:num w:numId="7">
    <w:abstractNumId w:val="0"/>
  </w:num>
  <w:num w:numId="8">
    <w:abstractNumId w:val="17"/>
  </w:num>
  <w:num w:numId="9">
    <w:abstractNumId w:val="18"/>
  </w:num>
  <w:num w:numId="10">
    <w:abstractNumId w:val="24"/>
  </w:num>
  <w:num w:numId="11">
    <w:abstractNumId w:val="28"/>
  </w:num>
  <w:num w:numId="12">
    <w:abstractNumId w:val="1"/>
  </w:num>
  <w:num w:numId="13">
    <w:abstractNumId w:val="26"/>
  </w:num>
  <w:num w:numId="14">
    <w:abstractNumId w:val="32"/>
  </w:num>
  <w:num w:numId="15">
    <w:abstractNumId w:val="19"/>
  </w:num>
  <w:num w:numId="16">
    <w:abstractNumId w:val="14"/>
  </w:num>
  <w:num w:numId="17">
    <w:abstractNumId w:val="27"/>
  </w:num>
  <w:num w:numId="18">
    <w:abstractNumId w:val="20"/>
  </w:num>
  <w:num w:numId="19">
    <w:abstractNumId w:val="30"/>
  </w:num>
  <w:num w:numId="20">
    <w:abstractNumId w:val="2"/>
  </w:num>
  <w:num w:numId="21">
    <w:abstractNumId w:val="31"/>
  </w:num>
  <w:num w:numId="22">
    <w:abstractNumId w:val="29"/>
  </w:num>
  <w:num w:numId="23">
    <w:abstractNumId w:val="21"/>
  </w:num>
  <w:num w:numId="24">
    <w:abstractNumId w:val="33"/>
  </w:num>
  <w:num w:numId="25">
    <w:abstractNumId w:val="12"/>
  </w:num>
  <w:num w:numId="26">
    <w:abstractNumId w:val="5"/>
  </w:num>
  <w:num w:numId="27">
    <w:abstractNumId w:val="4"/>
  </w:num>
  <w:num w:numId="28">
    <w:abstractNumId w:val="16"/>
  </w:num>
  <w:num w:numId="29">
    <w:abstractNumId w:val="10"/>
  </w:num>
  <w:num w:numId="30">
    <w:abstractNumId w:val="13"/>
  </w:num>
  <w:num w:numId="31">
    <w:abstractNumId w:val="3"/>
  </w:num>
  <w:num w:numId="32">
    <w:abstractNumId w:val="8"/>
  </w:num>
  <w:num w:numId="33">
    <w:abstractNumId w:val="11"/>
  </w:num>
  <w:num w:numId="34">
    <w:abstractNumId w:val="9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uo Wang">
    <w15:presenceInfo w15:providerId="None" w15:userId="Tuo Wang"/>
  </w15:person>
  <w15:person w15:author="Tuo Wang [2]">
    <w15:presenceInfo w15:providerId="Windows Live" w15:userId="a5560ea7d4ae73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2sd0e00x4x9xw4efr5spvs9st5az9efxr9p9&quot;&gt;LigninCarbo&lt;record-ids&gt;&lt;item&gt;533&lt;/item&gt;&lt;item&gt;926&lt;/item&gt;&lt;/record-ids&gt;&lt;/item&gt;&lt;item db-id=&quot;99xed0w9sz9xd2eptstvsxvxzzrzd02zrsrw&quot;&gt;Jove&lt;record-ids&gt;&lt;item&gt;8&lt;/item&gt;&lt;item&gt;14&lt;/item&gt;&lt;item&gt;25&lt;/item&gt;&lt;item&gt;26&lt;/item&gt;&lt;item&gt;27&lt;/item&gt;&lt;item&gt;28&lt;/item&gt;&lt;item&gt;30&lt;/item&gt;&lt;item&gt;31&lt;/item&gt;&lt;item&gt;32&lt;/item&gt;&lt;item&gt;33&lt;/item&gt;&lt;item&gt;34&lt;/item&gt;&lt;item&gt;36&lt;/item&gt;&lt;item&gt;37&lt;/item&gt;&lt;item&gt;38&lt;/item&gt;&lt;item&gt;39&lt;/item&gt;&lt;item&gt;40&lt;/item&gt;&lt;item&gt;41&lt;/item&gt;&lt;item&gt;42&lt;/item&gt;&lt;item&gt;43&lt;/item&gt;&lt;item&gt;44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3&lt;/item&gt;&lt;item&gt;84&lt;/item&gt;&lt;/record-ids&gt;&lt;/item&gt;&lt;/Libraries&gt;"/>
  </w:docVars>
  <w:rsids>
    <w:rsidRoot w:val="00EE705F"/>
    <w:rsid w:val="0000061D"/>
    <w:rsid w:val="00001169"/>
    <w:rsid w:val="000011DD"/>
    <w:rsid w:val="0000135C"/>
    <w:rsid w:val="00001806"/>
    <w:rsid w:val="00002879"/>
    <w:rsid w:val="00003F09"/>
    <w:rsid w:val="00004896"/>
    <w:rsid w:val="00004A88"/>
    <w:rsid w:val="00005815"/>
    <w:rsid w:val="00007DBC"/>
    <w:rsid w:val="00007EA1"/>
    <w:rsid w:val="000100F0"/>
    <w:rsid w:val="00011044"/>
    <w:rsid w:val="00011D2C"/>
    <w:rsid w:val="00011D4A"/>
    <w:rsid w:val="000125FF"/>
    <w:rsid w:val="000129B2"/>
    <w:rsid w:val="00012FF9"/>
    <w:rsid w:val="0001389C"/>
    <w:rsid w:val="00014314"/>
    <w:rsid w:val="000147A6"/>
    <w:rsid w:val="000149D5"/>
    <w:rsid w:val="000153F7"/>
    <w:rsid w:val="00016A8A"/>
    <w:rsid w:val="00017ECF"/>
    <w:rsid w:val="00017F94"/>
    <w:rsid w:val="00021136"/>
    <w:rsid w:val="00021434"/>
    <w:rsid w:val="000216A5"/>
    <w:rsid w:val="00021774"/>
    <w:rsid w:val="00021DF3"/>
    <w:rsid w:val="0002221F"/>
    <w:rsid w:val="00022A77"/>
    <w:rsid w:val="0002300B"/>
    <w:rsid w:val="0002352D"/>
    <w:rsid w:val="00023869"/>
    <w:rsid w:val="00023A0B"/>
    <w:rsid w:val="00024598"/>
    <w:rsid w:val="00024A13"/>
    <w:rsid w:val="00024D56"/>
    <w:rsid w:val="000250DF"/>
    <w:rsid w:val="00026C0B"/>
    <w:rsid w:val="000278DF"/>
    <w:rsid w:val="00030AA5"/>
    <w:rsid w:val="00031376"/>
    <w:rsid w:val="00031CF9"/>
    <w:rsid w:val="00032769"/>
    <w:rsid w:val="0003311E"/>
    <w:rsid w:val="0003356A"/>
    <w:rsid w:val="000350A7"/>
    <w:rsid w:val="00035DB6"/>
    <w:rsid w:val="00037B58"/>
    <w:rsid w:val="00037F48"/>
    <w:rsid w:val="00040B67"/>
    <w:rsid w:val="000411C5"/>
    <w:rsid w:val="00043042"/>
    <w:rsid w:val="00043657"/>
    <w:rsid w:val="00045031"/>
    <w:rsid w:val="00045645"/>
    <w:rsid w:val="00046769"/>
    <w:rsid w:val="000470BC"/>
    <w:rsid w:val="00050F83"/>
    <w:rsid w:val="0005106C"/>
    <w:rsid w:val="00051503"/>
    <w:rsid w:val="00051B73"/>
    <w:rsid w:val="000520D0"/>
    <w:rsid w:val="000528C7"/>
    <w:rsid w:val="000531D7"/>
    <w:rsid w:val="00055CF6"/>
    <w:rsid w:val="00056F1F"/>
    <w:rsid w:val="00060ABE"/>
    <w:rsid w:val="000616C9"/>
    <w:rsid w:val="00061806"/>
    <w:rsid w:val="000619DB"/>
    <w:rsid w:val="00061A50"/>
    <w:rsid w:val="000634C8"/>
    <w:rsid w:val="0006361B"/>
    <w:rsid w:val="00064104"/>
    <w:rsid w:val="00064924"/>
    <w:rsid w:val="000652E3"/>
    <w:rsid w:val="00066025"/>
    <w:rsid w:val="00066E31"/>
    <w:rsid w:val="000701D1"/>
    <w:rsid w:val="000708B2"/>
    <w:rsid w:val="00070FAA"/>
    <w:rsid w:val="00071AF2"/>
    <w:rsid w:val="00071D43"/>
    <w:rsid w:val="000726BD"/>
    <w:rsid w:val="000729FF"/>
    <w:rsid w:val="0007662C"/>
    <w:rsid w:val="000766BC"/>
    <w:rsid w:val="0007717A"/>
    <w:rsid w:val="0008097A"/>
    <w:rsid w:val="00080A20"/>
    <w:rsid w:val="00082796"/>
    <w:rsid w:val="00082DF4"/>
    <w:rsid w:val="00083B4A"/>
    <w:rsid w:val="00083D0B"/>
    <w:rsid w:val="00085E1E"/>
    <w:rsid w:val="000866ED"/>
    <w:rsid w:val="000873AA"/>
    <w:rsid w:val="00087C0A"/>
    <w:rsid w:val="00091A44"/>
    <w:rsid w:val="00093BC4"/>
    <w:rsid w:val="00095CE9"/>
    <w:rsid w:val="00095F19"/>
    <w:rsid w:val="00096A1A"/>
    <w:rsid w:val="00097929"/>
    <w:rsid w:val="000A032F"/>
    <w:rsid w:val="000A04BA"/>
    <w:rsid w:val="000A1E80"/>
    <w:rsid w:val="000A3539"/>
    <w:rsid w:val="000A3B70"/>
    <w:rsid w:val="000A3C95"/>
    <w:rsid w:val="000A5153"/>
    <w:rsid w:val="000A5E58"/>
    <w:rsid w:val="000A7D9A"/>
    <w:rsid w:val="000A7FE0"/>
    <w:rsid w:val="000B080A"/>
    <w:rsid w:val="000B10AE"/>
    <w:rsid w:val="000B1122"/>
    <w:rsid w:val="000B151F"/>
    <w:rsid w:val="000B1BFE"/>
    <w:rsid w:val="000B30BF"/>
    <w:rsid w:val="000B566B"/>
    <w:rsid w:val="000B662E"/>
    <w:rsid w:val="000B7294"/>
    <w:rsid w:val="000B75D0"/>
    <w:rsid w:val="000B7D4E"/>
    <w:rsid w:val="000C1CF8"/>
    <w:rsid w:val="000C208E"/>
    <w:rsid w:val="000C2CC0"/>
    <w:rsid w:val="000C484C"/>
    <w:rsid w:val="000C49CF"/>
    <w:rsid w:val="000C4DB4"/>
    <w:rsid w:val="000C4E24"/>
    <w:rsid w:val="000C52E9"/>
    <w:rsid w:val="000C5CDC"/>
    <w:rsid w:val="000C65DC"/>
    <w:rsid w:val="000C66F3"/>
    <w:rsid w:val="000C6900"/>
    <w:rsid w:val="000D07EA"/>
    <w:rsid w:val="000D0F4C"/>
    <w:rsid w:val="000D1F6D"/>
    <w:rsid w:val="000D221B"/>
    <w:rsid w:val="000D31E8"/>
    <w:rsid w:val="000D6248"/>
    <w:rsid w:val="000D681B"/>
    <w:rsid w:val="000D76E4"/>
    <w:rsid w:val="000E0952"/>
    <w:rsid w:val="000E2D83"/>
    <w:rsid w:val="000E3816"/>
    <w:rsid w:val="000E39B6"/>
    <w:rsid w:val="000E4F77"/>
    <w:rsid w:val="000E5209"/>
    <w:rsid w:val="000E66DE"/>
    <w:rsid w:val="000E6C7C"/>
    <w:rsid w:val="000E6F81"/>
    <w:rsid w:val="000E7209"/>
    <w:rsid w:val="000F0513"/>
    <w:rsid w:val="000F059B"/>
    <w:rsid w:val="000F20AE"/>
    <w:rsid w:val="000F265C"/>
    <w:rsid w:val="000F3462"/>
    <w:rsid w:val="000F3AFA"/>
    <w:rsid w:val="000F4B36"/>
    <w:rsid w:val="000F503D"/>
    <w:rsid w:val="000F53FB"/>
    <w:rsid w:val="000F5712"/>
    <w:rsid w:val="000F5BBD"/>
    <w:rsid w:val="000F6611"/>
    <w:rsid w:val="000F7E22"/>
    <w:rsid w:val="00102DA1"/>
    <w:rsid w:val="00104879"/>
    <w:rsid w:val="001069B8"/>
    <w:rsid w:val="00106C3A"/>
    <w:rsid w:val="00106C6A"/>
    <w:rsid w:val="00106CFB"/>
    <w:rsid w:val="00106FCD"/>
    <w:rsid w:val="001104F3"/>
    <w:rsid w:val="00110814"/>
    <w:rsid w:val="00110CEC"/>
    <w:rsid w:val="001113BB"/>
    <w:rsid w:val="001113C1"/>
    <w:rsid w:val="00111D9E"/>
    <w:rsid w:val="00112EEB"/>
    <w:rsid w:val="001157FD"/>
    <w:rsid w:val="00116737"/>
    <w:rsid w:val="001173FF"/>
    <w:rsid w:val="0011760C"/>
    <w:rsid w:val="0012052B"/>
    <w:rsid w:val="00120B01"/>
    <w:rsid w:val="0012158B"/>
    <w:rsid w:val="001224AE"/>
    <w:rsid w:val="00122DCB"/>
    <w:rsid w:val="001255C1"/>
    <w:rsid w:val="0012563A"/>
    <w:rsid w:val="00126497"/>
    <w:rsid w:val="001264DE"/>
    <w:rsid w:val="00127EF5"/>
    <w:rsid w:val="001313A7"/>
    <w:rsid w:val="0013276F"/>
    <w:rsid w:val="00132C38"/>
    <w:rsid w:val="00133029"/>
    <w:rsid w:val="0013621E"/>
    <w:rsid w:val="0013642E"/>
    <w:rsid w:val="0014014F"/>
    <w:rsid w:val="00141977"/>
    <w:rsid w:val="0014270B"/>
    <w:rsid w:val="0014419C"/>
    <w:rsid w:val="00145109"/>
    <w:rsid w:val="001464E2"/>
    <w:rsid w:val="00150439"/>
    <w:rsid w:val="001509BC"/>
    <w:rsid w:val="00152A23"/>
    <w:rsid w:val="001534C9"/>
    <w:rsid w:val="00153A7D"/>
    <w:rsid w:val="00153B7D"/>
    <w:rsid w:val="00154BB7"/>
    <w:rsid w:val="00155E5C"/>
    <w:rsid w:val="0015632F"/>
    <w:rsid w:val="00160593"/>
    <w:rsid w:val="00161B12"/>
    <w:rsid w:val="00162221"/>
    <w:rsid w:val="00162CB7"/>
    <w:rsid w:val="00163648"/>
    <w:rsid w:val="00163F54"/>
    <w:rsid w:val="001701D8"/>
    <w:rsid w:val="00171468"/>
    <w:rsid w:val="00171E5B"/>
    <w:rsid w:val="00171F94"/>
    <w:rsid w:val="00173B4D"/>
    <w:rsid w:val="00174658"/>
    <w:rsid w:val="00175D4E"/>
    <w:rsid w:val="0017668A"/>
    <w:rsid w:val="001766FE"/>
    <w:rsid w:val="001771E7"/>
    <w:rsid w:val="0017723A"/>
    <w:rsid w:val="00181624"/>
    <w:rsid w:val="00181B79"/>
    <w:rsid w:val="00182205"/>
    <w:rsid w:val="00183070"/>
    <w:rsid w:val="0018372D"/>
    <w:rsid w:val="00184DD6"/>
    <w:rsid w:val="0018576B"/>
    <w:rsid w:val="00185A91"/>
    <w:rsid w:val="00186220"/>
    <w:rsid w:val="00186240"/>
    <w:rsid w:val="001911FF"/>
    <w:rsid w:val="00192006"/>
    <w:rsid w:val="00193180"/>
    <w:rsid w:val="00194A33"/>
    <w:rsid w:val="00196792"/>
    <w:rsid w:val="001970E6"/>
    <w:rsid w:val="00197546"/>
    <w:rsid w:val="001A0286"/>
    <w:rsid w:val="001A1283"/>
    <w:rsid w:val="001A153B"/>
    <w:rsid w:val="001A2922"/>
    <w:rsid w:val="001A30AB"/>
    <w:rsid w:val="001A4C73"/>
    <w:rsid w:val="001A514C"/>
    <w:rsid w:val="001B008B"/>
    <w:rsid w:val="001B1519"/>
    <w:rsid w:val="001B1C8B"/>
    <w:rsid w:val="001B2E2D"/>
    <w:rsid w:val="001B393E"/>
    <w:rsid w:val="001B4ACD"/>
    <w:rsid w:val="001B5CD2"/>
    <w:rsid w:val="001B6024"/>
    <w:rsid w:val="001B6AA9"/>
    <w:rsid w:val="001C0BEE"/>
    <w:rsid w:val="001C1DEC"/>
    <w:rsid w:val="001C1E49"/>
    <w:rsid w:val="001C2A98"/>
    <w:rsid w:val="001C310E"/>
    <w:rsid w:val="001C32C4"/>
    <w:rsid w:val="001D17F5"/>
    <w:rsid w:val="001D1911"/>
    <w:rsid w:val="001D3D7D"/>
    <w:rsid w:val="001D3FFF"/>
    <w:rsid w:val="001D42DE"/>
    <w:rsid w:val="001D625F"/>
    <w:rsid w:val="001D68A4"/>
    <w:rsid w:val="001D7576"/>
    <w:rsid w:val="001D79A5"/>
    <w:rsid w:val="001E01DD"/>
    <w:rsid w:val="001E0E3F"/>
    <w:rsid w:val="001E14A0"/>
    <w:rsid w:val="001E1DED"/>
    <w:rsid w:val="001E31CE"/>
    <w:rsid w:val="001E3380"/>
    <w:rsid w:val="001E3F79"/>
    <w:rsid w:val="001E4BF7"/>
    <w:rsid w:val="001E6B45"/>
    <w:rsid w:val="001E7376"/>
    <w:rsid w:val="001F052E"/>
    <w:rsid w:val="001F225C"/>
    <w:rsid w:val="001F282E"/>
    <w:rsid w:val="001F2A84"/>
    <w:rsid w:val="001F43AD"/>
    <w:rsid w:val="001F44B1"/>
    <w:rsid w:val="001F7D4C"/>
    <w:rsid w:val="00200D03"/>
    <w:rsid w:val="00201CFA"/>
    <w:rsid w:val="0020220D"/>
    <w:rsid w:val="00202448"/>
    <w:rsid w:val="002029D1"/>
    <w:rsid w:val="00202D15"/>
    <w:rsid w:val="0020362F"/>
    <w:rsid w:val="00203DB7"/>
    <w:rsid w:val="00204CC0"/>
    <w:rsid w:val="0020720E"/>
    <w:rsid w:val="002074DE"/>
    <w:rsid w:val="0021062E"/>
    <w:rsid w:val="00210BD1"/>
    <w:rsid w:val="00212A01"/>
    <w:rsid w:val="00212EAE"/>
    <w:rsid w:val="00213302"/>
    <w:rsid w:val="002143B4"/>
    <w:rsid w:val="00214BEE"/>
    <w:rsid w:val="0021540A"/>
    <w:rsid w:val="0021591D"/>
    <w:rsid w:val="0021684F"/>
    <w:rsid w:val="002205B8"/>
    <w:rsid w:val="002226D7"/>
    <w:rsid w:val="00223FDF"/>
    <w:rsid w:val="00224C32"/>
    <w:rsid w:val="00224F21"/>
    <w:rsid w:val="00225720"/>
    <w:rsid w:val="002259E5"/>
    <w:rsid w:val="00226140"/>
    <w:rsid w:val="002267B4"/>
    <w:rsid w:val="002274F3"/>
    <w:rsid w:val="0023094C"/>
    <w:rsid w:val="00230F59"/>
    <w:rsid w:val="002315A6"/>
    <w:rsid w:val="00231FD0"/>
    <w:rsid w:val="0023268A"/>
    <w:rsid w:val="00234BE3"/>
    <w:rsid w:val="00235684"/>
    <w:rsid w:val="00235A90"/>
    <w:rsid w:val="00235EEC"/>
    <w:rsid w:val="00236533"/>
    <w:rsid w:val="00241E48"/>
    <w:rsid w:val="0024214E"/>
    <w:rsid w:val="00242623"/>
    <w:rsid w:val="002429BA"/>
    <w:rsid w:val="00242D0D"/>
    <w:rsid w:val="00243426"/>
    <w:rsid w:val="00243F27"/>
    <w:rsid w:val="00244EB2"/>
    <w:rsid w:val="002453CF"/>
    <w:rsid w:val="00245660"/>
    <w:rsid w:val="00245A48"/>
    <w:rsid w:val="00247164"/>
    <w:rsid w:val="002477B2"/>
    <w:rsid w:val="00250240"/>
    <w:rsid w:val="00250558"/>
    <w:rsid w:val="002527BB"/>
    <w:rsid w:val="00253241"/>
    <w:rsid w:val="00253C38"/>
    <w:rsid w:val="00254E2D"/>
    <w:rsid w:val="00256016"/>
    <w:rsid w:val="00260652"/>
    <w:rsid w:val="00261F25"/>
    <w:rsid w:val="00263AF7"/>
    <w:rsid w:val="002648A9"/>
    <w:rsid w:val="00264D6A"/>
    <w:rsid w:val="0026536F"/>
    <w:rsid w:val="0026553C"/>
    <w:rsid w:val="002663E9"/>
    <w:rsid w:val="002673D1"/>
    <w:rsid w:val="00267DD5"/>
    <w:rsid w:val="00267EB1"/>
    <w:rsid w:val="0027490B"/>
    <w:rsid w:val="00274A0A"/>
    <w:rsid w:val="00275096"/>
    <w:rsid w:val="00275621"/>
    <w:rsid w:val="00275D8F"/>
    <w:rsid w:val="00276713"/>
    <w:rsid w:val="00277593"/>
    <w:rsid w:val="00277CC6"/>
    <w:rsid w:val="00280909"/>
    <w:rsid w:val="00280918"/>
    <w:rsid w:val="00281AEE"/>
    <w:rsid w:val="00282A1C"/>
    <w:rsid w:val="00282AF6"/>
    <w:rsid w:val="00283502"/>
    <w:rsid w:val="0028578B"/>
    <w:rsid w:val="0028596A"/>
    <w:rsid w:val="00285C40"/>
    <w:rsid w:val="0028670C"/>
    <w:rsid w:val="00287085"/>
    <w:rsid w:val="00287190"/>
    <w:rsid w:val="00287205"/>
    <w:rsid w:val="00287616"/>
    <w:rsid w:val="00290AF9"/>
    <w:rsid w:val="002911E7"/>
    <w:rsid w:val="00291FF1"/>
    <w:rsid w:val="00292441"/>
    <w:rsid w:val="00293F7A"/>
    <w:rsid w:val="00295E8A"/>
    <w:rsid w:val="00295F10"/>
    <w:rsid w:val="0029668B"/>
    <w:rsid w:val="002967CF"/>
    <w:rsid w:val="00297788"/>
    <w:rsid w:val="0029779C"/>
    <w:rsid w:val="002A033C"/>
    <w:rsid w:val="002A2D17"/>
    <w:rsid w:val="002A3884"/>
    <w:rsid w:val="002A484B"/>
    <w:rsid w:val="002A558B"/>
    <w:rsid w:val="002A64A6"/>
    <w:rsid w:val="002B049C"/>
    <w:rsid w:val="002B0D83"/>
    <w:rsid w:val="002B2591"/>
    <w:rsid w:val="002B3301"/>
    <w:rsid w:val="002B497A"/>
    <w:rsid w:val="002B5630"/>
    <w:rsid w:val="002B5EF4"/>
    <w:rsid w:val="002B66A3"/>
    <w:rsid w:val="002B7CC2"/>
    <w:rsid w:val="002C08FF"/>
    <w:rsid w:val="002C09DE"/>
    <w:rsid w:val="002C1B44"/>
    <w:rsid w:val="002C240F"/>
    <w:rsid w:val="002C2BD4"/>
    <w:rsid w:val="002C3534"/>
    <w:rsid w:val="002C406C"/>
    <w:rsid w:val="002C47D4"/>
    <w:rsid w:val="002C53B2"/>
    <w:rsid w:val="002C543E"/>
    <w:rsid w:val="002C6285"/>
    <w:rsid w:val="002C744F"/>
    <w:rsid w:val="002D0F38"/>
    <w:rsid w:val="002D13B0"/>
    <w:rsid w:val="002D1E4B"/>
    <w:rsid w:val="002D1E8B"/>
    <w:rsid w:val="002D33A8"/>
    <w:rsid w:val="002D4C81"/>
    <w:rsid w:val="002D5004"/>
    <w:rsid w:val="002D504C"/>
    <w:rsid w:val="002D624D"/>
    <w:rsid w:val="002D77E3"/>
    <w:rsid w:val="002D7EFD"/>
    <w:rsid w:val="002D7F01"/>
    <w:rsid w:val="002E0B76"/>
    <w:rsid w:val="002E0C75"/>
    <w:rsid w:val="002E17E4"/>
    <w:rsid w:val="002E1C30"/>
    <w:rsid w:val="002E2BD3"/>
    <w:rsid w:val="002E3AD9"/>
    <w:rsid w:val="002E40E0"/>
    <w:rsid w:val="002E42B5"/>
    <w:rsid w:val="002E4368"/>
    <w:rsid w:val="002E4D91"/>
    <w:rsid w:val="002E65AE"/>
    <w:rsid w:val="002E79B1"/>
    <w:rsid w:val="002F0495"/>
    <w:rsid w:val="002F09C9"/>
    <w:rsid w:val="002F0C63"/>
    <w:rsid w:val="002F2376"/>
    <w:rsid w:val="002F2859"/>
    <w:rsid w:val="002F3D96"/>
    <w:rsid w:val="002F6E3C"/>
    <w:rsid w:val="002F7201"/>
    <w:rsid w:val="00300A70"/>
    <w:rsid w:val="0030117D"/>
    <w:rsid w:val="0030157A"/>
    <w:rsid w:val="00301F30"/>
    <w:rsid w:val="003022B1"/>
    <w:rsid w:val="003038FD"/>
    <w:rsid w:val="00303C87"/>
    <w:rsid w:val="00304F4B"/>
    <w:rsid w:val="00304F66"/>
    <w:rsid w:val="00306B3C"/>
    <w:rsid w:val="003108E5"/>
    <w:rsid w:val="0031094C"/>
    <w:rsid w:val="00311A2E"/>
    <w:rsid w:val="003120CB"/>
    <w:rsid w:val="00313E11"/>
    <w:rsid w:val="00314D27"/>
    <w:rsid w:val="00315049"/>
    <w:rsid w:val="0031509C"/>
    <w:rsid w:val="00315BD8"/>
    <w:rsid w:val="00320153"/>
    <w:rsid w:val="00320367"/>
    <w:rsid w:val="0032140C"/>
    <w:rsid w:val="00322790"/>
    <w:rsid w:val="00322871"/>
    <w:rsid w:val="00323A4E"/>
    <w:rsid w:val="00324388"/>
    <w:rsid w:val="003246B0"/>
    <w:rsid w:val="00325149"/>
    <w:rsid w:val="00325764"/>
    <w:rsid w:val="00325A14"/>
    <w:rsid w:val="00326F2B"/>
    <w:rsid w:val="00326FB3"/>
    <w:rsid w:val="00327705"/>
    <w:rsid w:val="0033132B"/>
    <w:rsid w:val="003316D4"/>
    <w:rsid w:val="00331D46"/>
    <w:rsid w:val="00332881"/>
    <w:rsid w:val="00333822"/>
    <w:rsid w:val="00333FB8"/>
    <w:rsid w:val="00335823"/>
    <w:rsid w:val="00335E57"/>
    <w:rsid w:val="00336715"/>
    <w:rsid w:val="0034041C"/>
    <w:rsid w:val="00340553"/>
    <w:rsid w:val="00340DFD"/>
    <w:rsid w:val="0034275C"/>
    <w:rsid w:val="00342883"/>
    <w:rsid w:val="003430C6"/>
    <w:rsid w:val="00344954"/>
    <w:rsid w:val="00344CE5"/>
    <w:rsid w:val="003453BD"/>
    <w:rsid w:val="003455FF"/>
    <w:rsid w:val="00346824"/>
    <w:rsid w:val="0034752E"/>
    <w:rsid w:val="00350CD7"/>
    <w:rsid w:val="00353E10"/>
    <w:rsid w:val="003540DB"/>
    <w:rsid w:val="003544FA"/>
    <w:rsid w:val="0035612B"/>
    <w:rsid w:val="0035744A"/>
    <w:rsid w:val="00357D5A"/>
    <w:rsid w:val="003601B4"/>
    <w:rsid w:val="00360882"/>
    <w:rsid w:val="00360C17"/>
    <w:rsid w:val="00360F0D"/>
    <w:rsid w:val="003621C6"/>
    <w:rsid w:val="0036222D"/>
    <w:rsid w:val="003622B8"/>
    <w:rsid w:val="00362B6A"/>
    <w:rsid w:val="00363890"/>
    <w:rsid w:val="00363C50"/>
    <w:rsid w:val="003643E5"/>
    <w:rsid w:val="003649CF"/>
    <w:rsid w:val="00364D65"/>
    <w:rsid w:val="00366B76"/>
    <w:rsid w:val="00367239"/>
    <w:rsid w:val="003677BB"/>
    <w:rsid w:val="00370A0B"/>
    <w:rsid w:val="00370A15"/>
    <w:rsid w:val="00370BBB"/>
    <w:rsid w:val="00372711"/>
    <w:rsid w:val="00373051"/>
    <w:rsid w:val="0037352D"/>
    <w:rsid w:val="003739F0"/>
    <w:rsid w:val="00373B8F"/>
    <w:rsid w:val="00374687"/>
    <w:rsid w:val="00375845"/>
    <w:rsid w:val="00376D95"/>
    <w:rsid w:val="00377FBB"/>
    <w:rsid w:val="00381D02"/>
    <w:rsid w:val="00381E1C"/>
    <w:rsid w:val="00385140"/>
    <w:rsid w:val="00385AB7"/>
    <w:rsid w:val="00386B49"/>
    <w:rsid w:val="003871A8"/>
    <w:rsid w:val="00392375"/>
    <w:rsid w:val="00396681"/>
    <w:rsid w:val="00396FED"/>
    <w:rsid w:val="003A0D10"/>
    <w:rsid w:val="003A16FC"/>
    <w:rsid w:val="003A209D"/>
    <w:rsid w:val="003A3CE6"/>
    <w:rsid w:val="003A3D62"/>
    <w:rsid w:val="003A4987"/>
    <w:rsid w:val="003A4C87"/>
    <w:rsid w:val="003A4FCD"/>
    <w:rsid w:val="003A568B"/>
    <w:rsid w:val="003A6393"/>
    <w:rsid w:val="003A75C7"/>
    <w:rsid w:val="003B0944"/>
    <w:rsid w:val="003B1593"/>
    <w:rsid w:val="003B15A6"/>
    <w:rsid w:val="003B172F"/>
    <w:rsid w:val="003B347D"/>
    <w:rsid w:val="003B3B15"/>
    <w:rsid w:val="003B4381"/>
    <w:rsid w:val="003B580D"/>
    <w:rsid w:val="003B6067"/>
    <w:rsid w:val="003B7183"/>
    <w:rsid w:val="003B731C"/>
    <w:rsid w:val="003B75C5"/>
    <w:rsid w:val="003B78AD"/>
    <w:rsid w:val="003C0A0E"/>
    <w:rsid w:val="003C1043"/>
    <w:rsid w:val="003C1A30"/>
    <w:rsid w:val="003C2C5F"/>
    <w:rsid w:val="003C4FEE"/>
    <w:rsid w:val="003C50D9"/>
    <w:rsid w:val="003C5973"/>
    <w:rsid w:val="003C6779"/>
    <w:rsid w:val="003C6BC0"/>
    <w:rsid w:val="003C7151"/>
    <w:rsid w:val="003D16BA"/>
    <w:rsid w:val="003D2998"/>
    <w:rsid w:val="003D2F0A"/>
    <w:rsid w:val="003D3891"/>
    <w:rsid w:val="003D3B2B"/>
    <w:rsid w:val="003D4125"/>
    <w:rsid w:val="003D4159"/>
    <w:rsid w:val="003D488D"/>
    <w:rsid w:val="003D5D84"/>
    <w:rsid w:val="003D693B"/>
    <w:rsid w:val="003D6CA2"/>
    <w:rsid w:val="003D6DA7"/>
    <w:rsid w:val="003D7011"/>
    <w:rsid w:val="003E0F4F"/>
    <w:rsid w:val="003E134A"/>
    <w:rsid w:val="003E17E8"/>
    <w:rsid w:val="003E18AC"/>
    <w:rsid w:val="003E210B"/>
    <w:rsid w:val="003E26BD"/>
    <w:rsid w:val="003E2A12"/>
    <w:rsid w:val="003E3384"/>
    <w:rsid w:val="003E3CA4"/>
    <w:rsid w:val="003E548E"/>
    <w:rsid w:val="003E5868"/>
    <w:rsid w:val="003E65CF"/>
    <w:rsid w:val="003F0593"/>
    <w:rsid w:val="003F1FFC"/>
    <w:rsid w:val="003F2526"/>
    <w:rsid w:val="003F4399"/>
    <w:rsid w:val="0040196A"/>
    <w:rsid w:val="00401A56"/>
    <w:rsid w:val="00401EC9"/>
    <w:rsid w:val="004022EE"/>
    <w:rsid w:val="004036FD"/>
    <w:rsid w:val="00406D7C"/>
    <w:rsid w:val="00407EC8"/>
    <w:rsid w:val="0041110A"/>
    <w:rsid w:val="00411624"/>
    <w:rsid w:val="00412148"/>
    <w:rsid w:val="0041235A"/>
    <w:rsid w:val="004148E1"/>
    <w:rsid w:val="00414CFA"/>
    <w:rsid w:val="00414F88"/>
    <w:rsid w:val="00415EC0"/>
    <w:rsid w:val="00415F3B"/>
    <w:rsid w:val="00417764"/>
    <w:rsid w:val="00420826"/>
    <w:rsid w:val="00420BE9"/>
    <w:rsid w:val="00421148"/>
    <w:rsid w:val="00422090"/>
    <w:rsid w:val="00423AD8"/>
    <w:rsid w:val="00423FDD"/>
    <w:rsid w:val="00424C85"/>
    <w:rsid w:val="00425643"/>
    <w:rsid w:val="004259AB"/>
    <w:rsid w:val="004260BD"/>
    <w:rsid w:val="00427642"/>
    <w:rsid w:val="0043012F"/>
    <w:rsid w:val="00430F1F"/>
    <w:rsid w:val="00432251"/>
    <w:rsid w:val="004326EA"/>
    <w:rsid w:val="00432C61"/>
    <w:rsid w:val="00433B07"/>
    <w:rsid w:val="00434FB8"/>
    <w:rsid w:val="0043504A"/>
    <w:rsid w:val="00435DB0"/>
    <w:rsid w:val="0043648D"/>
    <w:rsid w:val="004365AC"/>
    <w:rsid w:val="004371DC"/>
    <w:rsid w:val="00437B6D"/>
    <w:rsid w:val="00440EB2"/>
    <w:rsid w:val="00442E53"/>
    <w:rsid w:val="004442D6"/>
    <w:rsid w:val="0044434C"/>
    <w:rsid w:val="0044456B"/>
    <w:rsid w:val="00445198"/>
    <w:rsid w:val="0044565D"/>
    <w:rsid w:val="00445DDA"/>
    <w:rsid w:val="00446171"/>
    <w:rsid w:val="00446D31"/>
    <w:rsid w:val="0044713C"/>
    <w:rsid w:val="00447BD1"/>
    <w:rsid w:val="00447F32"/>
    <w:rsid w:val="004505C4"/>
    <w:rsid w:val="004507F3"/>
    <w:rsid w:val="00450AF4"/>
    <w:rsid w:val="00450C18"/>
    <w:rsid w:val="004544DC"/>
    <w:rsid w:val="004547CD"/>
    <w:rsid w:val="004556B8"/>
    <w:rsid w:val="00456A57"/>
    <w:rsid w:val="00456BE7"/>
    <w:rsid w:val="00457781"/>
    <w:rsid w:val="0046036E"/>
    <w:rsid w:val="004607DE"/>
    <w:rsid w:val="00461EE4"/>
    <w:rsid w:val="004624CA"/>
    <w:rsid w:val="004643FB"/>
    <w:rsid w:val="004649F3"/>
    <w:rsid w:val="00464C09"/>
    <w:rsid w:val="00465487"/>
    <w:rsid w:val="004671C7"/>
    <w:rsid w:val="00472CB0"/>
    <w:rsid w:val="00472F4D"/>
    <w:rsid w:val="004730BF"/>
    <w:rsid w:val="00474DCB"/>
    <w:rsid w:val="0047535C"/>
    <w:rsid w:val="0047620A"/>
    <w:rsid w:val="004762F6"/>
    <w:rsid w:val="00482B18"/>
    <w:rsid w:val="004846FF"/>
    <w:rsid w:val="00485870"/>
    <w:rsid w:val="00485FE8"/>
    <w:rsid w:val="00490BA0"/>
    <w:rsid w:val="00491B0A"/>
    <w:rsid w:val="00491E70"/>
    <w:rsid w:val="00492EB5"/>
    <w:rsid w:val="00494EA4"/>
    <w:rsid w:val="00494F77"/>
    <w:rsid w:val="004959B0"/>
    <w:rsid w:val="00495A69"/>
    <w:rsid w:val="00495C91"/>
    <w:rsid w:val="00496430"/>
    <w:rsid w:val="004974AA"/>
    <w:rsid w:val="00497721"/>
    <w:rsid w:val="00497775"/>
    <w:rsid w:val="004A0229"/>
    <w:rsid w:val="004A097C"/>
    <w:rsid w:val="004A25A3"/>
    <w:rsid w:val="004A35D2"/>
    <w:rsid w:val="004A3BE6"/>
    <w:rsid w:val="004A4A30"/>
    <w:rsid w:val="004A71E4"/>
    <w:rsid w:val="004B0263"/>
    <w:rsid w:val="004B0333"/>
    <w:rsid w:val="004B2F00"/>
    <w:rsid w:val="004B40F1"/>
    <w:rsid w:val="004B41BA"/>
    <w:rsid w:val="004B6E31"/>
    <w:rsid w:val="004B6E5B"/>
    <w:rsid w:val="004C1D66"/>
    <w:rsid w:val="004C31D7"/>
    <w:rsid w:val="004C3A31"/>
    <w:rsid w:val="004C4882"/>
    <w:rsid w:val="004C493C"/>
    <w:rsid w:val="004C4AD2"/>
    <w:rsid w:val="004C4FB0"/>
    <w:rsid w:val="004C54CF"/>
    <w:rsid w:val="004C5B9A"/>
    <w:rsid w:val="004C6195"/>
    <w:rsid w:val="004C6981"/>
    <w:rsid w:val="004D052F"/>
    <w:rsid w:val="004D1539"/>
    <w:rsid w:val="004D1A5A"/>
    <w:rsid w:val="004D1F21"/>
    <w:rsid w:val="004D268C"/>
    <w:rsid w:val="004D2F8B"/>
    <w:rsid w:val="004D364C"/>
    <w:rsid w:val="004D59D8"/>
    <w:rsid w:val="004D5DA1"/>
    <w:rsid w:val="004E150F"/>
    <w:rsid w:val="004E1BD2"/>
    <w:rsid w:val="004E1DCA"/>
    <w:rsid w:val="004E23A1"/>
    <w:rsid w:val="004E2AC2"/>
    <w:rsid w:val="004E3489"/>
    <w:rsid w:val="004E358A"/>
    <w:rsid w:val="004E3AFA"/>
    <w:rsid w:val="004E6588"/>
    <w:rsid w:val="004E697E"/>
    <w:rsid w:val="004E727A"/>
    <w:rsid w:val="004F0726"/>
    <w:rsid w:val="004F223E"/>
    <w:rsid w:val="004F2ECC"/>
    <w:rsid w:val="004F3F25"/>
    <w:rsid w:val="004F4573"/>
    <w:rsid w:val="004F5331"/>
    <w:rsid w:val="004F5657"/>
    <w:rsid w:val="004F5EF3"/>
    <w:rsid w:val="004F612E"/>
    <w:rsid w:val="004F7AC4"/>
    <w:rsid w:val="00500646"/>
    <w:rsid w:val="00501032"/>
    <w:rsid w:val="0050142D"/>
    <w:rsid w:val="00502A0A"/>
    <w:rsid w:val="00504865"/>
    <w:rsid w:val="00504B0E"/>
    <w:rsid w:val="005051BF"/>
    <w:rsid w:val="0050612D"/>
    <w:rsid w:val="00507C50"/>
    <w:rsid w:val="005106D1"/>
    <w:rsid w:val="00512533"/>
    <w:rsid w:val="00512911"/>
    <w:rsid w:val="005129C7"/>
    <w:rsid w:val="00513D51"/>
    <w:rsid w:val="005157C5"/>
    <w:rsid w:val="00517419"/>
    <w:rsid w:val="00517C3A"/>
    <w:rsid w:val="00520561"/>
    <w:rsid w:val="0052218E"/>
    <w:rsid w:val="00526DCC"/>
    <w:rsid w:val="00527BF4"/>
    <w:rsid w:val="00531C8B"/>
    <w:rsid w:val="005324BE"/>
    <w:rsid w:val="00533CA3"/>
    <w:rsid w:val="00534F6C"/>
    <w:rsid w:val="00535381"/>
    <w:rsid w:val="00535994"/>
    <w:rsid w:val="00536013"/>
    <w:rsid w:val="0053646D"/>
    <w:rsid w:val="0053746D"/>
    <w:rsid w:val="00540746"/>
    <w:rsid w:val="00540AAD"/>
    <w:rsid w:val="00541C6A"/>
    <w:rsid w:val="00543077"/>
    <w:rsid w:val="0054374F"/>
    <w:rsid w:val="00543EC1"/>
    <w:rsid w:val="005449BE"/>
    <w:rsid w:val="005456A9"/>
    <w:rsid w:val="00546458"/>
    <w:rsid w:val="00546530"/>
    <w:rsid w:val="0054692A"/>
    <w:rsid w:val="00547015"/>
    <w:rsid w:val="0055087C"/>
    <w:rsid w:val="00550E96"/>
    <w:rsid w:val="00551C92"/>
    <w:rsid w:val="00553413"/>
    <w:rsid w:val="00554219"/>
    <w:rsid w:val="00555983"/>
    <w:rsid w:val="00560E31"/>
    <w:rsid w:val="00562C42"/>
    <w:rsid w:val="00564D2B"/>
    <w:rsid w:val="00566DAD"/>
    <w:rsid w:val="00566F5A"/>
    <w:rsid w:val="00570FE8"/>
    <w:rsid w:val="00572BB9"/>
    <w:rsid w:val="005748B7"/>
    <w:rsid w:val="00575E8C"/>
    <w:rsid w:val="00581896"/>
    <w:rsid w:val="00581B23"/>
    <w:rsid w:val="0058219C"/>
    <w:rsid w:val="00583C1C"/>
    <w:rsid w:val="00585E9C"/>
    <w:rsid w:val="00585EEA"/>
    <w:rsid w:val="0058707F"/>
    <w:rsid w:val="00590268"/>
    <w:rsid w:val="00591DF5"/>
    <w:rsid w:val="005921C7"/>
    <w:rsid w:val="005931FE"/>
    <w:rsid w:val="005943F1"/>
    <w:rsid w:val="00595F14"/>
    <w:rsid w:val="00597D63"/>
    <w:rsid w:val="005A0832"/>
    <w:rsid w:val="005A0EF4"/>
    <w:rsid w:val="005A1C08"/>
    <w:rsid w:val="005A35C7"/>
    <w:rsid w:val="005A3C2F"/>
    <w:rsid w:val="005A448C"/>
    <w:rsid w:val="005A55B9"/>
    <w:rsid w:val="005A5601"/>
    <w:rsid w:val="005A5B53"/>
    <w:rsid w:val="005A619B"/>
    <w:rsid w:val="005A6D7F"/>
    <w:rsid w:val="005A7CB5"/>
    <w:rsid w:val="005B0072"/>
    <w:rsid w:val="005B0599"/>
    <w:rsid w:val="005B0732"/>
    <w:rsid w:val="005B0E54"/>
    <w:rsid w:val="005B1530"/>
    <w:rsid w:val="005B178D"/>
    <w:rsid w:val="005B1BFD"/>
    <w:rsid w:val="005B2F7A"/>
    <w:rsid w:val="005B38A0"/>
    <w:rsid w:val="005B3D05"/>
    <w:rsid w:val="005B491C"/>
    <w:rsid w:val="005B4DBF"/>
    <w:rsid w:val="005B5DE2"/>
    <w:rsid w:val="005B674C"/>
    <w:rsid w:val="005B7472"/>
    <w:rsid w:val="005C1865"/>
    <w:rsid w:val="005C24F2"/>
    <w:rsid w:val="005C3A03"/>
    <w:rsid w:val="005C4EF6"/>
    <w:rsid w:val="005C5654"/>
    <w:rsid w:val="005C5F89"/>
    <w:rsid w:val="005C7561"/>
    <w:rsid w:val="005D1E57"/>
    <w:rsid w:val="005D1E66"/>
    <w:rsid w:val="005D2F57"/>
    <w:rsid w:val="005D34F6"/>
    <w:rsid w:val="005D3C98"/>
    <w:rsid w:val="005D3E78"/>
    <w:rsid w:val="005D4F1A"/>
    <w:rsid w:val="005D510E"/>
    <w:rsid w:val="005D5318"/>
    <w:rsid w:val="005D6CE1"/>
    <w:rsid w:val="005D7DC8"/>
    <w:rsid w:val="005E0402"/>
    <w:rsid w:val="005E073B"/>
    <w:rsid w:val="005E0E75"/>
    <w:rsid w:val="005E1884"/>
    <w:rsid w:val="005E2122"/>
    <w:rsid w:val="005E2B18"/>
    <w:rsid w:val="005E36B1"/>
    <w:rsid w:val="005E3C76"/>
    <w:rsid w:val="005E3E72"/>
    <w:rsid w:val="005F0675"/>
    <w:rsid w:val="005F09FB"/>
    <w:rsid w:val="005F1E89"/>
    <w:rsid w:val="005F24D7"/>
    <w:rsid w:val="005F25C1"/>
    <w:rsid w:val="005F373A"/>
    <w:rsid w:val="005F39EE"/>
    <w:rsid w:val="005F4455"/>
    <w:rsid w:val="005F487F"/>
    <w:rsid w:val="005F4F87"/>
    <w:rsid w:val="005F5CF3"/>
    <w:rsid w:val="005F648E"/>
    <w:rsid w:val="005F6B0E"/>
    <w:rsid w:val="005F6E3A"/>
    <w:rsid w:val="005F760E"/>
    <w:rsid w:val="005F7A0C"/>
    <w:rsid w:val="005F7B1D"/>
    <w:rsid w:val="00601955"/>
    <w:rsid w:val="00601EE2"/>
    <w:rsid w:val="0060222A"/>
    <w:rsid w:val="0060447E"/>
    <w:rsid w:val="006062C9"/>
    <w:rsid w:val="006063D5"/>
    <w:rsid w:val="00606A07"/>
    <w:rsid w:val="00610C21"/>
    <w:rsid w:val="00611752"/>
    <w:rsid w:val="00611907"/>
    <w:rsid w:val="00612C79"/>
    <w:rsid w:val="00612D95"/>
    <w:rsid w:val="00613116"/>
    <w:rsid w:val="00615F5B"/>
    <w:rsid w:val="00617628"/>
    <w:rsid w:val="006202A6"/>
    <w:rsid w:val="0062054B"/>
    <w:rsid w:val="00621C4E"/>
    <w:rsid w:val="00622080"/>
    <w:rsid w:val="00623A7E"/>
    <w:rsid w:val="006244D0"/>
    <w:rsid w:val="006249A4"/>
    <w:rsid w:val="00624EAE"/>
    <w:rsid w:val="006305D7"/>
    <w:rsid w:val="0063136C"/>
    <w:rsid w:val="00631517"/>
    <w:rsid w:val="00631933"/>
    <w:rsid w:val="00632A3F"/>
    <w:rsid w:val="006332EE"/>
    <w:rsid w:val="0063373C"/>
    <w:rsid w:val="00633954"/>
    <w:rsid w:val="00633A01"/>
    <w:rsid w:val="00633B97"/>
    <w:rsid w:val="006341F7"/>
    <w:rsid w:val="00634F75"/>
    <w:rsid w:val="00635014"/>
    <w:rsid w:val="0063599F"/>
    <w:rsid w:val="006369CE"/>
    <w:rsid w:val="00636B99"/>
    <w:rsid w:val="00640222"/>
    <w:rsid w:val="00640D55"/>
    <w:rsid w:val="006411CA"/>
    <w:rsid w:val="00641F0B"/>
    <w:rsid w:val="00643057"/>
    <w:rsid w:val="00644423"/>
    <w:rsid w:val="0064605E"/>
    <w:rsid w:val="00646A58"/>
    <w:rsid w:val="006470D5"/>
    <w:rsid w:val="0064737D"/>
    <w:rsid w:val="00652C1C"/>
    <w:rsid w:val="00654F91"/>
    <w:rsid w:val="00656363"/>
    <w:rsid w:val="006576A6"/>
    <w:rsid w:val="006579A9"/>
    <w:rsid w:val="00660821"/>
    <w:rsid w:val="00660C85"/>
    <w:rsid w:val="006619C8"/>
    <w:rsid w:val="0066440B"/>
    <w:rsid w:val="006656D7"/>
    <w:rsid w:val="00665A8D"/>
    <w:rsid w:val="00670B72"/>
    <w:rsid w:val="0067100E"/>
    <w:rsid w:val="00671710"/>
    <w:rsid w:val="0067237B"/>
    <w:rsid w:val="00672B82"/>
    <w:rsid w:val="00673414"/>
    <w:rsid w:val="006754A4"/>
    <w:rsid w:val="00676079"/>
    <w:rsid w:val="00676266"/>
    <w:rsid w:val="00676DDE"/>
    <w:rsid w:val="00676ECD"/>
    <w:rsid w:val="00677D0A"/>
    <w:rsid w:val="00680FC9"/>
    <w:rsid w:val="0068185F"/>
    <w:rsid w:val="00683EB1"/>
    <w:rsid w:val="00684266"/>
    <w:rsid w:val="00684A5D"/>
    <w:rsid w:val="00684B35"/>
    <w:rsid w:val="006941B8"/>
    <w:rsid w:val="00694D7A"/>
    <w:rsid w:val="006951A0"/>
    <w:rsid w:val="0069564E"/>
    <w:rsid w:val="0069566E"/>
    <w:rsid w:val="00696594"/>
    <w:rsid w:val="00697F7D"/>
    <w:rsid w:val="006A01CC"/>
    <w:rsid w:val="006A01CF"/>
    <w:rsid w:val="006A392F"/>
    <w:rsid w:val="006A60DD"/>
    <w:rsid w:val="006A781B"/>
    <w:rsid w:val="006A7B6A"/>
    <w:rsid w:val="006B048E"/>
    <w:rsid w:val="006B0679"/>
    <w:rsid w:val="006B074C"/>
    <w:rsid w:val="006B230D"/>
    <w:rsid w:val="006B2909"/>
    <w:rsid w:val="006B348C"/>
    <w:rsid w:val="006B3B84"/>
    <w:rsid w:val="006B4690"/>
    <w:rsid w:val="006B4E7C"/>
    <w:rsid w:val="006B5D8C"/>
    <w:rsid w:val="006B5FE5"/>
    <w:rsid w:val="006B646F"/>
    <w:rsid w:val="006B6669"/>
    <w:rsid w:val="006B6FE4"/>
    <w:rsid w:val="006B72D4"/>
    <w:rsid w:val="006B7FB1"/>
    <w:rsid w:val="006C03BA"/>
    <w:rsid w:val="006C11CC"/>
    <w:rsid w:val="006C1AEB"/>
    <w:rsid w:val="006C1C22"/>
    <w:rsid w:val="006C1DDF"/>
    <w:rsid w:val="006C23D1"/>
    <w:rsid w:val="006C353C"/>
    <w:rsid w:val="006C4B52"/>
    <w:rsid w:val="006C4F71"/>
    <w:rsid w:val="006C57FE"/>
    <w:rsid w:val="006C7770"/>
    <w:rsid w:val="006C77B5"/>
    <w:rsid w:val="006D0AD2"/>
    <w:rsid w:val="006D187E"/>
    <w:rsid w:val="006D1987"/>
    <w:rsid w:val="006D28E3"/>
    <w:rsid w:val="006D2A01"/>
    <w:rsid w:val="006D2D10"/>
    <w:rsid w:val="006D3815"/>
    <w:rsid w:val="006D540B"/>
    <w:rsid w:val="006E1D79"/>
    <w:rsid w:val="006E32F5"/>
    <w:rsid w:val="006E3C70"/>
    <w:rsid w:val="006E3E13"/>
    <w:rsid w:val="006E3FF0"/>
    <w:rsid w:val="006E4B63"/>
    <w:rsid w:val="006E6AB8"/>
    <w:rsid w:val="006F06E4"/>
    <w:rsid w:val="006F437E"/>
    <w:rsid w:val="006F4D4C"/>
    <w:rsid w:val="006F4F1D"/>
    <w:rsid w:val="006F5215"/>
    <w:rsid w:val="006F710D"/>
    <w:rsid w:val="006F7B41"/>
    <w:rsid w:val="007002F7"/>
    <w:rsid w:val="0070149B"/>
    <w:rsid w:val="00702B5D"/>
    <w:rsid w:val="00703ED2"/>
    <w:rsid w:val="00707359"/>
    <w:rsid w:val="00707452"/>
    <w:rsid w:val="00707673"/>
    <w:rsid w:val="00707A08"/>
    <w:rsid w:val="00707B8D"/>
    <w:rsid w:val="00710916"/>
    <w:rsid w:val="0071106F"/>
    <w:rsid w:val="00712B11"/>
    <w:rsid w:val="00712DFB"/>
    <w:rsid w:val="00713636"/>
    <w:rsid w:val="00714B8C"/>
    <w:rsid w:val="0071583B"/>
    <w:rsid w:val="00716015"/>
    <w:rsid w:val="0071675D"/>
    <w:rsid w:val="00717736"/>
    <w:rsid w:val="00717E64"/>
    <w:rsid w:val="007200D4"/>
    <w:rsid w:val="007215AB"/>
    <w:rsid w:val="0072350A"/>
    <w:rsid w:val="00724074"/>
    <w:rsid w:val="00724605"/>
    <w:rsid w:val="007248C5"/>
    <w:rsid w:val="00724B1E"/>
    <w:rsid w:val="007262C9"/>
    <w:rsid w:val="0072664A"/>
    <w:rsid w:val="00730DD8"/>
    <w:rsid w:val="007317E2"/>
    <w:rsid w:val="007329B6"/>
    <w:rsid w:val="00733DEB"/>
    <w:rsid w:val="007347C4"/>
    <w:rsid w:val="0073483D"/>
    <w:rsid w:val="007359EB"/>
    <w:rsid w:val="00735CF5"/>
    <w:rsid w:val="00736887"/>
    <w:rsid w:val="0074063A"/>
    <w:rsid w:val="007414FF"/>
    <w:rsid w:val="007420DB"/>
    <w:rsid w:val="00742AA4"/>
    <w:rsid w:val="00743BA1"/>
    <w:rsid w:val="00743F36"/>
    <w:rsid w:val="0074543F"/>
    <w:rsid w:val="00745507"/>
    <w:rsid w:val="00745F1E"/>
    <w:rsid w:val="0074655D"/>
    <w:rsid w:val="007474EC"/>
    <w:rsid w:val="00750683"/>
    <w:rsid w:val="007515FE"/>
    <w:rsid w:val="00751CA6"/>
    <w:rsid w:val="00751F3F"/>
    <w:rsid w:val="00752E2E"/>
    <w:rsid w:val="007530E7"/>
    <w:rsid w:val="007562E5"/>
    <w:rsid w:val="00756A99"/>
    <w:rsid w:val="0075794A"/>
    <w:rsid w:val="007601D0"/>
    <w:rsid w:val="007603BB"/>
    <w:rsid w:val="00760582"/>
    <w:rsid w:val="0076109D"/>
    <w:rsid w:val="00761431"/>
    <w:rsid w:val="00762BC1"/>
    <w:rsid w:val="00765D70"/>
    <w:rsid w:val="007660E6"/>
    <w:rsid w:val="00766205"/>
    <w:rsid w:val="00766330"/>
    <w:rsid w:val="00767107"/>
    <w:rsid w:val="00773617"/>
    <w:rsid w:val="00773BFD"/>
    <w:rsid w:val="007743B3"/>
    <w:rsid w:val="00774490"/>
    <w:rsid w:val="007749C5"/>
    <w:rsid w:val="00774A6F"/>
    <w:rsid w:val="0077554E"/>
    <w:rsid w:val="007761EE"/>
    <w:rsid w:val="00777B9E"/>
    <w:rsid w:val="00780AA5"/>
    <w:rsid w:val="00781397"/>
    <w:rsid w:val="007814D7"/>
    <w:rsid w:val="007819FF"/>
    <w:rsid w:val="00782497"/>
    <w:rsid w:val="00782E38"/>
    <w:rsid w:val="0078360C"/>
    <w:rsid w:val="00783906"/>
    <w:rsid w:val="00783C60"/>
    <w:rsid w:val="007843F5"/>
    <w:rsid w:val="00784A4C"/>
    <w:rsid w:val="00784BC6"/>
    <w:rsid w:val="0078523D"/>
    <w:rsid w:val="00785999"/>
    <w:rsid w:val="00786817"/>
    <w:rsid w:val="00786933"/>
    <w:rsid w:val="00786B6D"/>
    <w:rsid w:val="00791114"/>
    <w:rsid w:val="00792EB1"/>
    <w:rsid w:val="007931DF"/>
    <w:rsid w:val="007947A1"/>
    <w:rsid w:val="007950A6"/>
    <w:rsid w:val="00796D2C"/>
    <w:rsid w:val="007A0172"/>
    <w:rsid w:val="007A0318"/>
    <w:rsid w:val="007A1215"/>
    <w:rsid w:val="007A154B"/>
    <w:rsid w:val="007A1804"/>
    <w:rsid w:val="007A2511"/>
    <w:rsid w:val="007A260E"/>
    <w:rsid w:val="007A3667"/>
    <w:rsid w:val="007A403B"/>
    <w:rsid w:val="007A4951"/>
    <w:rsid w:val="007A4D4C"/>
    <w:rsid w:val="007A4DD6"/>
    <w:rsid w:val="007A5CB9"/>
    <w:rsid w:val="007B15B6"/>
    <w:rsid w:val="007B1A4F"/>
    <w:rsid w:val="007B1DE4"/>
    <w:rsid w:val="007B20AE"/>
    <w:rsid w:val="007B2420"/>
    <w:rsid w:val="007B40C7"/>
    <w:rsid w:val="007B426F"/>
    <w:rsid w:val="007B43F0"/>
    <w:rsid w:val="007B4F44"/>
    <w:rsid w:val="007B557A"/>
    <w:rsid w:val="007B6586"/>
    <w:rsid w:val="007B6B07"/>
    <w:rsid w:val="007B6D43"/>
    <w:rsid w:val="007B749A"/>
    <w:rsid w:val="007B7C59"/>
    <w:rsid w:val="007B7C6E"/>
    <w:rsid w:val="007C05BE"/>
    <w:rsid w:val="007C1450"/>
    <w:rsid w:val="007C2F70"/>
    <w:rsid w:val="007C37BE"/>
    <w:rsid w:val="007C3A2B"/>
    <w:rsid w:val="007C504A"/>
    <w:rsid w:val="007C7D3E"/>
    <w:rsid w:val="007D0078"/>
    <w:rsid w:val="007D0DC2"/>
    <w:rsid w:val="007D1340"/>
    <w:rsid w:val="007D263D"/>
    <w:rsid w:val="007D26BA"/>
    <w:rsid w:val="007D2C4C"/>
    <w:rsid w:val="007D44D7"/>
    <w:rsid w:val="007D498C"/>
    <w:rsid w:val="007D5550"/>
    <w:rsid w:val="007D621A"/>
    <w:rsid w:val="007D6CD0"/>
    <w:rsid w:val="007D7F02"/>
    <w:rsid w:val="007E01CD"/>
    <w:rsid w:val="007E058A"/>
    <w:rsid w:val="007E109E"/>
    <w:rsid w:val="007E169B"/>
    <w:rsid w:val="007E197F"/>
    <w:rsid w:val="007E1F6C"/>
    <w:rsid w:val="007E2887"/>
    <w:rsid w:val="007E35D4"/>
    <w:rsid w:val="007E4CCD"/>
    <w:rsid w:val="007E5278"/>
    <w:rsid w:val="007E60A1"/>
    <w:rsid w:val="007E631C"/>
    <w:rsid w:val="007E6CBB"/>
    <w:rsid w:val="007E749C"/>
    <w:rsid w:val="007F0601"/>
    <w:rsid w:val="007F0652"/>
    <w:rsid w:val="007F1B5C"/>
    <w:rsid w:val="007F2A9F"/>
    <w:rsid w:val="007F47E3"/>
    <w:rsid w:val="007F4A79"/>
    <w:rsid w:val="007F7968"/>
    <w:rsid w:val="008006B1"/>
    <w:rsid w:val="008006ED"/>
    <w:rsid w:val="00801257"/>
    <w:rsid w:val="00801524"/>
    <w:rsid w:val="0080176A"/>
    <w:rsid w:val="008026D8"/>
    <w:rsid w:val="00803B0A"/>
    <w:rsid w:val="00804D38"/>
    <w:rsid w:val="00804DED"/>
    <w:rsid w:val="00805B96"/>
    <w:rsid w:val="0080714E"/>
    <w:rsid w:val="008077AC"/>
    <w:rsid w:val="00807B39"/>
    <w:rsid w:val="00807B49"/>
    <w:rsid w:val="008105BE"/>
    <w:rsid w:val="008115A5"/>
    <w:rsid w:val="00811D46"/>
    <w:rsid w:val="0081415D"/>
    <w:rsid w:val="00816D36"/>
    <w:rsid w:val="008176D9"/>
    <w:rsid w:val="00820229"/>
    <w:rsid w:val="00821695"/>
    <w:rsid w:val="00821A2F"/>
    <w:rsid w:val="00822448"/>
    <w:rsid w:val="00822887"/>
    <w:rsid w:val="00822ABE"/>
    <w:rsid w:val="00822E39"/>
    <w:rsid w:val="008244D1"/>
    <w:rsid w:val="008256F0"/>
    <w:rsid w:val="0082769F"/>
    <w:rsid w:val="0082793E"/>
    <w:rsid w:val="00827F51"/>
    <w:rsid w:val="00830E66"/>
    <w:rsid w:val="0083104E"/>
    <w:rsid w:val="00833A12"/>
    <w:rsid w:val="00833DD6"/>
    <w:rsid w:val="00834040"/>
    <w:rsid w:val="008343BE"/>
    <w:rsid w:val="0083469A"/>
    <w:rsid w:val="00834A07"/>
    <w:rsid w:val="00836535"/>
    <w:rsid w:val="00836960"/>
    <w:rsid w:val="00840323"/>
    <w:rsid w:val="00840FB4"/>
    <w:rsid w:val="008410B2"/>
    <w:rsid w:val="008411D6"/>
    <w:rsid w:val="008421C0"/>
    <w:rsid w:val="008425F0"/>
    <w:rsid w:val="00843D10"/>
    <w:rsid w:val="00844DFC"/>
    <w:rsid w:val="00846013"/>
    <w:rsid w:val="00846E56"/>
    <w:rsid w:val="008500A0"/>
    <w:rsid w:val="00852052"/>
    <w:rsid w:val="008524E5"/>
    <w:rsid w:val="0085351C"/>
    <w:rsid w:val="008549CA"/>
    <w:rsid w:val="00855335"/>
    <w:rsid w:val="008556C3"/>
    <w:rsid w:val="0085687C"/>
    <w:rsid w:val="00857F59"/>
    <w:rsid w:val="00860DC4"/>
    <w:rsid w:val="0086499F"/>
    <w:rsid w:val="00864AD2"/>
    <w:rsid w:val="00864BAA"/>
    <w:rsid w:val="00865EE8"/>
    <w:rsid w:val="00866717"/>
    <w:rsid w:val="008673ED"/>
    <w:rsid w:val="008674F4"/>
    <w:rsid w:val="00867E5F"/>
    <w:rsid w:val="008706C5"/>
    <w:rsid w:val="00870C3B"/>
    <w:rsid w:val="008718A0"/>
    <w:rsid w:val="00873707"/>
    <w:rsid w:val="00874126"/>
    <w:rsid w:val="00874B20"/>
    <w:rsid w:val="008757C6"/>
    <w:rsid w:val="008763E1"/>
    <w:rsid w:val="008771BD"/>
    <w:rsid w:val="0087775C"/>
    <w:rsid w:val="00877EC8"/>
    <w:rsid w:val="00880CB5"/>
    <w:rsid w:val="00880F36"/>
    <w:rsid w:val="0088289B"/>
    <w:rsid w:val="008831EF"/>
    <w:rsid w:val="0088476E"/>
    <w:rsid w:val="00884898"/>
    <w:rsid w:val="00885045"/>
    <w:rsid w:val="00885530"/>
    <w:rsid w:val="008869C3"/>
    <w:rsid w:val="00890133"/>
    <w:rsid w:val="008901C2"/>
    <w:rsid w:val="008910D1"/>
    <w:rsid w:val="008923FA"/>
    <w:rsid w:val="0089296C"/>
    <w:rsid w:val="0089327A"/>
    <w:rsid w:val="00893B23"/>
    <w:rsid w:val="00894577"/>
    <w:rsid w:val="00896ABD"/>
    <w:rsid w:val="00897120"/>
    <w:rsid w:val="0089774C"/>
    <w:rsid w:val="00897AA4"/>
    <w:rsid w:val="00897AB6"/>
    <w:rsid w:val="008A0A4C"/>
    <w:rsid w:val="008A1957"/>
    <w:rsid w:val="008A2C0E"/>
    <w:rsid w:val="008A2F7A"/>
    <w:rsid w:val="008A3380"/>
    <w:rsid w:val="008A5499"/>
    <w:rsid w:val="008A57C0"/>
    <w:rsid w:val="008A597E"/>
    <w:rsid w:val="008A7683"/>
    <w:rsid w:val="008A7A9C"/>
    <w:rsid w:val="008B1E33"/>
    <w:rsid w:val="008B3A46"/>
    <w:rsid w:val="008B45E1"/>
    <w:rsid w:val="008B5218"/>
    <w:rsid w:val="008B7102"/>
    <w:rsid w:val="008C20B3"/>
    <w:rsid w:val="008C2444"/>
    <w:rsid w:val="008C256A"/>
    <w:rsid w:val="008C276B"/>
    <w:rsid w:val="008C2AEA"/>
    <w:rsid w:val="008C3B7D"/>
    <w:rsid w:val="008C4928"/>
    <w:rsid w:val="008C4F16"/>
    <w:rsid w:val="008D0F90"/>
    <w:rsid w:val="008D3715"/>
    <w:rsid w:val="008D444A"/>
    <w:rsid w:val="008D4AE5"/>
    <w:rsid w:val="008D5465"/>
    <w:rsid w:val="008D55A5"/>
    <w:rsid w:val="008D5D4F"/>
    <w:rsid w:val="008D61F8"/>
    <w:rsid w:val="008D7EB7"/>
    <w:rsid w:val="008E1EE2"/>
    <w:rsid w:val="008E3684"/>
    <w:rsid w:val="008E57F5"/>
    <w:rsid w:val="008E5819"/>
    <w:rsid w:val="008E7606"/>
    <w:rsid w:val="008E7C05"/>
    <w:rsid w:val="008E7D85"/>
    <w:rsid w:val="008F1676"/>
    <w:rsid w:val="008F1DAA"/>
    <w:rsid w:val="008F2233"/>
    <w:rsid w:val="008F3EBD"/>
    <w:rsid w:val="008F426A"/>
    <w:rsid w:val="008F60B2"/>
    <w:rsid w:val="008F7B4F"/>
    <w:rsid w:val="008F7C41"/>
    <w:rsid w:val="009022B3"/>
    <w:rsid w:val="009031E2"/>
    <w:rsid w:val="009038E7"/>
    <w:rsid w:val="00905E03"/>
    <w:rsid w:val="00906299"/>
    <w:rsid w:val="00906FB7"/>
    <w:rsid w:val="0091101D"/>
    <w:rsid w:val="0091276C"/>
    <w:rsid w:val="00913C04"/>
    <w:rsid w:val="00913C11"/>
    <w:rsid w:val="00914A7A"/>
    <w:rsid w:val="00915D52"/>
    <w:rsid w:val="0091610E"/>
    <w:rsid w:val="009165AC"/>
    <w:rsid w:val="00916FFC"/>
    <w:rsid w:val="0092053F"/>
    <w:rsid w:val="00920A67"/>
    <w:rsid w:val="00920FE1"/>
    <w:rsid w:val="0092311D"/>
    <w:rsid w:val="0092340A"/>
    <w:rsid w:val="00924F49"/>
    <w:rsid w:val="00926275"/>
    <w:rsid w:val="0092678C"/>
    <w:rsid w:val="00927311"/>
    <w:rsid w:val="0092763C"/>
    <w:rsid w:val="009304FF"/>
    <w:rsid w:val="009306DC"/>
    <w:rsid w:val="0093098F"/>
    <w:rsid w:val="009313D9"/>
    <w:rsid w:val="00931F62"/>
    <w:rsid w:val="00933842"/>
    <w:rsid w:val="00935696"/>
    <w:rsid w:val="00935B7F"/>
    <w:rsid w:val="009374E5"/>
    <w:rsid w:val="0093790C"/>
    <w:rsid w:val="00941293"/>
    <w:rsid w:val="009416BD"/>
    <w:rsid w:val="00941D78"/>
    <w:rsid w:val="0094225C"/>
    <w:rsid w:val="00943556"/>
    <w:rsid w:val="00943F97"/>
    <w:rsid w:val="00944779"/>
    <w:rsid w:val="00944F64"/>
    <w:rsid w:val="00946372"/>
    <w:rsid w:val="00946B6C"/>
    <w:rsid w:val="00950920"/>
    <w:rsid w:val="00950AE3"/>
    <w:rsid w:val="00950C17"/>
    <w:rsid w:val="00951907"/>
    <w:rsid w:val="00951FAF"/>
    <w:rsid w:val="00952FEB"/>
    <w:rsid w:val="00954740"/>
    <w:rsid w:val="00955299"/>
    <w:rsid w:val="00956B2D"/>
    <w:rsid w:val="00957083"/>
    <w:rsid w:val="009574C0"/>
    <w:rsid w:val="009623D1"/>
    <w:rsid w:val="009628C5"/>
    <w:rsid w:val="00962E71"/>
    <w:rsid w:val="00962FA8"/>
    <w:rsid w:val="00963135"/>
    <w:rsid w:val="00963255"/>
    <w:rsid w:val="00963ABC"/>
    <w:rsid w:val="00963D70"/>
    <w:rsid w:val="00963E8C"/>
    <w:rsid w:val="009643C2"/>
    <w:rsid w:val="00964D4A"/>
    <w:rsid w:val="00965D21"/>
    <w:rsid w:val="00967764"/>
    <w:rsid w:val="0097009C"/>
    <w:rsid w:val="00970B0E"/>
    <w:rsid w:val="00970BB9"/>
    <w:rsid w:val="009723AE"/>
    <w:rsid w:val="009726EE"/>
    <w:rsid w:val="00972C10"/>
    <w:rsid w:val="009733DD"/>
    <w:rsid w:val="00973595"/>
    <w:rsid w:val="00974AF0"/>
    <w:rsid w:val="00974D7D"/>
    <w:rsid w:val="00975573"/>
    <w:rsid w:val="00975A8C"/>
    <w:rsid w:val="00976D03"/>
    <w:rsid w:val="00977B30"/>
    <w:rsid w:val="009808F2"/>
    <w:rsid w:val="00982F41"/>
    <w:rsid w:val="00984602"/>
    <w:rsid w:val="00984FA4"/>
    <w:rsid w:val="00985090"/>
    <w:rsid w:val="00987710"/>
    <w:rsid w:val="009901CC"/>
    <w:rsid w:val="009904AB"/>
    <w:rsid w:val="0099063B"/>
    <w:rsid w:val="009906AD"/>
    <w:rsid w:val="00992217"/>
    <w:rsid w:val="00993082"/>
    <w:rsid w:val="00993131"/>
    <w:rsid w:val="00995688"/>
    <w:rsid w:val="009958A6"/>
    <w:rsid w:val="00995A5D"/>
    <w:rsid w:val="00996456"/>
    <w:rsid w:val="00996DB6"/>
    <w:rsid w:val="009970B6"/>
    <w:rsid w:val="009A002C"/>
    <w:rsid w:val="009A04F5"/>
    <w:rsid w:val="009A15EF"/>
    <w:rsid w:val="009A38A5"/>
    <w:rsid w:val="009A588B"/>
    <w:rsid w:val="009A5B73"/>
    <w:rsid w:val="009A780A"/>
    <w:rsid w:val="009B118B"/>
    <w:rsid w:val="009B1737"/>
    <w:rsid w:val="009B177D"/>
    <w:rsid w:val="009B2B86"/>
    <w:rsid w:val="009B3D4B"/>
    <w:rsid w:val="009B471D"/>
    <w:rsid w:val="009B4D16"/>
    <w:rsid w:val="009B5B99"/>
    <w:rsid w:val="009B5E2F"/>
    <w:rsid w:val="009B6DF8"/>
    <w:rsid w:val="009B6EFC"/>
    <w:rsid w:val="009B7078"/>
    <w:rsid w:val="009C0923"/>
    <w:rsid w:val="009C1B6A"/>
    <w:rsid w:val="009C26FB"/>
    <w:rsid w:val="009C2DF8"/>
    <w:rsid w:val="009C31BF"/>
    <w:rsid w:val="009C4C7F"/>
    <w:rsid w:val="009C580D"/>
    <w:rsid w:val="009C5AEA"/>
    <w:rsid w:val="009C68B7"/>
    <w:rsid w:val="009C6F79"/>
    <w:rsid w:val="009C71BE"/>
    <w:rsid w:val="009D0834"/>
    <w:rsid w:val="009D0A1E"/>
    <w:rsid w:val="009D1145"/>
    <w:rsid w:val="009D15EE"/>
    <w:rsid w:val="009D2AE3"/>
    <w:rsid w:val="009D3AA4"/>
    <w:rsid w:val="009D52BC"/>
    <w:rsid w:val="009D60A3"/>
    <w:rsid w:val="009D715E"/>
    <w:rsid w:val="009D7D0A"/>
    <w:rsid w:val="009D7D56"/>
    <w:rsid w:val="009D7DE9"/>
    <w:rsid w:val="009E09D9"/>
    <w:rsid w:val="009E0BED"/>
    <w:rsid w:val="009E0D82"/>
    <w:rsid w:val="009E1C5B"/>
    <w:rsid w:val="009E2445"/>
    <w:rsid w:val="009E47CD"/>
    <w:rsid w:val="009E596E"/>
    <w:rsid w:val="009E70D9"/>
    <w:rsid w:val="009F01B1"/>
    <w:rsid w:val="009F0281"/>
    <w:rsid w:val="009F0347"/>
    <w:rsid w:val="009F083B"/>
    <w:rsid w:val="009F0DBB"/>
    <w:rsid w:val="009F24D9"/>
    <w:rsid w:val="009F2B93"/>
    <w:rsid w:val="009F3887"/>
    <w:rsid w:val="009F5754"/>
    <w:rsid w:val="009F659A"/>
    <w:rsid w:val="009F6F80"/>
    <w:rsid w:val="009F732B"/>
    <w:rsid w:val="00A00BF2"/>
    <w:rsid w:val="00A0159B"/>
    <w:rsid w:val="00A01FE0"/>
    <w:rsid w:val="00A02C54"/>
    <w:rsid w:val="00A03CB3"/>
    <w:rsid w:val="00A0680F"/>
    <w:rsid w:val="00A06945"/>
    <w:rsid w:val="00A10656"/>
    <w:rsid w:val="00A10ED3"/>
    <w:rsid w:val="00A113C0"/>
    <w:rsid w:val="00A11FC0"/>
    <w:rsid w:val="00A12923"/>
    <w:rsid w:val="00A12C2E"/>
    <w:rsid w:val="00A12FA6"/>
    <w:rsid w:val="00A1339B"/>
    <w:rsid w:val="00A13415"/>
    <w:rsid w:val="00A13CDD"/>
    <w:rsid w:val="00A1447F"/>
    <w:rsid w:val="00A148B7"/>
    <w:rsid w:val="00A14ABA"/>
    <w:rsid w:val="00A1713B"/>
    <w:rsid w:val="00A177D5"/>
    <w:rsid w:val="00A2138A"/>
    <w:rsid w:val="00A2186F"/>
    <w:rsid w:val="00A21B29"/>
    <w:rsid w:val="00A23D04"/>
    <w:rsid w:val="00A2470C"/>
    <w:rsid w:val="00A24CB6"/>
    <w:rsid w:val="00A25307"/>
    <w:rsid w:val="00A25E1B"/>
    <w:rsid w:val="00A26697"/>
    <w:rsid w:val="00A26CD2"/>
    <w:rsid w:val="00A27667"/>
    <w:rsid w:val="00A27C1A"/>
    <w:rsid w:val="00A27E3B"/>
    <w:rsid w:val="00A32979"/>
    <w:rsid w:val="00A32DC3"/>
    <w:rsid w:val="00A33F7D"/>
    <w:rsid w:val="00A34A67"/>
    <w:rsid w:val="00A37276"/>
    <w:rsid w:val="00A37462"/>
    <w:rsid w:val="00A37500"/>
    <w:rsid w:val="00A37E79"/>
    <w:rsid w:val="00A42FA7"/>
    <w:rsid w:val="00A443C7"/>
    <w:rsid w:val="00A459E1"/>
    <w:rsid w:val="00A461B6"/>
    <w:rsid w:val="00A465E0"/>
    <w:rsid w:val="00A46AC4"/>
    <w:rsid w:val="00A47610"/>
    <w:rsid w:val="00A507A8"/>
    <w:rsid w:val="00A52296"/>
    <w:rsid w:val="00A543A2"/>
    <w:rsid w:val="00A55661"/>
    <w:rsid w:val="00A574CA"/>
    <w:rsid w:val="00A60370"/>
    <w:rsid w:val="00A60565"/>
    <w:rsid w:val="00A61814"/>
    <w:rsid w:val="00A61B70"/>
    <w:rsid w:val="00A61CC8"/>
    <w:rsid w:val="00A61FA8"/>
    <w:rsid w:val="00A637F4"/>
    <w:rsid w:val="00A63833"/>
    <w:rsid w:val="00A64468"/>
    <w:rsid w:val="00A64DF2"/>
    <w:rsid w:val="00A65485"/>
    <w:rsid w:val="00A6583D"/>
    <w:rsid w:val="00A66726"/>
    <w:rsid w:val="00A66E05"/>
    <w:rsid w:val="00A677CF"/>
    <w:rsid w:val="00A70753"/>
    <w:rsid w:val="00A712D2"/>
    <w:rsid w:val="00A72DA3"/>
    <w:rsid w:val="00A72EBA"/>
    <w:rsid w:val="00A7489B"/>
    <w:rsid w:val="00A75FF9"/>
    <w:rsid w:val="00A76269"/>
    <w:rsid w:val="00A7717F"/>
    <w:rsid w:val="00A814C2"/>
    <w:rsid w:val="00A815DB"/>
    <w:rsid w:val="00A82C8A"/>
    <w:rsid w:val="00A8346B"/>
    <w:rsid w:val="00A840AB"/>
    <w:rsid w:val="00A852FF"/>
    <w:rsid w:val="00A85D2E"/>
    <w:rsid w:val="00A87337"/>
    <w:rsid w:val="00A87EB3"/>
    <w:rsid w:val="00A901B7"/>
    <w:rsid w:val="00A90C97"/>
    <w:rsid w:val="00A91168"/>
    <w:rsid w:val="00A92DDC"/>
    <w:rsid w:val="00A938EE"/>
    <w:rsid w:val="00A944E6"/>
    <w:rsid w:val="00A948C5"/>
    <w:rsid w:val="00A960C8"/>
    <w:rsid w:val="00A96604"/>
    <w:rsid w:val="00A96D98"/>
    <w:rsid w:val="00A9730F"/>
    <w:rsid w:val="00A97972"/>
    <w:rsid w:val="00AA03DF"/>
    <w:rsid w:val="00AA0576"/>
    <w:rsid w:val="00AA0E35"/>
    <w:rsid w:val="00AA0E49"/>
    <w:rsid w:val="00AA15C5"/>
    <w:rsid w:val="00AA1B4F"/>
    <w:rsid w:val="00AA21D8"/>
    <w:rsid w:val="00AA271A"/>
    <w:rsid w:val="00AA3270"/>
    <w:rsid w:val="00AA43FE"/>
    <w:rsid w:val="00AA54F3"/>
    <w:rsid w:val="00AA6B43"/>
    <w:rsid w:val="00AA6BEB"/>
    <w:rsid w:val="00AA6FE1"/>
    <w:rsid w:val="00AA720D"/>
    <w:rsid w:val="00AA7AAA"/>
    <w:rsid w:val="00AB0D07"/>
    <w:rsid w:val="00AB13D9"/>
    <w:rsid w:val="00AB2863"/>
    <w:rsid w:val="00AB33C1"/>
    <w:rsid w:val="00AB367A"/>
    <w:rsid w:val="00AB4D1C"/>
    <w:rsid w:val="00AC01D1"/>
    <w:rsid w:val="00AC06AE"/>
    <w:rsid w:val="00AC0BFD"/>
    <w:rsid w:val="00AC0E9F"/>
    <w:rsid w:val="00AC29EE"/>
    <w:rsid w:val="00AC3E18"/>
    <w:rsid w:val="00AC4227"/>
    <w:rsid w:val="00AC461B"/>
    <w:rsid w:val="00AC52A5"/>
    <w:rsid w:val="00AC5BDC"/>
    <w:rsid w:val="00AC6EFD"/>
    <w:rsid w:val="00AC7113"/>
    <w:rsid w:val="00AC7151"/>
    <w:rsid w:val="00AC7488"/>
    <w:rsid w:val="00AC79C7"/>
    <w:rsid w:val="00AD03A6"/>
    <w:rsid w:val="00AD04FC"/>
    <w:rsid w:val="00AD25B1"/>
    <w:rsid w:val="00AD4214"/>
    <w:rsid w:val="00AD460A"/>
    <w:rsid w:val="00AD52FB"/>
    <w:rsid w:val="00AD6A05"/>
    <w:rsid w:val="00AE070A"/>
    <w:rsid w:val="00AE272B"/>
    <w:rsid w:val="00AE33A4"/>
    <w:rsid w:val="00AE39BD"/>
    <w:rsid w:val="00AE3E3A"/>
    <w:rsid w:val="00AE4203"/>
    <w:rsid w:val="00AE58C3"/>
    <w:rsid w:val="00AE6C29"/>
    <w:rsid w:val="00AE77B4"/>
    <w:rsid w:val="00AE7C1A"/>
    <w:rsid w:val="00AE7DF8"/>
    <w:rsid w:val="00AE7EBB"/>
    <w:rsid w:val="00AE7F74"/>
    <w:rsid w:val="00AF07CA"/>
    <w:rsid w:val="00AF0D9C"/>
    <w:rsid w:val="00AF13AB"/>
    <w:rsid w:val="00AF1D36"/>
    <w:rsid w:val="00AF23A9"/>
    <w:rsid w:val="00AF2593"/>
    <w:rsid w:val="00AF280B"/>
    <w:rsid w:val="00AF57E8"/>
    <w:rsid w:val="00AF5F75"/>
    <w:rsid w:val="00AF6001"/>
    <w:rsid w:val="00AF679F"/>
    <w:rsid w:val="00B00E4A"/>
    <w:rsid w:val="00B01A16"/>
    <w:rsid w:val="00B0287A"/>
    <w:rsid w:val="00B0336A"/>
    <w:rsid w:val="00B03710"/>
    <w:rsid w:val="00B05933"/>
    <w:rsid w:val="00B07378"/>
    <w:rsid w:val="00B07F45"/>
    <w:rsid w:val="00B1021A"/>
    <w:rsid w:val="00B11F71"/>
    <w:rsid w:val="00B1222A"/>
    <w:rsid w:val="00B127C8"/>
    <w:rsid w:val="00B12AB3"/>
    <w:rsid w:val="00B1481A"/>
    <w:rsid w:val="00B15A1F"/>
    <w:rsid w:val="00B15FE9"/>
    <w:rsid w:val="00B16284"/>
    <w:rsid w:val="00B17AAF"/>
    <w:rsid w:val="00B20B2B"/>
    <w:rsid w:val="00B20C12"/>
    <w:rsid w:val="00B210DB"/>
    <w:rsid w:val="00B2148A"/>
    <w:rsid w:val="00B216D7"/>
    <w:rsid w:val="00B220C2"/>
    <w:rsid w:val="00B22467"/>
    <w:rsid w:val="00B22C5F"/>
    <w:rsid w:val="00B237F9"/>
    <w:rsid w:val="00B25B32"/>
    <w:rsid w:val="00B26841"/>
    <w:rsid w:val="00B32616"/>
    <w:rsid w:val="00B33B48"/>
    <w:rsid w:val="00B3447A"/>
    <w:rsid w:val="00B35907"/>
    <w:rsid w:val="00B36C42"/>
    <w:rsid w:val="00B3704F"/>
    <w:rsid w:val="00B37A84"/>
    <w:rsid w:val="00B403D7"/>
    <w:rsid w:val="00B414E3"/>
    <w:rsid w:val="00B419F8"/>
    <w:rsid w:val="00B41AC5"/>
    <w:rsid w:val="00B41D8A"/>
    <w:rsid w:val="00B42A7C"/>
    <w:rsid w:val="00B42EA7"/>
    <w:rsid w:val="00B43B8A"/>
    <w:rsid w:val="00B4532F"/>
    <w:rsid w:val="00B50267"/>
    <w:rsid w:val="00B506AB"/>
    <w:rsid w:val="00B517F8"/>
    <w:rsid w:val="00B51845"/>
    <w:rsid w:val="00B51923"/>
    <w:rsid w:val="00B5337C"/>
    <w:rsid w:val="00B53FDE"/>
    <w:rsid w:val="00B56028"/>
    <w:rsid w:val="00B56397"/>
    <w:rsid w:val="00B57094"/>
    <w:rsid w:val="00B571DA"/>
    <w:rsid w:val="00B6027B"/>
    <w:rsid w:val="00B609C5"/>
    <w:rsid w:val="00B6113F"/>
    <w:rsid w:val="00B636C8"/>
    <w:rsid w:val="00B65062"/>
    <w:rsid w:val="00B65EDB"/>
    <w:rsid w:val="00B66C3F"/>
    <w:rsid w:val="00B67AFF"/>
    <w:rsid w:val="00B70B59"/>
    <w:rsid w:val="00B73657"/>
    <w:rsid w:val="00B739B3"/>
    <w:rsid w:val="00B74A13"/>
    <w:rsid w:val="00B74B2A"/>
    <w:rsid w:val="00B75CDE"/>
    <w:rsid w:val="00B76E80"/>
    <w:rsid w:val="00B8515B"/>
    <w:rsid w:val="00B852A3"/>
    <w:rsid w:val="00B8798F"/>
    <w:rsid w:val="00B906D9"/>
    <w:rsid w:val="00B915AE"/>
    <w:rsid w:val="00B926AF"/>
    <w:rsid w:val="00B93982"/>
    <w:rsid w:val="00B9506F"/>
    <w:rsid w:val="00BA0143"/>
    <w:rsid w:val="00BA1735"/>
    <w:rsid w:val="00BA185F"/>
    <w:rsid w:val="00BA19FA"/>
    <w:rsid w:val="00BA260C"/>
    <w:rsid w:val="00BA2FBC"/>
    <w:rsid w:val="00BA3D2C"/>
    <w:rsid w:val="00BA4288"/>
    <w:rsid w:val="00BA551F"/>
    <w:rsid w:val="00BA5D78"/>
    <w:rsid w:val="00BA659B"/>
    <w:rsid w:val="00BA71FF"/>
    <w:rsid w:val="00BA7B51"/>
    <w:rsid w:val="00BB0902"/>
    <w:rsid w:val="00BB1347"/>
    <w:rsid w:val="00BB48E5"/>
    <w:rsid w:val="00BB5607"/>
    <w:rsid w:val="00BB5ACA"/>
    <w:rsid w:val="00BB627F"/>
    <w:rsid w:val="00BB7678"/>
    <w:rsid w:val="00BC03B1"/>
    <w:rsid w:val="00BC0C17"/>
    <w:rsid w:val="00BC3006"/>
    <w:rsid w:val="00BC3823"/>
    <w:rsid w:val="00BC432B"/>
    <w:rsid w:val="00BC440D"/>
    <w:rsid w:val="00BC5841"/>
    <w:rsid w:val="00BC5966"/>
    <w:rsid w:val="00BC75B8"/>
    <w:rsid w:val="00BD0342"/>
    <w:rsid w:val="00BD0E0C"/>
    <w:rsid w:val="00BD1177"/>
    <w:rsid w:val="00BD28A5"/>
    <w:rsid w:val="00BD2943"/>
    <w:rsid w:val="00BD2EF0"/>
    <w:rsid w:val="00BD5FB0"/>
    <w:rsid w:val="00BD60B4"/>
    <w:rsid w:val="00BD7826"/>
    <w:rsid w:val="00BD796B"/>
    <w:rsid w:val="00BE07F2"/>
    <w:rsid w:val="00BE40C0"/>
    <w:rsid w:val="00BE5F4A"/>
    <w:rsid w:val="00BE61EB"/>
    <w:rsid w:val="00BE7AEF"/>
    <w:rsid w:val="00BF09B0"/>
    <w:rsid w:val="00BF1544"/>
    <w:rsid w:val="00BF1B53"/>
    <w:rsid w:val="00BF235A"/>
    <w:rsid w:val="00BF246D"/>
    <w:rsid w:val="00BF2682"/>
    <w:rsid w:val="00BF5B90"/>
    <w:rsid w:val="00BF5D3D"/>
    <w:rsid w:val="00BF5D9B"/>
    <w:rsid w:val="00BF6830"/>
    <w:rsid w:val="00BF7CB1"/>
    <w:rsid w:val="00C0006F"/>
    <w:rsid w:val="00C00739"/>
    <w:rsid w:val="00C0202B"/>
    <w:rsid w:val="00C038A0"/>
    <w:rsid w:val="00C04AB9"/>
    <w:rsid w:val="00C0503D"/>
    <w:rsid w:val="00C06F06"/>
    <w:rsid w:val="00C06FE9"/>
    <w:rsid w:val="00C10B48"/>
    <w:rsid w:val="00C13A82"/>
    <w:rsid w:val="00C14988"/>
    <w:rsid w:val="00C14D81"/>
    <w:rsid w:val="00C160D1"/>
    <w:rsid w:val="00C16192"/>
    <w:rsid w:val="00C17A06"/>
    <w:rsid w:val="00C17D12"/>
    <w:rsid w:val="00C20FAD"/>
    <w:rsid w:val="00C2169F"/>
    <w:rsid w:val="00C2375F"/>
    <w:rsid w:val="00C2467B"/>
    <w:rsid w:val="00C247CB"/>
    <w:rsid w:val="00C264A4"/>
    <w:rsid w:val="00C26618"/>
    <w:rsid w:val="00C3020C"/>
    <w:rsid w:val="00C302A8"/>
    <w:rsid w:val="00C3078B"/>
    <w:rsid w:val="00C32E66"/>
    <w:rsid w:val="00C3355F"/>
    <w:rsid w:val="00C33A04"/>
    <w:rsid w:val="00C3569A"/>
    <w:rsid w:val="00C36C2B"/>
    <w:rsid w:val="00C37F59"/>
    <w:rsid w:val="00C43F48"/>
    <w:rsid w:val="00C448FF"/>
    <w:rsid w:val="00C45A67"/>
    <w:rsid w:val="00C45E57"/>
    <w:rsid w:val="00C465F6"/>
    <w:rsid w:val="00C46F64"/>
    <w:rsid w:val="00C47B52"/>
    <w:rsid w:val="00C50524"/>
    <w:rsid w:val="00C50B70"/>
    <w:rsid w:val="00C5144F"/>
    <w:rsid w:val="00C51718"/>
    <w:rsid w:val="00C52AB6"/>
    <w:rsid w:val="00C52F29"/>
    <w:rsid w:val="00C53FDC"/>
    <w:rsid w:val="00C541D4"/>
    <w:rsid w:val="00C55582"/>
    <w:rsid w:val="00C56BC6"/>
    <w:rsid w:val="00C56CE6"/>
    <w:rsid w:val="00C56FEC"/>
    <w:rsid w:val="00C5745F"/>
    <w:rsid w:val="00C60005"/>
    <w:rsid w:val="00C611DE"/>
    <w:rsid w:val="00C61A98"/>
    <w:rsid w:val="00C61F44"/>
    <w:rsid w:val="00C63201"/>
    <w:rsid w:val="00C64E62"/>
    <w:rsid w:val="00C651D5"/>
    <w:rsid w:val="00C65305"/>
    <w:rsid w:val="00C65CCC"/>
    <w:rsid w:val="00C7323A"/>
    <w:rsid w:val="00C73B20"/>
    <w:rsid w:val="00C75293"/>
    <w:rsid w:val="00C7618F"/>
    <w:rsid w:val="00C7649A"/>
    <w:rsid w:val="00C765A9"/>
    <w:rsid w:val="00C778ED"/>
    <w:rsid w:val="00C779E7"/>
    <w:rsid w:val="00C77B88"/>
    <w:rsid w:val="00C80C66"/>
    <w:rsid w:val="00C81414"/>
    <w:rsid w:val="00C8162D"/>
    <w:rsid w:val="00C8192D"/>
    <w:rsid w:val="00C828AD"/>
    <w:rsid w:val="00C82EBB"/>
    <w:rsid w:val="00C830BB"/>
    <w:rsid w:val="00C83A0B"/>
    <w:rsid w:val="00C842D0"/>
    <w:rsid w:val="00C8463A"/>
    <w:rsid w:val="00C84ED1"/>
    <w:rsid w:val="00C85016"/>
    <w:rsid w:val="00C863CC"/>
    <w:rsid w:val="00C86619"/>
    <w:rsid w:val="00C86AE4"/>
    <w:rsid w:val="00C8763F"/>
    <w:rsid w:val="00C9038F"/>
    <w:rsid w:val="00C9123B"/>
    <w:rsid w:val="00C92AAB"/>
    <w:rsid w:val="00C933F2"/>
    <w:rsid w:val="00C939D9"/>
    <w:rsid w:val="00C93EB1"/>
    <w:rsid w:val="00C94DE1"/>
    <w:rsid w:val="00C961D2"/>
    <w:rsid w:val="00C96506"/>
    <w:rsid w:val="00CA0734"/>
    <w:rsid w:val="00CA2435"/>
    <w:rsid w:val="00CA328E"/>
    <w:rsid w:val="00CA3D7C"/>
    <w:rsid w:val="00CA3FE8"/>
    <w:rsid w:val="00CA4068"/>
    <w:rsid w:val="00CA5AED"/>
    <w:rsid w:val="00CA7F76"/>
    <w:rsid w:val="00CB0DA2"/>
    <w:rsid w:val="00CB2778"/>
    <w:rsid w:val="00CB37F8"/>
    <w:rsid w:val="00CB3E1F"/>
    <w:rsid w:val="00CB7DC3"/>
    <w:rsid w:val="00CC2A92"/>
    <w:rsid w:val="00CC4A74"/>
    <w:rsid w:val="00CC5651"/>
    <w:rsid w:val="00CC56AB"/>
    <w:rsid w:val="00CC66A4"/>
    <w:rsid w:val="00CC6824"/>
    <w:rsid w:val="00CC7372"/>
    <w:rsid w:val="00CC75A2"/>
    <w:rsid w:val="00CC7B3C"/>
    <w:rsid w:val="00CD03B1"/>
    <w:rsid w:val="00CD096F"/>
    <w:rsid w:val="00CD0E2F"/>
    <w:rsid w:val="00CD1D49"/>
    <w:rsid w:val="00CD2284"/>
    <w:rsid w:val="00CD23A6"/>
    <w:rsid w:val="00CD2522"/>
    <w:rsid w:val="00CD2F20"/>
    <w:rsid w:val="00CD3636"/>
    <w:rsid w:val="00CD4A8E"/>
    <w:rsid w:val="00CD58AA"/>
    <w:rsid w:val="00CD5F49"/>
    <w:rsid w:val="00CD6B20"/>
    <w:rsid w:val="00CE1339"/>
    <w:rsid w:val="00CE2A4F"/>
    <w:rsid w:val="00CE2BAA"/>
    <w:rsid w:val="00CE3437"/>
    <w:rsid w:val="00CE61CC"/>
    <w:rsid w:val="00CE6E42"/>
    <w:rsid w:val="00CE75B2"/>
    <w:rsid w:val="00CE7FFC"/>
    <w:rsid w:val="00CF0ED7"/>
    <w:rsid w:val="00CF18E0"/>
    <w:rsid w:val="00CF193D"/>
    <w:rsid w:val="00CF20B7"/>
    <w:rsid w:val="00CF222A"/>
    <w:rsid w:val="00CF2DBF"/>
    <w:rsid w:val="00CF36E1"/>
    <w:rsid w:val="00CF3738"/>
    <w:rsid w:val="00CF6692"/>
    <w:rsid w:val="00CF6BB5"/>
    <w:rsid w:val="00CF7441"/>
    <w:rsid w:val="00CF795C"/>
    <w:rsid w:val="00D00D16"/>
    <w:rsid w:val="00D0199A"/>
    <w:rsid w:val="00D01A07"/>
    <w:rsid w:val="00D03C6C"/>
    <w:rsid w:val="00D03E5A"/>
    <w:rsid w:val="00D04135"/>
    <w:rsid w:val="00D04760"/>
    <w:rsid w:val="00D04A95"/>
    <w:rsid w:val="00D06288"/>
    <w:rsid w:val="00D068C7"/>
    <w:rsid w:val="00D06969"/>
    <w:rsid w:val="00D073B0"/>
    <w:rsid w:val="00D100DC"/>
    <w:rsid w:val="00D11DC9"/>
    <w:rsid w:val="00D128A4"/>
    <w:rsid w:val="00D12B1A"/>
    <w:rsid w:val="00D143AF"/>
    <w:rsid w:val="00D147C8"/>
    <w:rsid w:val="00D14CD9"/>
    <w:rsid w:val="00D15131"/>
    <w:rsid w:val="00D16318"/>
    <w:rsid w:val="00D1682F"/>
    <w:rsid w:val="00D16FA2"/>
    <w:rsid w:val="00D20954"/>
    <w:rsid w:val="00D215BE"/>
    <w:rsid w:val="00D21C39"/>
    <w:rsid w:val="00D21FC6"/>
    <w:rsid w:val="00D2243A"/>
    <w:rsid w:val="00D245A2"/>
    <w:rsid w:val="00D24D38"/>
    <w:rsid w:val="00D26033"/>
    <w:rsid w:val="00D33393"/>
    <w:rsid w:val="00D33D36"/>
    <w:rsid w:val="00D34D94"/>
    <w:rsid w:val="00D36735"/>
    <w:rsid w:val="00D37AFD"/>
    <w:rsid w:val="00D37E1A"/>
    <w:rsid w:val="00D409E2"/>
    <w:rsid w:val="00D427D7"/>
    <w:rsid w:val="00D44570"/>
    <w:rsid w:val="00D44D25"/>
    <w:rsid w:val="00D44E62"/>
    <w:rsid w:val="00D464AE"/>
    <w:rsid w:val="00D474FE"/>
    <w:rsid w:val="00D51570"/>
    <w:rsid w:val="00D51604"/>
    <w:rsid w:val="00D52DFC"/>
    <w:rsid w:val="00D5479D"/>
    <w:rsid w:val="00D548E4"/>
    <w:rsid w:val="00D54DEA"/>
    <w:rsid w:val="00D552FC"/>
    <w:rsid w:val="00D556AD"/>
    <w:rsid w:val="00D56708"/>
    <w:rsid w:val="00D60381"/>
    <w:rsid w:val="00D61204"/>
    <w:rsid w:val="00D616DE"/>
    <w:rsid w:val="00D62201"/>
    <w:rsid w:val="00D6448A"/>
    <w:rsid w:val="00D651D1"/>
    <w:rsid w:val="00D65D48"/>
    <w:rsid w:val="00D66480"/>
    <w:rsid w:val="00D70119"/>
    <w:rsid w:val="00D7120E"/>
    <w:rsid w:val="00D717BB"/>
    <w:rsid w:val="00D71BE9"/>
    <w:rsid w:val="00D7226B"/>
    <w:rsid w:val="00D72286"/>
    <w:rsid w:val="00D72707"/>
    <w:rsid w:val="00D747F5"/>
    <w:rsid w:val="00D7481E"/>
    <w:rsid w:val="00D7547B"/>
    <w:rsid w:val="00D757E8"/>
    <w:rsid w:val="00D75A9C"/>
    <w:rsid w:val="00D77FF6"/>
    <w:rsid w:val="00D820B7"/>
    <w:rsid w:val="00D82906"/>
    <w:rsid w:val="00D829C8"/>
    <w:rsid w:val="00D82A83"/>
    <w:rsid w:val="00D82FB5"/>
    <w:rsid w:val="00D83AC5"/>
    <w:rsid w:val="00D8699D"/>
    <w:rsid w:val="00D86D25"/>
    <w:rsid w:val="00D9037E"/>
    <w:rsid w:val="00D90764"/>
    <w:rsid w:val="00D90871"/>
    <w:rsid w:val="00D90B3A"/>
    <w:rsid w:val="00D9155F"/>
    <w:rsid w:val="00D917E9"/>
    <w:rsid w:val="00D91FCA"/>
    <w:rsid w:val="00D9227F"/>
    <w:rsid w:val="00D93B1E"/>
    <w:rsid w:val="00D9403F"/>
    <w:rsid w:val="00D94D93"/>
    <w:rsid w:val="00D959B4"/>
    <w:rsid w:val="00DA00E8"/>
    <w:rsid w:val="00DA08CD"/>
    <w:rsid w:val="00DA2655"/>
    <w:rsid w:val="00DA44DE"/>
    <w:rsid w:val="00DA6D3D"/>
    <w:rsid w:val="00DA7955"/>
    <w:rsid w:val="00DA7C3A"/>
    <w:rsid w:val="00DB23AB"/>
    <w:rsid w:val="00DB2E64"/>
    <w:rsid w:val="00DB3605"/>
    <w:rsid w:val="00DB4049"/>
    <w:rsid w:val="00DB620A"/>
    <w:rsid w:val="00DC18E8"/>
    <w:rsid w:val="00DC1F8E"/>
    <w:rsid w:val="00DC3832"/>
    <w:rsid w:val="00DC7A51"/>
    <w:rsid w:val="00DC7B1B"/>
    <w:rsid w:val="00DD04F7"/>
    <w:rsid w:val="00DD060F"/>
    <w:rsid w:val="00DD06DE"/>
    <w:rsid w:val="00DD3B1E"/>
    <w:rsid w:val="00DE000F"/>
    <w:rsid w:val="00DE2D48"/>
    <w:rsid w:val="00DE506A"/>
    <w:rsid w:val="00DE5B1E"/>
    <w:rsid w:val="00DE5B5F"/>
    <w:rsid w:val="00DE5E0C"/>
    <w:rsid w:val="00DE688C"/>
    <w:rsid w:val="00DF013F"/>
    <w:rsid w:val="00DF0484"/>
    <w:rsid w:val="00DF14EC"/>
    <w:rsid w:val="00DF1AA5"/>
    <w:rsid w:val="00DF2707"/>
    <w:rsid w:val="00DF28A2"/>
    <w:rsid w:val="00DF2ED3"/>
    <w:rsid w:val="00DF435E"/>
    <w:rsid w:val="00DF5DE9"/>
    <w:rsid w:val="00DF614E"/>
    <w:rsid w:val="00DF6295"/>
    <w:rsid w:val="00DF7B25"/>
    <w:rsid w:val="00E00696"/>
    <w:rsid w:val="00E01569"/>
    <w:rsid w:val="00E03651"/>
    <w:rsid w:val="00E03808"/>
    <w:rsid w:val="00E03B37"/>
    <w:rsid w:val="00E04176"/>
    <w:rsid w:val="00E05B94"/>
    <w:rsid w:val="00E05DE0"/>
    <w:rsid w:val="00E05DFA"/>
    <w:rsid w:val="00E060C2"/>
    <w:rsid w:val="00E06324"/>
    <w:rsid w:val="00E07B81"/>
    <w:rsid w:val="00E10AFD"/>
    <w:rsid w:val="00E11405"/>
    <w:rsid w:val="00E12B11"/>
    <w:rsid w:val="00E12FB0"/>
    <w:rsid w:val="00E132FB"/>
    <w:rsid w:val="00E134EB"/>
    <w:rsid w:val="00E1384B"/>
    <w:rsid w:val="00E14326"/>
    <w:rsid w:val="00E14814"/>
    <w:rsid w:val="00E1591B"/>
    <w:rsid w:val="00E16415"/>
    <w:rsid w:val="00E16A50"/>
    <w:rsid w:val="00E20826"/>
    <w:rsid w:val="00E249D5"/>
    <w:rsid w:val="00E25017"/>
    <w:rsid w:val="00E26CE5"/>
    <w:rsid w:val="00E26F73"/>
    <w:rsid w:val="00E272FD"/>
    <w:rsid w:val="00E27C9D"/>
    <w:rsid w:val="00E30A34"/>
    <w:rsid w:val="00E325C0"/>
    <w:rsid w:val="00E32D3B"/>
    <w:rsid w:val="00E33C68"/>
    <w:rsid w:val="00E34EEB"/>
    <w:rsid w:val="00E3687C"/>
    <w:rsid w:val="00E37015"/>
    <w:rsid w:val="00E407B9"/>
    <w:rsid w:val="00E41F74"/>
    <w:rsid w:val="00E42A9B"/>
    <w:rsid w:val="00E44EB9"/>
    <w:rsid w:val="00E4562A"/>
    <w:rsid w:val="00E45BDC"/>
    <w:rsid w:val="00E46149"/>
    <w:rsid w:val="00E46358"/>
    <w:rsid w:val="00E471DC"/>
    <w:rsid w:val="00E4737A"/>
    <w:rsid w:val="00E50C48"/>
    <w:rsid w:val="00E50EB4"/>
    <w:rsid w:val="00E527ED"/>
    <w:rsid w:val="00E52E5C"/>
    <w:rsid w:val="00E53021"/>
    <w:rsid w:val="00E532FC"/>
    <w:rsid w:val="00E53496"/>
    <w:rsid w:val="00E53682"/>
    <w:rsid w:val="00E539E5"/>
    <w:rsid w:val="00E559B4"/>
    <w:rsid w:val="00E55BB0"/>
    <w:rsid w:val="00E6069A"/>
    <w:rsid w:val="00E609E5"/>
    <w:rsid w:val="00E60F27"/>
    <w:rsid w:val="00E62086"/>
    <w:rsid w:val="00E63508"/>
    <w:rsid w:val="00E63C92"/>
    <w:rsid w:val="00E63DF9"/>
    <w:rsid w:val="00E643A3"/>
    <w:rsid w:val="00E64D93"/>
    <w:rsid w:val="00E650A9"/>
    <w:rsid w:val="00E65EDB"/>
    <w:rsid w:val="00E6619F"/>
    <w:rsid w:val="00E66927"/>
    <w:rsid w:val="00E677B8"/>
    <w:rsid w:val="00E678BF"/>
    <w:rsid w:val="00E67A16"/>
    <w:rsid w:val="00E67D92"/>
    <w:rsid w:val="00E67FA1"/>
    <w:rsid w:val="00E729D8"/>
    <w:rsid w:val="00E732A0"/>
    <w:rsid w:val="00E7387D"/>
    <w:rsid w:val="00E738D0"/>
    <w:rsid w:val="00E73D53"/>
    <w:rsid w:val="00E75111"/>
    <w:rsid w:val="00E76F5B"/>
    <w:rsid w:val="00E77296"/>
    <w:rsid w:val="00E7788C"/>
    <w:rsid w:val="00E80FD6"/>
    <w:rsid w:val="00E82FFF"/>
    <w:rsid w:val="00E83F5E"/>
    <w:rsid w:val="00E840CB"/>
    <w:rsid w:val="00E85237"/>
    <w:rsid w:val="00E859C2"/>
    <w:rsid w:val="00E86F55"/>
    <w:rsid w:val="00E87595"/>
    <w:rsid w:val="00E87EF7"/>
    <w:rsid w:val="00E905A1"/>
    <w:rsid w:val="00E93763"/>
    <w:rsid w:val="00E94534"/>
    <w:rsid w:val="00E95444"/>
    <w:rsid w:val="00E96C4C"/>
    <w:rsid w:val="00E97B22"/>
    <w:rsid w:val="00EA2A60"/>
    <w:rsid w:val="00EA2AAE"/>
    <w:rsid w:val="00EA2EC0"/>
    <w:rsid w:val="00EA3852"/>
    <w:rsid w:val="00EA427A"/>
    <w:rsid w:val="00EA5121"/>
    <w:rsid w:val="00EA5416"/>
    <w:rsid w:val="00EA5558"/>
    <w:rsid w:val="00EA69FE"/>
    <w:rsid w:val="00EA71B2"/>
    <w:rsid w:val="00EA723B"/>
    <w:rsid w:val="00EA7AEC"/>
    <w:rsid w:val="00EB158F"/>
    <w:rsid w:val="00EB20C7"/>
    <w:rsid w:val="00EB2398"/>
    <w:rsid w:val="00EB54C2"/>
    <w:rsid w:val="00EB6350"/>
    <w:rsid w:val="00EB687A"/>
    <w:rsid w:val="00EB6C8D"/>
    <w:rsid w:val="00EC034F"/>
    <w:rsid w:val="00EC0927"/>
    <w:rsid w:val="00EC2F62"/>
    <w:rsid w:val="00EC33CF"/>
    <w:rsid w:val="00EC3F3B"/>
    <w:rsid w:val="00EC3F44"/>
    <w:rsid w:val="00EC60E5"/>
    <w:rsid w:val="00EC62EB"/>
    <w:rsid w:val="00EC685E"/>
    <w:rsid w:val="00EC6B29"/>
    <w:rsid w:val="00EC6E9F"/>
    <w:rsid w:val="00EC7F89"/>
    <w:rsid w:val="00ED21D8"/>
    <w:rsid w:val="00ED2934"/>
    <w:rsid w:val="00ED3F58"/>
    <w:rsid w:val="00ED44F0"/>
    <w:rsid w:val="00ED4B33"/>
    <w:rsid w:val="00ED5513"/>
    <w:rsid w:val="00ED5993"/>
    <w:rsid w:val="00ED6B26"/>
    <w:rsid w:val="00ED6F45"/>
    <w:rsid w:val="00ED7DD6"/>
    <w:rsid w:val="00EE060B"/>
    <w:rsid w:val="00EE0939"/>
    <w:rsid w:val="00EE0A09"/>
    <w:rsid w:val="00EE15A1"/>
    <w:rsid w:val="00EE2A7C"/>
    <w:rsid w:val="00EE2B86"/>
    <w:rsid w:val="00EE2C42"/>
    <w:rsid w:val="00EE341B"/>
    <w:rsid w:val="00EE4453"/>
    <w:rsid w:val="00EE5088"/>
    <w:rsid w:val="00EE5FCE"/>
    <w:rsid w:val="00EE6BBD"/>
    <w:rsid w:val="00EE6E1E"/>
    <w:rsid w:val="00EE705F"/>
    <w:rsid w:val="00EE7FFC"/>
    <w:rsid w:val="00EF1462"/>
    <w:rsid w:val="00EF2AD0"/>
    <w:rsid w:val="00EF367D"/>
    <w:rsid w:val="00EF500D"/>
    <w:rsid w:val="00EF54FD"/>
    <w:rsid w:val="00EF5CF1"/>
    <w:rsid w:val="00EF5DF6"/>
    <w:rsid w:val="00EF7051"/>
    <w:rsid w:val="00EF7B08"/>
    <w:rsid w:val="00F00591"/>
    <w:rsid w:val="00F0175A"/>
    <w:rsid w:val="00F05328"/>
    <w:rsid w:val="00F05AE9"/>
    <w:rsid w:val="00F06345"/>
    <w:rsid w:val="00F07507"/>
    <w:rsid w:val="00F079C1"/>
    <w:rsid w:val="00F07B67"/>
    <w:rsid w:val="00F11F43"/>
    <w:rsid w:val="00F1206E"/>
    <w:rsid w:val="00F12439"/>
    <w:rsid w:val="00F13112"/>
    <w:rsid w:val="00F14A07"/>
    <w:rsid w:val="00F150B4"/>
    <w:rsid w:val="00F16FE6"/>
    <w:rsid w:val="00F16FFF"/>
    <w:rsid w:val="00F17304"/>
    <w:rsid w:val="00F238BD"/>
    <w:rsid w:val="00F240F6"/>
    <w:rsid w:val="00F24191"/>
    <w:rsid w:val="00F24992"/>
    <w:rsid w:val="00F24A22"/>
    <w:rsid w:val="00F254D3"/>
    <w:rsid w:val="00F25F36"/>
    <w:rsid w:val="00F26333"/>
    <w:rsid w:val="00F26ED7"/>
    <w:rsid w:val="00F3100A"/>
    <w:rsid w:val="00F312E3"/>
    <w:rsid w:val="00F321A3"/>
    <w:rsid w:val="00F32F2F"/>
    <w:rsid w:val="00F33F3F"/>
    <w:rsid w:val="00F33F78"/>
    <w:rsid w:val="00F3522E"/>
    <w:rsid w:val="00F3587D"/>
    <w:rsid w:val="00F35BDD"/>
    <w:rsid w:val="00F35C39"/>
    <w:rsid w:val="00F35EF0"/>
    <w:rsid w:val="00F366D2"/>
    <w:rsid w:val="00F368D8"/>
    <w:rsid w:val="00F36EA2"/>
    <w:rsid w:val="00F372CA"/>
    <w:rsid w:val="00F403FD"/>
    <w:rsid w:val="00F405F1"/>
    <w:rsid w:val="00F41E72"/>
    <w:rsid w:val="00F41EA2"/>
    <w:rsid w:val="00F437F6"/>
    <w:rsid w:val="00F4568A"/>
    <w:rsid w:val="00F45BDF"/>
    <w:rsid w:val="00F46F27"/>
    <w:rsid w:val="00F50300"/>
    <w:rsid w:val="00F50936"/>
    <w:rsid w:val="00F509AE"/>
    <w:rsid w:val="00F516DA"/>
    <w:rsid w:val="00F52B78"/>
    <w:rsid w:val="00F56E39"/>
    <w:rsid w:val="00F60A07"/>
    <w:rsid w:val="00F6166D"/>
    <w:rsid w:val="00F623E9"/>
    <w:rsid w:val="00F637A0"/>
    <w:rsid w:val="00F63951"/>
    <w:rsid w:val="00F63C86"/>
    <w:rsid w:val="00F63FBA"/>
    <w:rsid w:val="00F644F7"/>
    <w:rsid w:val="00F64F2C"/>
    <w:rsid w:val="00F664F8"/>
    <w:rsid w:val="00F70DC6"/>
    <w:rsid w:val="00F7193E"/>
    <w:rsid w:val="00F72471"/>
    <w:rsid w:val="00F7255F"/>
    <w:rsid w:val="00F74791"/>
    <w:rsid w:val="00F75154"/>
    <w:rsid w:val="00F766BE"/>
    <w:rsid w:val="00F767D6"/>
    <w:rsid w:val="00F77E26"/>
    <w:rsid w:val="00F77EB9"/>
    <w:rsid w:val="00F80635"/>
    <w:rsid w:val="00F8115F"/>
    <w:rsid w:val="00F8124D"/>
    <w:rsid w:val="00F815D1"/>
    <w:rsid w:val="00F81E7E"/>
    <w:rsid w:val="00F81F0F"/>
    <w:rsid w:val="00F824F6"/>
    <w:rsid w:val="00F825F4"/>
    <w:rsid w:val="00F838B5"/>
    <w:rsid w:val="00F83BD9"/>
    <w:rsid w:val="00F8552B"/>
    <w:rsid w:val="00F863E2"/>
    <w:rsid w:val="00F86B36"/>
    <w:rsid w:val="00F87E9E"/>
    <w:rsid w:val="00F91001"/>
    <w:rsid w:val="00F912D3"/>
    <w:rsid w:val="00F92AA1"/>
    <w:rsid w:val="00F932DE"/>
    <w:rsid w:val="00F93EA2"/>
    <w:rsid w:val="00F9434B"/>
    <w:rsid w:val="00F953AA"/>
    <w:rsid w:val="00F963DD"/>
    <w:rsid w:val="00F9641A"/>
    <w:rsid w:val="00F97004"/>
    <w:rsid w:val="00F974AB"/>
    <w:rsid w:val="00FA1144"/>
    <w:rsid w:val="00FA2045"/>
    <w:rsid w:val="00FA7A66"/>
    <w:rsid w:val="00FA7FA5"/>
    <w:rsid w:val="00FB0361"/>
    <w:rsid w:val="00FB1AA9"/>
    <w:rsid w:val="00FB437F"/>
    <w:rsid w:val="00FB47B4"/>
    <w:rsid w:val="00FB4B5A"/>
    <w:rsid w:val="00FB5963"/>
    <w:rsid w:val="00FB5DAA"/>
    <w:rsid w:val="00FB6C39"/>
    <w:rsid w:val="00FC04B9"/>
    <w:rsid w:val="00FC161A"/>
    <w:rsid w:val="00FC23D5"/>
    <w:rsid w:val="00FC31CF"/>
    <w:rsid w:val="00FC32C1"/>
    <w:rsid w:val="00FC4337"/>
    <w:rsid w:val="00FC4C1A"/>
    <w:rsid w:val="00FC5AF7"/>
    <w:rsid w:val="00FC6468"/>
    <w:rsid w:val="00FC6D49"/>
    <w:rsid w:val="00FC6D6A"/>
    <w:rsid w:val="00FC7955"/>
    <w:rsid w:val="00FD05AD"/>
    <w:rsid w:val="00FD3052"/>
    <w:rsid w:val="00FD423D"/>
    <w:rsid w:val="00FD4922"/>
    <w:rsid w:val="00FD50F9"/>
    <w:rsid w:val="00FD5225"/>
    <w:rsid w:val="00FD6461"/>
    <w:rsid w:val="00FD67FA"/>
    <w:rsid w:val="00FE0281"/>
    <w:rsid w:val="00FE0BA3"/>
    <w:rsid w:val="00FE1401"/>
    <w:rsid w:val="00FE1BD5"/>
    <w:rsid w:val="00FE278D"/>
    <w:rsid w:val="00FE2A37"/>
    <w:rsid w:val="00FE3191"/>
    <w:rsid w:val="00FE39A3"/>
    <w:rsid w:val="00FE53B5"/>
    <w:rsid w:val="00FE5D93"/>
    <w:rsid w:val="00FE7083"/>
    <w:rsid w:val="00FF019F"/>
    <w:rsid w:val="00FF0B08"/>
    <w:rsid w:val="00FF15F9"/>
    <w:rsid w:val="00FF1A38"/>
    <w:rsid w:val="00FF1B2A"/>
    <w:rsid w:val="00FF1B69"/>
    <w:rsid w:val="00FF1B8C"/>
    <w:rsid w:val="00FF2160"/>
    <w:rsid w:val="00FF2550"/>
    <w:rsid w:val="00FF30DE"/>
    <w:rsid w:val="00FF57FA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4EA87226-1A65-4373-B9F1-B91DD1B0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table" w:styleId="TableGrid">
    <w:name w:val="Table Grid"/>
    <w:basedOn w:val="TableNormal"/>
    <w:uiPriority w:val="39"/>
    <w:rsid w:val="00207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C7151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0B1BFE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B1BFE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0B1BFE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B1BFE"/>
    <w:rPr>
      <w:rFonts w:ascii="Calibri" w:hAnsi="Calibri" w:cs="Calibri"/>
      <w:noProof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D3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BCF49-A102-43CB-A392-C8ABDA59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13</Pages>
  <Words>7967</Words>
  <Characters>45413</Characters>
  <Application>Microsoft Office Word</Application>
  <DocSecurity>0</DocSecurity>
  <Lines>378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53274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Tuo Wang</cp:lastModifiedBy>
  <cp:revision>417</cp:revision>
  <cp:lastPrinted>2018-10-24T18:08:00Z</cp:lastPrinted>
  <dcterms:created xsi:type="dcterms:W3CDTF">2018-09-25T18:47:00Z</dcterms:created>
  <dcterms:modified xsi:type="dcterms:W3CDTF">2018-10-24T18:20:00Z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Mendeley Recent Style Id 0_1">
    <vt:lpwstr>http://www.zotero.org/styles/american-chemical-society</vt:lpwstr>
  </property>
  <property fmtid="{D5CDD505-2E9C-101B-9397-08002B2CF9AE}" pid="9" name="Mendeley Recent Style Name 0_1">
    <vt:lpwstr>American Chemical Society</vt:lpwstr>
  </property>
  <property fmtid="{D5CDD505-2E9C-101B-9397-08002B2CF9AE}" pid="10" name="Mendeley Recent Style Id 1_1">
    <vt:lpwstr>http://www.zotero.org/styles/american-political-science-association</vt:lpwstr>
  </property>
  <property fmtid="{D5CDD505-2E9C-101B-9397-08002B2CF9AE}" pid="11" name="Mendeley Recent Style Name 1_1">
    <vt:lpwstr>American Political Science Association</vt:lpwstr>
  </property>
  <property fmtid="{D5CDD505-2E9C-101B-9397-08002B2CF9AE}" pid="12" name="Mendeley Recent Style Id 2_1">
    <vt:lpwstr>http://www.zotero.org/styles/apa</vt:lpwstr>
  </property>
  <property fmtid="{D5CDD505-2E9C-101B-9397-08002B2CF9AE}" pid="13" name="Mendeley Recent Style Name 2_1">
    <vt:lpwstr>American Psychological Association 6th edition</vt:lpwstr>
  </property>
  <property fmtid="{D5CDD505-2E9C-101B-9397-08002B2CF9AE}" pid="14" name="Mendeley Recent Style Id 3_1">
    <vt:lpwstr>http://www.zotero.org/styles/american-sociological-association</vt:lpwstr>
  </property>
  <property fmtid="{D5CDD505-2E9C-101B-9397-08002B2CF9AE}" pid="15" name="Mendeley Recent Style Name 3_1">
    <vt:lpwstr>American Sociological Association</vt:lpwstr>
  </property>
  <property fmtid="{D5CDD505-2E9C-101B-9397-08002B2CF9AE}" pid="16" name="Mendeley Recent Style Id 4_1">
    <vt:lpwstr>http://www.zotero.org/styles/chicago-author-date</vt:lpwstr>
  </property>
  <property fmtid="{D5CDD505-2E9C-101B-9397-08002B2CF9AE}" pid="17" name="Mendeley Recent Style Name 4_1">
    <vt:lpwstr>Chicago Manual of Style 17th edition (author-date)</vt:lpwstr>
  </property>
  <property fmtid="{D5CDD505-2E9C-101B-9397-08002B2CF9AE}" pid="18" name="Mendeley Recent Style Id 5_1">
    <vt:lpwstr>http://www.zotero.org/styles/harvard-cite-them-right</vt:lpwstr>
  </property>
  <property fmtid="{D5CDD505-2E9C-101B-9397-08002B2CF9AE}" pid="19" name="Mendeley Recent Style Name 5_1">
    <vt:lpwstr>Cite Them Right 10th edition - Harvard</vt:lpwstr>
  </property>
  <property fmtid="{D5CDD505-2E9C-101B-9397-08002B2CF9AE}" pid="20" name="Mendeley Recent Style Id 6_1">
    <vt:lpwstr>http://www.zotero.org/styles/ieee</vt:lpwstr>
  </property>
  <property fmtid="{D5CDD505-2E9C-101B-9397-08002B2CF9AE}" pid="21" name="Mendeley Recent Style Name 6_1">
    <vt:lpwstr>IEEE</vt:lpwstr>
  </property>
  <property fmtid="{D5CDD505-2E9C-101B-9397-08002B2CF9AE}" pid="22" name="Mendeley Recent Style Id 7_1">
    <vt:lpwstr>http://www.zotero.org/styles/modern-humanities-research-association</vt:lpwstr>
  </property>
  <property fmtid="{D5CDD505-2E9C-101B-9397-08002B2CF9AE}" pid="23" name="Mendeley Recent Style Name 7_1">
    <vt:lpwstr>Modern Humanities Research Association 3rd edition (note with bibliography)</vt:lpwstr>
  </property>
  <property fmtid="{D5CDD505-2E9C-101B-9397-08002B2CF9AE}" pid="24" name="Mendeley Recent Style Id 8_1">
    <vt:lpwstr>http://www.zotero.org/styles/modern-language-association</vt:lpwstr>
  </property>
  <property fmtid="{D5CDD505-2E9C-101B-9397-08002B2CF9AE}" pid="25" name="Mendeley Recent Style Name 8_1">
    <vt:lpwstr>Modern Language Association 7th edition</vt:lpwstr>
  </property>
  <property fmtid="{D5CDD505-2E9C-101B-9397-08002B2CF9AE}" pid="26" name="Mendeley Recent Style Id 9_1">
    <vt:lpwstr>http://www.zotero.org/styles/nature</vt:lpwstr>
  </property>
  <property fmtid="{D5CDD505-2E9C-101B-9397-08002B2CF9AE}" pid="27" name="Mendeley Recent Style Name 9_1">
    <vt:lpwstr>Nature</vt:lpwstr>
  </property>
  <property fmtid="{D5CDD505-2E9C-101B-9397-08002B2CF9AE}" pid="28" name="Mendeley Document_1">
    <vt:lpwstr>True</vt:lpwstr>
  </property>
  <property fmtid="{D5CDD505-2E9C-101B-9397-08002B2CF9AE}" pid="29" name="Mendeley Unique User Id_1">
    <vt:lpwstr>8ff45318-af6b-3522-b11a-b48f83c77143</vt:lpwstr>
  </property>
  <property fmtid="{D5CDD505-2E9C-101B-9397-08002B2CF9AE}" pid="30" name="Mendeley Citation Style_1">
    <vt:lpwstr>http://www.zotero.org/styles/nature</vt:lpwstr>
  </property>
</Properties>
</file>